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AA0229" w14:textId="77777777" w:rsidR="00F407F0" w:rsidRPr="00EF5233" w:rsidRDefault="00F407F0" w:rsidP="00F407F0">
      <w:pPr>
        <w:widowControl w:val="0"/>
        <w:autoSpaceDE w:val="0"/>
        <w:autoSpaceDN w:val="0"/>
        <w:adjustRightInd w:val="0"/>
        <w:spacing w:line="276" w:lineRule="auto"/>
        <w:ind w:right="-1" w:firstLine="709"/>
        <w:jc w:val="right"/>
        <w:rPr>
          <w:bCs/>
          <w:sz w:val="24"/>
          <w:szCs w:val="24"/>
        </w:rPr>
      </w:pPr>
      <w:r w:rsidRPr="00EF5233">
        <w:rPr>
          <w:bCs/>
          <w:sz w:val="24"/>
          <w:szCs w:val="24"/>
        </w:rPr>
        <w:t>ПРИЛОЖЕНИЕ</w:t>
      </w:r>
      <w:r>
        <w:rPr>
          <w:bCs/>
          <w:sz w:val="24"/>
          <w:szCs w:val="24"/>
        </w:rPr>
        <w:t xml:space="preserve"> № 1</w:t>
      </w:r>
    </w:p>
    <w:p w14:paraId="4321A22E" w14:textId="77777777" w:rsidR="00F407F0" w:rsidRPr="00B445DA" w:rsidRDefault="00F407F0" w:rsidP="00F407F0">
      <w:pPr>
        <w:widowControl w:val="0"/>
        <w:autoSpaceDE w:val="0"/>
        <w:autoSpaceDN w:val="0"/>
        <w:adjustRightInd w:val="0"/>
        <w:spacing w:line="276" w:lineRule="auto"/>
        <w:ind w:right="-1" w:firstLine="709"/>
        <w:jc w:val="right"/>
        <w:rPr>
          <w:b/>
          <w:bCs/>
          <w:i/>
          <w:sz w:val="24"/>
          <w:szCs w:val="24"/>
        </w:rPr>
      </w:pPr>
      <w:r w:rsidRPr="00B445DA">
        <w:rPr>
          <w:bCs/>
          <w:sz w:val="24"/>
          <w:szCs w:val="24"/>
        </w:rPr>
        <w:t xml:space="preserve">к постановлению </w:t>
      </w:r>
    </w:p>
    <w:p w14:paraId="7C579CE4" w14:textId="77777777" w:rsidR="00F407F0" w:rsidRPr="00EF5233" w:rsidRDefault="00F407F0" w:rsidP="00F407F0">
      <w:pPr>
        <w:widowControl w:val="0"/>
        <w:autoSpaceDE w:val="0"/>
        <w:autoSpaceDN w:val="0"/>
        <w:adjustRightInd w:val="0"/>
        <w:spacing w:line="276" w:lineRule="auto"/>
        <w:ind w:right="-1" w:firstLine="709"/>
        <w:jc w:val="right"/>
        <w:rPr>
          <w:bCs/>
          <w:i/>
          <w:sz w:val="24"/>
          <w:szCs w:val="24"/>
        </w:rPr>
      </w:pPr>
      <w:r w:rsidRPr="00B445DA">
        <w:rPr>
          <w:bCs/>
          <w:sz w:val="24"/>
          <w:szCs w:val="24"/>
        </w:rPr>
        <w:t xml:space="preserve">от </w:t>
      </w:r>
      <w:sdt>
        <w:sdtPr>
          <w:rPr>
            <w:bCs/>
            <w:i/>
            <w:sz w:val="24"/>
            <w:szCs w:val="24"/>
          </w:rPr>
          <w:id w:val="-1213957943"/>
          <w:placeholder>
            <w:docPart w:val="819A9EF9E1CD43DC8956EF00572E4A8C"/>
          </w:placeholder>
          <w:date>
            <w:dateFormat w:val="dd.MM.yyyy"/>
            <w:lid w:val="ru-RU"/>
            <w:storeMappedDataAs w:val="dateTime"/>
            <w:calendar w:val="gregorian"/>
          </w:date>
        </w:sdtPr>
        <w:sdtContent>
          <w:r w:rsidRPr="00B445DA">
            <w:rPr>
              <w:bCs/>
              <w:i/>
              <w:sz w:val="24"/>
              <w:szCs w:val="24"/>
            </w:rPr>
            <w:t xml:space="preserve">_____________________ </w:t>
          </w:r>
        </w:sdtContent>
      </w:sdt>
      <w:r w:rsidRPr="00B445DA">
        <w:rPr>
          <w:bCs/>
          <w:sz w:val="24"/>
          <w:szCs w:val="24"/>
        </w:rPr>
        <w:t xml:space="preserve">№ </w:t>
      </w:r>
      <w:sdt>
        <w:sdtPr>
          <w:rPr>
            <w:bCs/>
            <w:sz w:val="24"/>
            <w:szCs w:val="24"/>
          </w:rPr>
          <w:id w:val="-34671484"/>
          <w:placeholder>
            <w:docPart w:val="7B39623F33F24E999EAE304CAC9233F4"/>
          </w:placeholder>
        </w:sdtPr>
        <w:sdtEndPr>
          <w:rPr>
            <w:i/>
          </w:rPr>
        </w:sdtEndPr>
        <w:sdtContent>
          <w:r w:rsidRPr="00B445DA">
            <w:rPr>
              <w:bCs/>
              <w:i/>
              <w:sz w:val="24"/>
              <w:szCs w:val="24"/>
            </w:rPr>
            <w:t>________________</w:t>
          </w:r>
        </w:sdtContent>
      </w:sdt>
    </w:p>
    <w:p w14:paraId="204E9DA9" w14:textId="77777777" w:rsidR="00B2094D" w:rsidRPr="00EF5233" w:rsidRDefault="00B2094D" w:rsidP="00EF5233">
      <w:pPr>
        <w:autoSpaceDE w:val="0"/>
        <w:autoSpaceDN w:val="0"/>
        <w:adjustRightInd w:val="0"/>
        <w:spacing w:line="276" w:lineRule="auto"/>
        <w:ind w:right="-1" w:firstLine="709"/>
        <w:jc w:val="right"/>
        <w:rPr>
          <w:sz w:val="24"/>
          <w:szCs w:val="24"/>
        </w:rPr>
      </w:pPr>
    </w:p>
    <w:p w14:paraId="03031F89" w14:textId="77777777" w:rsidR="00B2094D" w:rsidRPr="00EF5233" w:rsidRDefault="00B2094D" w:rsidP="00EF5233">
      <w:pPr>
        <w:autoSpaceDE w:val="0"/>
        <w:autoSpaceDN w:val="0"/>
        <w:adjustRightInd w:val="0"/>
        <w:spacing w:line="276" w:lineRule="auto"/>
        <w:ind w:right="-1" w:firstLine="709"/>
        <w:jc w:val="right"/>
        <w:rPr>
          <w:sz w:val="24"/>
          <w:szCs w:val="24"/>
        </w:rPr>
      </w:pPr>
    </w:p>
    <w:p w14:paraId="29DD74A8" w14:textId="40CB35B5" w:rsidR="00B2094D" w:rsidRPr="00EF5233" w:rsidRDefault="00B2094D" w:rsidP="00EF5233">
      <w:pPr>
        <w:pStyle w:val="2"/>
        <w:spacing w:line="276" w:lineRule="auto"/>
        <w:ind w:right="-1" w:firstLine="709"/>
        <w:jc w:val="center"/>
        <w:rPr>
          <w:rFonts w:ascii="Times New Roman" w:hAnsi="Times New Roman"/>
          <w:b/>
          <w:szCs w:val="24"/>
        </w:rPr>
      </w:pPr>
      <w:r w:rsidRPr="00EF5233">
        <w:rPr>
          <w:rFonts w:ascii="Times New Roman" w:hAnsi="Times New Roman"/>
          <w:b/>
          <w:szCs w:val="24"/>
        </w:rPr>
        <w:t xml:space="preserve">Административный регламент предоставления </w:t>
      </w:r>
      <w:r w:rsidR="004C12C7" w:rsidRPr="00EF5233">
        <w:rPr>
          <w:rFonts w:ascii="Times New Roman" w:hAnsi="Times New Roman"/>
          <w:b/>
          <w:szCs w:val="24"/>
        </w:rPr>
        <w:t>муниципальной</w:t>
      </w:r>
      <w:r w:rsidRPr="00EF5233">
        <w:rPr>
          <w:rFonts w:ascii="Times New Roman" w:hAnsi="Times New Roman"/>
          <w:b/>
          <w:szCs w:val="24"/>
        </w:rPr>
        <w:t xml:space="preserve"> услуги «</w:t>
      </w:r>
      <w:sdt>
        <w:sdtPr>
          <w:rPr>
            <w:rFonts w:ascii="Times New Roman" w:hAnsi="Times New Roman"/>
            <w:b/>
            <w:szCs w:val="24"/>
            <w:highlight w:val="yellow"/>
          </w:rPr>
          <w:id w:val="1222793130"/>
          <w:placeholder>
            <w:docPart w:val="DefaultPlaceholder_1081868574"/>
          </w:placeholder>
        </w:sdtPr>
        <w:sdtContent>
          <w:sdt>
            <w:sdtPr>
              <w:rPr>
                <w:rFonts w:ascii="Times New Roman" w:hAnsi="Times New Roman"/>
                <w:b/>
                <w:szCs w:val="24"/>
                <w:highlight w:val="yellow"/>
              </w:rPr>
              <w:id w:val="-726064955"/>
              <w:placeholder>
                <w:docPart w:val="7EB8878B68C24255B636B53C6D4E4FA2"/>
              </w:placeholder>
            </w:sdtPr>
            <w:sdtContent>
              <w:r w:rsidR="004958EC" w:rsidRPr="004958EC">
                <w:rPr>
                  <w:rFonts w:ascii="Times New Roman" w:hAnsi="Times New Roman"/>
                </w:rPr>
                <w:t>Предоставление разрешение на условно разрешенный вид использования земельного участка или объекта капитального строительства</w:t>
              </w:r>
            </w:sdtContent>
          </w:sdt>
        </w:sdtContent>
      </w:sdt>
      <w:r w:rsidRPr="00EF5233">
        <w:rPr>
          <w:rFonts w:ascii="Times New Roman" w:hAnsi="Times New Roman"/>
          <w:b/>
          <w:szCs w:val="24"/>
        </w:rPr>
        <w:t>»</w:t>
      </w:r>
    </w:p>
    <w:p w14:paraId="2FD1191E" w14:textId="77777777" w:rsidR="00B2094D" w:rsidRPr="00EF5233" w:rsidRDefault="00B2094D" w:rsidP="00EF5233">
      <w:pPr>
        <w:spacing w:line="276" w:lineRule="auto"/>
        <w:ind w:right="-1" w:firstLine="709"/>
        <w:jc w:val="both"/>
        <w:rPr>
          <w:sz w:val="24"/>
          <w:szCs w:val="24"/>
        </w:rPr>
      </w:pPr>
    </w:p>
    <w:p w14:paraId="03BD5457" w14:textId="4B711823" w:rsidR="00B2094D" w:rsidRPr="00EF5233" w:rsidRDefault="00B2094D" w:rsidP="00330B06">
      <w:pPr>
        <w:pStyle w:val="3"/>
        <w:numPr>
          <w:ilvl w:val="0"/>
          <w:numId w:val="43"/>
        </w:numPr>
        <w:ind w:right="-1"/>
        <w:jc w:val="center"/>
        <w:rPr>
          <w:rFonts w:ascii="Times New Roman" w:hAnsi="Times New Roman"/>
          <w:color w:val="auto"/>
          <w:sz w:val="24"/>
          <w:szCs w:val="24"/>
        </w:rPr>
      </w:pPr>
      <w:r w:rsidRPr="00EF5233">
        <w:rPr>
          <w:rFonts w:ascii="Times New Roman" w:hAnsi="Times New Roman"/>
          <w:color w:val="auto"/>
          <w:sz w:val="24"/>
          <w:szCs w:val="24"/>
        </w:rPr>
        <w:t>ОБЩИЕ ПОЛОЖЕНИЯ</w:t>
      </w:r>
    </w:p>
    <w:p w14:paraId="1159492D" w14:textId="77777777" w:rsidR="00B2094D" w:rsidRPr="00EF5233" w:rsidRDefault="00B2094D" w:rsidP="00EF5233">
      <w:pPr>
        <w:pStyle w:val="a9"/>
        <w:spacing w:after="0"/>
        <w:ind w:left="0" w:right="-1" w:firstLine="709"/>
        <w:rPr>
          <w:rFonts w:ascii="Times New Roman" w:hAnsi="Times New Roman"/>
          <w:b/>
          <w:sz w:val="24"/>
          <w:szCs w:val="24"/>
        </w:rPr>
      </w:pPr>
    </w:p>
    <w:p w14:paraId="29590656" w14:textId="790B87E0" w:rsidR="00B2094D" w:rsidRPr="00EF5233" w:rsidRDefault="00B2094D" w:rsidP="00330B06">
      <w:pPr>
        <w:pStyle w:val="4"/>
        <w:numPr>
          <w:ilvl w:val="1"/>
          <w:numId w:val="43"/>
        </w:numPr>
        <w:spacing w:line="276" w:lineRule="auto"/>
        <w:ind w:right="-1"/>
        <w:jc w:val="center"/>
        <w:rPr>
          <w:rFonts w:ascii="Times New Roman" w:hAnsi="Times New Roman" w:cs="Times New Roman"/>
          <w:b/>
          <w:i w:val="0"/>
          <w:color w:val="auto"/>
          <w:sz w:val="24"/>
          <w:szCs w:val="24"/>
        </w:rPr>
      </w:pPr>
      <w:r w:rsidRPr="00EF5233">
        <w:rPr>
          <w:rFonts w:ascii="Times New Roman" w:hAnsi="Times New Roman" w:cs="Times New Roman"/>
          <w:b/>
          <w:i w:val="0"/>
          <w:color w:val="auto"/>
          <w:sz w:val="24"/>
          <w:szCs w:val="24"/>
        </w:rPr>
        <w:t>Предмет регулирования</w:t>
      </w:r>
    </w:p>
    <w:p w14:paraId="5754D38D" w14:textId="77777777" w:rsidR="00B2094D" w:rsidRPr="00EF5233" w:rsidRDefault="00B2094D" w:rsidP="00EF5233">
      <w:pPr>
        <w:pStyle w:val="a9"/>
        <w:ind w:left="0" w:right="-1" w:firstLine="709"/>
        <w:rPr>
          <w:rFonts w:ascii="Times New Roman" w:hAnsi="Times New Roman"/>
          <w:b/>
          <w:sz w:val="24"/>
          <w:szCs w:val="24"/>
        </w:rPr>
      </w:pPr>
    </w:p>
    <w:p w14:paraId="6C44BEE8" w14:textId="62005CF1" w:rsidR="00B2094D" w:rsidRPr="00EF5233" w:rsidRDefault="00B2094D" w:rsidP="00330B06">
      <w:pPr>
        <w:pStyle w:val="a9"/>
        <w:numPr>
          <w:ilvl w:val="1"/>
          <w:numId w:val="2"/>
        </w:numPr>
        <w:ind w:left="0" w:right="-1" w:firstLine="709"/>
        <w:jc w:val="both"/>
        <w:rPr>
          <w:rFonts w:ascii="Times New Roman" w:hAnsi="Times New Roman"/>
          <w:b/>
          <w:sz w:val="24"/>
          <w:szCs w:val="24"/>
        </w:rPr>
      </w:pPr>
      <w:r w:rsidRPr="00EF5233">
        <w:rPr>
          <w:rFonts w:ascii="Times New Roman" w:hAnsi="Times New Roman"/>
          <w:spacing w:val="2"/>
          <w:sz w:val="24"/>
          <w:szCs w:val="24"/>
        </w:rPr>
        <w:t xml:space="preserve">Административный регламент предоставления </w:t>
      </w:r>
      <w:r w:rsidR="004C12C7" w:rsidRPr="00EF5233">
        <w:rPr>
          <w:rFonts w:ascii="Times New Roman" w:hAnsi="Times New Roman"/>
          <w:spacing w:val="2"/>
          <w:sz w:val="24"/>
          <w:szCs w:val="24"/>
        </w:rPr>
        <w:t>муниципальной</w:t>
      </w:r>
      <w:r w:rsidRPr="00EF5233">
        <w:rPr>
          <w:rFonts w:ascii="Times New Roman" w:hAnsi="Times New Roman"/>
          <w:spacing w:val="2"/>
          <w:sz w:val="24"/>
          <w:szCs w:val="24"/>
        </w:rPr>
        <w:t xml:space="preserve"> услуги </w:t>
      </w:r>
      <w:r w:rsidRPr="00EF5233">
        <w:rPr>
          <w:rFonts w:ascii="Times New Roman" w:hAnsi="Times New Roman"/>
          <w:spacing w:val="2"/>
          <w:sz w:val="24"/>
          <w:szCs w:val="24"/>
          <w:highlight w:val="yellow"/>
        </w:rPr>
        <w:t>«</w:t>
      </w:r>
      <w:sdt>
        <w:sdtPr>
          <w:rPr>
            <w:rFonts w:ascii="Times New Roman" w:hAnsi="Times New Roman"/>
            <w:spacing w:val="2"/>
            <w:sz w:val="24"/>
            <w:szCs w:val="24"/>
            <w:highlight w:val="yellow"/>
          </w:rPr>
          <w:id w:val="-358665407"/>
          <w:placeholder>
            <w:docPart w:val="DefaultPlaceholder_1081868574"/>
          </w:placeholder>
        </w:sdtPr>
        <w:sdtEndPr>
          <w:rPr>
            <w:i/>
          </w:rPr>
        </w:sdtEndPr>
        <w:sdtContent>
          <w:sdt>
            <w:sdtPr>
              <w:rPr>
                <w:rFonts w:ascii="Times New Roman" w:hAnsi="Times New Roman"/>
                <w:b/>
                <w:szCs w:val="24"/>
                <w:highlight w:val="yellow"/>
              </w:rPr>
              <w:id w:val="565002350"/>
              <w:placeholder>
                <w:docPart w:val="2DD64272D57D4E74933CB855E4FCF31D"/>
              </w:placeholder>
            </w:sdtPr>
            <w:sdtContent>
              <w:sdt>
                <w:sdtPr>
                  <w:rPr>
                    <w:rFonts w:ascii="Times New Roman" w:hAnsi="Times New Roman"/>
                    <w:b/>
                    <w:szCs w:val="24"/>
                    <w:highlight w:val="yellow"/>
                  </w:rPr>
                  <w:id w:val="-769312201"/>
                  <w:placeholder>
                    <w:docPart w:val="47056B518095459583A068407A9D906F"/>
                  </w:placeholder>
                </w:sdtPr>
                <w:sdtContent>
                  <w:sdt>
                    <w:sdtPr>
                      <w:rPr>
                        <w:rFonts w:ascii="Times New Roman" w:hAnsi="Times New Roman"/>
                        <w:b/>
                        <w:szCs w:val="24"/>
                        <w:highlight w:val="yellow"/>
                      </w:rPr>
                      <w:id w:val="696967693"/>
                      <w:placeholder>
                        <w:docPart w:val="B26EC5782F554F229818EDA73F441918"/>
                      </w:placeholder>
                    </w:sdtPr>
                    <w:sdtContent>
                      <w:sdt>
                        <w:sdtPr>
                          <w:rPr>
                            <w:rFonts w:ascii="Times New Roman" w:hAnsi="Times New Roman"/>
                            <w:b/>
                            <w:szCs w:val="24"/>
                            <w:highlight w:val="yellow"/>
                          </w:rPr>
                          <w:id w:val="1914972807"/>
                          <w:placeholder>
                            <w:docPart w:val="35908BBACCC64C5D999A44A9223201E8"/>
                          </w:placeholder>
                        </w:sdtPr>
                        <w:sdtContent>
                          <w:r w:rsidR="004958EC" w:rsidRPr="004958EC">
                            <w:rPr>
                              <w:rFonts w:ascii="Times New Roman" w:hAnsi="Times New Roman"/>
                            </w:rPr>
                            <w:t>Предоставление разрешение на условно разрешенный вид использования земельного участка или объекта капитального строительства</w:t>
                          </w:r>
                        </w:sdtContent>
                      </w:sdt>
                    </w:sdtContent>
                  </w:sdt>
                </w:sdtContent>
              </w:sdt>
            </w:sdtContent>
          </w:sdt>
        </w:sdtContent>
      </w:sdt>
      <w:r w:rsidR="00A17C64" w:rsidRPr="00EF5233">
        <w:rPr>
          <w:rFonts w:ascii="Times New Roman" w:hAnsi="Times New Roman"/>
          <w:spacing w:val="2"/>
          <w:sz w:val="24"/>
          <w:szCs w:val="24"/>
          <w:highlight w:val="yellow"/>
        </w:rPr>
        <w:t>»</w:t>
      </w:r>
      <w:r w:rsidR="00A17C64" w:rsidRPr="00EF5233">
        <w:rPr>
          <w:rFonts w:ascii="Times New Roman" w:hAnsi="Times New Roman"/>
          <w:spacing w:val="2"/>
          <w:sz w:val="24"/>
          <w:szCs w:val="24"/>
        </w:rPr>
        <w:t xml:space="preserve"> (далее по тексту – Административный р</w:t>
      </w:r>
      <w:r w:rsidRPr="00EF5233">
        <w:rPr>
          <w:rFonts w:ascii="Times New Roman" w:hAnsi="Times New Roman"/>
          <w:spacing w:val="2"/>
          <w:sz w:val="24"/>
          <w:szCs w:val="24"/>
        </w:rPr>
        <w:t xml:space="preserve">егламент) разработан в соответствии с </w:t>
      </w:r>
      <w:hyperlink r:id="rId8" w:history="1">
        <w:r w:rsidRPr="00EF5233">
          <w:rPr>
            <w:rFonts w:ascii="Times New Roman" w:hAnsi="Times New Roman"/>
            <w:spacing w:val="2"/>
            <w:sz w:val="24"/>
            <w:szCs w:val="24"/>
          </w:rPr>
          <w:t>Федеральным законом от 27.07.2010 №210-ФЗ "Об организации предоставления государственных и муниципальных услуг"</w:t>
        </w:r>
      </w:hyperlink>
      <w:r w:rsidRPr="00EF5233">
        <w:rPr>
          <w:rFonts w:ascii="Times New Roman" w:hAnsi="Times New Roman"/>
          <w:spacing w:val="2"/>
          <w:sz w:val="24"/>
          <w:szCs w:val="24"/>
        </w:rPr>
        <w:t>.</w:t>
      </w:r>
    </w:p>
    <w:p w14:paraId="245CBFB2" w14:textId="6FC484F2" w:rsidR="00B2094D" w:rsidRPr="00EF5233" w:rsidRDefault="00B2094D" w:rsidP="00330B06">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EF5233">
        <w:rPr>
          <w:rFonts w:ascii="Times New Roman" w:hAnsi="Times New Roman" w:cs="Times New Roman"/>
          <w:b/>
          <w:i w:val="0"/>
          <w:color w:val="auto"/>
          <w:sz w:val="24"/>
          <w:szCs w:val="24"/>
        </w:rPr>
        <w:t>Круг заявителей</w:t>
      </w:r>
    </w:p>
    <w:p w14:paraId="7801E832" w14:textId="790A98A5" w:rsidR="009F4B60" w:rsidRPr="004958EC" w:rsidRDefault="00B2094D" w:rsidP="009F4B60">
      <w:pPr>
        <w:pStyle w:val="af4"/>
        <w:numPr>
          <w:ilvl w:val="0"/>
          <w:numId w:val="49"/>
        </w:numPr>
        <w:ind w:left="0" w:firstLine="709"/>
        <w:jc w:val="both"/>
        <w:rPr>
          <w:rFonts w:ascii="Times New Roman" w:hAnsi="Times New Roman"/>
          <w:spacing w:val="2"/>
          <w:sz w:val="24"/>
          <w:szCs w:val="24"/>
        </w:rPr>
      </w:pPr>
      <w:bookmarkStart w:id="0" w:name="п1_2_1"/>
      <w:r w:rsidRPr="00EF5233">
        <w:rPr>
          <w:rFonts w:ascii="Times New Roman" w:hAnsi="Times New Roman"/>
          <w:spacing w:val="2"/>
          <w:sz w:val="24"/>
          <w:szCs w:val="24"/>
        </w:rPr>
        <w:t xml:space="preserve">Получателем </w:t>
      </w:r>
      <w:r w:rsidR="004C12C7" w:rsidRPr="00EF5233">
        <w:rPr>
          <w:rFonts w:ascii="Times New Roman" w:hAnsi="Times New Roman"/>
          <w:spacing w:val="2"/>
          <w:sz w:val="24"/>
          <w:szCs w:val="24"/>
        </w:rPr>
        <w:t>муниципальной</w:t>
      </w:r>
      <w:r w:rsidRPr="00EF5233">
        <w:rPr>
          <w:rFonts w:ascii="Times New Roman" w:hAnsi="Times New Roman"/>
          <w:spacing w:val="2"/>
          <w:sz w:val="24"/>
          <w:szCs w:val="24"/>
        </w:rPr>
        <w:t xml:space="preserve"> услуги </w:t>
      </w:r>
      <w:r w:rsidRPr="004958EC">
        <w:rPr>
          <w:rFonts w:ascii="Times New Roman" w:hAnsi="Times New Roman"/>
          <w:spacing w:val="2"/>
          <w:sz w:val="24"/>
          <w:szCs w:val="24"/>
        </w:rPr>
        <w:t>явля</w:t>
      </w:r>
      <w:r w:rsidR="009F4B60" w:rsidRPr="004958EC">
        <w:rPr>
          <w:rFonts w:ascii="Times New Roman" w:hAnsi="Times New Roman"/>
          <w:spacing w:val="2"/>
          <w:sz w:val="24"/>
          <w:szCs w:val="24"/>
        </w:rPr>
        <w:t>ю</w:t>
      </w:r>
      <w:r w:rsidRPr="004958EC">
        <w:rPr>
          <w:rFonts w:ascii="Times New Roman" w:hAnsi="Times New Roman"/>
          <w:spacing w:val="2"/>
          <w:sz w:val="24"/>
          <w:szCs w:val="24"/>
        </w:rPr>
        <w:t>тся</w:t>
      </w:r>
      <w:r w:rsidR="009F4B60" w:rsidRPr="004958EC">
        <w:rPr>
          <w:rFonts w:ascii="Times New Roman" w:hAnsi="Times New Roman"/>
          <w:sz w:val="24"/>
          <w:szCs w:val="24"/>
        </w:rPr>
        <w:t xml:space="preserve"> </w:t>
      </w:r>
      <w:r w:rsidR="004958EC" w:rsidRPr="004958EC">
        <w:rPr>
          <w:rFonts w:ascii="Times New Roman" w:hAnsi="Times New Roman"/>
          <w:sz w:val="24"/>
          <w:szCs w:val="24"/>
        </w:rPr>
        <w:t>физические лица, юридические лица, индивидуальные предприниматели</w:t>
      </w:r>
      <w:r w:rsidR="004958EC" w:rsidRPr="004958EC">
        <w:rPr>
          <w:rFonts w:ascii="Times New Roman" w:hAnsi="Times New Roman"/>
          <w:spacing w:val="2"/>
          <w:sz w:val="24"/>
          <w:szCs w:val="24"/>
        </w:rPr>
        <w:t xml:space="preserve"> </w:t>
      </w:r>
      <w:r w:rsidR="007B55CD" w:rsidRPr="004958EC">
        <w:rPr>
          <w:rFonts w:ascii="Times New Roman" w:hAnsi="Times New Roman"/>
          <w:spacing w:val="2"/>
          <w:sz w:val="24"/>
          <w:szCs w:val="24"/>
        </w:rPr>
        <w:t>(далее – заявитель).</w:t>
      </w:r>
    </w:p>
    <w:p w14:paraId="51BB5CB7" w14:textId="06E2C9CB" w:rsidR="00BD2736" w:rsidRPr="00EF5233" w:rsidRDefault="00B2094D" w:rsidP="009F4B60">
      <w:pPr>
        <w:pStyle w:val="af4"/>
        <w:numPr>
          <w:ilvl w:val="0"/>
          <w:numId w:val="49"/>
        </w:numPr>
        <w:ind w:left="0" w:firstLine="709"/>
        <w:jc w:val="both"/>
        <w:rPr>
          <w:rFonts w:ascii="Times New Roman" w:hAnsi="Times New Roman"/>
          <w:spacing w:val="2"/>
          <w:sz w:val="24"/>
          <w:szCs w:val="24"/>
        </w:rPr>
      </w:pPr>
      <w:bookmarkStart w:id="1" w:name="п1_2_2"/>
      <w:bookmarkEnd w:id="0"/>
      <w:r w:rsidRPr="00EF5233">
        <w:rPr>
          <w:rFonts w:ascii="Times New Roman" w:hAnsi="Times New Roman"/>
          <w:sz w:val="24"/>
          <w:szCs w:val="24"/>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bookmarkEnd w:id="1"/>
      <w:r w:rsidRPr="00EF5233">
        <w:rPr>
          <w:rFonts w:ascii="Times New Roman" w:hAnsi="Times New Roman"/>
          <w:sz w:val="24"/>
          <w:szCs w:val="24"/>
        </w:rPr>
        <w:t>.</w:t>
      </w:r>
    </w:p>
    <w:p w14:paraId="1BE0AD01" w14:textId="77777777" w:rsidR="00BD2736" w:rsidRPr="00EF5233" w:rsidRDefault="00BD2736" w:rsidP="00EF5233">
      <w:pPr>
        <w:pStyle w:val="a9"/>
        <w:shd w:val="clear" w:color="auto" w:fill="FFFFFF"/>
        <w:ind w:left="0" w:right="-1" w:firstLine="709"/>
        <w:jc w:val="both"/>
        <w:textAlignment w:val="baseline"/>
        <w:rPr>
          <w:rFonts w:ascii="Times New Roman" w:hAnsi="Times New Roman"/>
          <w:spacing w:val="2"/>
          <w:sz w:val="24"/>
          <w:szCs w:val="24"/>
        </w:rPr>
      </w:pPr>
    </w:p>
    <w:p w14:paraId="1559AEA5" w14:textId="3CA71788" w:rsidR="00B2094D" w:rsidRPr="00B445DA" w:rsidRDefault="00EF5233" w:rsidP="00330B06">
      <w:pPr>
        <w:pStyle w:val="4"/>
        <w:numPr>
          <w:ilvl w:val="1"/>
          <w:numId w:val="43"/>
        </w:numPr>
        <w:spacing w:after="240" w:line="276" w:lineRule="auto"/>
        <w:ind w:right="-1"/>
        <w:jc w:val="center"/>
        <w:rPr>
          <w:rFonts w:ascii="Times New Roman" w:hAnsi="Times New Roman" w:cs="Times New Roman"/>
          <w:b/>
          <w:color w:val="auto"/>
          <w:sz w:val="24"/>
          <w:szCs w:val="24"/>
        </w:rPr>
      </w:pPr>
      <w:bookmarkStart w:id="2" w:name="_Требования_к_порядку"/>
      <w:bookmarkEnd w:id="2"/>
      <w:r w:rsidRPr="00B445DA">
        <w:rPr>
          <w:rFonts w:ascii="Times New Roman" w:hAnsi="Times New Roman" w:cs="Times New Roman"/>
          <w:b/>
          <w:i w:val="0"/>
          <w:color w:val="auto"/>
          <w:sz w:val="24"/>
          <w:szCs w:val="24"/>
        </w:rPr>
        <w:t>Треб</w:t>
      </w:r>
      <w:r w:rsidRPr="00B445DA">
        <w:rPr>
          <w:rStyle w:val="40"/>
          <w:rFonts w:ascii="Times New Roman" w:hAnsi="Times New Roman" w:cs="Times New Roman"/>
          <w:b/>
          <w:color w:val="auto"/>
          <w:sz w:val="24"/>
          <w:szCs w:val="24"/>
        </w:rPr>
        <w:t>ования к порядку информирования о предоставлении муниципальной услуг</w:t>
      </w:r>
      <w:r w:rsidRPr="00B445DA">
        <w:rPr>
          <w:rFonts w:ascii="Times New Roman" w:hAnsi="Times New Roman" w:cs="Times New Roman"/>
          <w:b/>
          <w:i w:val="0"/>
          <w:color w:val="auto"/>
          <w:sz w:val="24"/>
          <w:szCs w:val="24"/>
        </w:rPr>
        <w:t>и</w:t>
      </w:r>
    </w:p>
    <w:p w14:paraId="22C72A93" w14:textId="77777777" w:rsidR="00F407F0" w:rsidRPr="00B445DA" w:rsidRDefault="00F407F0" w:rsidP="00F407F0">
      <w:pPr>
        <w:pStyle w:val="a9"/>
        <w:numPr>
          <w:ilvl w:val="1"/>
          <w:numId w:val="4"/>
        </w:numPr>
        <w:ind w:left="0" w:right="-1" w:firstLine="709"/>
        <w:jc w:val="both"/>
        <w:rPr>
          <w:rFonts w:ascii="Times New Roman" w:hAnsi="Times New Roman"/>
          <w:b/>
          <w:sz w:val="24"/>
          <w:szCs w:val="24"/>
        </w:rPr>
      </w:pPr>
      <w:r w:rsidRPr="00B445DA">
        <w:rPr>
          <w:rFonts w:ascii="Times New Roman" w:hAnsi="Times New Roman"/>
          <w:sz w:val="24"/>
          <w:szCs w:val="24"/>
        </w:rPr>
        <w:t xml:space="preserve">Местонахождение Администрации: </w:t>
      </w:r>
      <w:sdt>
        <w:sdtPr>
          <w:rPr>
            <w:rFonts w:ascii="Times New Roman" w:hAnsi="Times New Roman"/>
            <w:sz w:val="24"/>
            <w:szCs w:val="24"/>
          </w:rPr>
          <w:id w:val="-1318191695"/>
          <w:placeholder>
            <w:docPart w:val="E207ACCFC2654C5182C7D136A9568A00"/>
          </w:placeholder>
        </w:sdtPr>
        <w:sdtContent>
          <w:r w:rsidRPr="00B445DA">
            <w:rPr>
              <w:rFonts w:ascii="Times New Roman" w:hAnsi="Times New Roman"/>
              <w:i/>
              <w:sz w:val="24"/>
              <w:szCs w:val="24"/>
            </w:rPr>
            <w:t xml:space="preserve">678183 Республика Саха (Якутия), Мирнинский район, село Арылах, улица Центральная 30 </w:t>
          </w:r>
        </w:sdtContent>
      </w:sdt>
      <w:r w:rsidRPr="00B445DA">
        <w:rPr>
          <w:rFonts w:ascii="Times New Roman" w:hAnsi="Times New Roman"/>
          <w:sz w:val="24"/>
          <w:szCs w:val="24"/>
        </w:rPr>
        <w:t>(далее – Администрация)</w:t>
      </w:r>
    </w:p>
    <w:p w14:paraId="4DB90006" w14:textId="77777777" w:rsidR="00F407F0" w:rsidRPr="00B445DA" w:rsidRDefault="00F407F0" w:rsidP="00F407F0">
      <w:pPr>
        <w:pStyle w:val="a9"/>
        <w:ind w:left="0" w:right="-1" w:firstLine="709"/>
        <w:jc w:val="both"/>
        <w:rPr>
          <w:rFonts w:ascii="Times New Roman" w:hAnsi="Times New Roman"/>
          <w:sz w:val="24"/>
          <w:szCs w:val="24"/>
        </w:rPr>
      </w:pPr>
      <w:r w:rsidRPr="00B445DA">
        <w:rPr>
          <w:rFonts w:ascii="Times New Roman" w:hAnsi="Times New Roman"/>
          <w:sz w:val="24"/>
          <w:szCs w:val="24"/>
        </w:rPr>
        <w:t xml:space="preserve">График (режим) работы Администрации: </w:t>
      </w:r>
      <w:r w:rsidRPr="00B445DA">
        <w:rPr>
          <w:rFonts w:ascii="Times New Roman" w:hAnsi="Times New Roman"/>
          <w:i/>
          <w:sz w:val="24"/>
          <w:szCs w:val="24"/>
        </w:rPr>
        <w:t xml:space="preserve"> пн-чт 08:30 до 17:30, пт 08:30 до 13:30, обеденный перерыв пн-чт 12:30 до 14:00</w:t>
      </w:r>
    </w:p>
    <w:p w14:paraId="4D42CFFA" w14:textId="77777777" w:rsidR="00F407F0" w:rsidRPr="00B445DA" w:rsidRDefault="00F407F0" w:rsidP="00F407F0">
      <w:pPr>
        <w:pStyle w:val="a9"/>
        <w:ind w:left="0" w:right="-1" w:firstLine="709"/>
        <w:jc w:val="both"/>
        <w:rPr>
          <w:rFonts w:ascii="Times New Roman" w:hAnsi="Times New Roman"/>
          <w:sz w:val="24"/>
          <w:szCs w:val="24"/>
        </w:rPr>
      </w:pPr>
      <w:r w:rsidRPr="00B445DA">
        <w:rPr>
          <w:rFonts w:ascii="Times New Roman" w:hAnsi="Times New Roman"/>
          <w:sz w:val="24"/>
          <w:szCs w:val="24"/>
        </w:rPr>
        <w:t>Структурное подразделение (отдел) Администрации, ответственное за предоставление муниципальной</w:t>
      </w:r>
      <w:r w:rsidRPr="00B445DA">
        <w:rPr>
          <w:rFonts w:ascii="Times New Roman" w:hAnsi="Times New Roman"/>
          <w:spacing w:val="2"/>
          <w:sz w:val="24"/>
          <w:szCs w:val="24"/>
        </w:rPr>
        <w:t xml:space="preserve"> </w:t>
      </w:r>
      <w:r w:rsidRPr="00B445DA">
        <w:rPr>
          <w:rFonts w:ascii="Times New Roman" w:hAnsi="Times New Roman"/>
          <w:sz w:val="24"/>
          <w:szCs w:val="24"/>
        </w:rPr>
        <w:t xml:space="preserve">услуги – </w:t>
      </w:r>
      <w:sdt>
        <w:sdtPr>
          <w:rPr>
            <w:rFonts w:ascii="Times New Roman" w:hAnsi="Times New Roman"/>
            <w:sz w:val="24"/>
            <w:szCs w:val="24"/>
          </w:rPr>
          <w:id w:val="819621404"/>
          <w:placeholder>
            <w:docPart w:val="E207ACCFC2654C5182C7D136A9568A00"/>
          </w:placeholder>
        </w:sdtPr>
        <w:sdtContent>
          <w:r w:rsidRPr="00B445DA">
            <w:rPr>
              <w:rFonts w:ascii="Times New Roman" w:hAnsi="Times New Roman"/>
              <w:i/>
              <w:sz w:val="24"/>
              <w:szCs w:val="24"/>
            </w:rPr>
            <w:t xml:space="preserve">Муниципальное образование «Чуонинский наслег» </w:t>
          </w:r>
        </w:sdtContent>
      </w:sdt>
      <w:r w:rsidRPr="00B445DA">
        <w:rPr>
          <w:rFonts w:ascii="Times New Roman" w:hAnsi="Times New Roman"/>
          <w:sz w:val="24"/>
          <w:szCs w:val="24"/>
        </w:rPr>
        <w:t>(далее – Отдел)</w:t>
      </w:r>
    </w:p>
    <w:p w14:paraId="173195F2" w14:textId="77777777" w:rsidR="00F407F0" w:rsidRPr="00B445DA" w:rsidRDefault="00F407F0" w:rsidP="00F407F0">
      <w:pPr>
        <w:pStyle w:val="a9"/>
        <w:ind w:left="0" w:right="-1" w:firstLine="709"/>
        <w:jc w:val="both"/>
        <w:rPr>
          <w:rFonts w:ascii="Times New Roman" w:hAnsi="Times New Roman"/>
          <w:sz w:val="24"/>
          <w:szCs w:val="24"/>
        </w:rPr>
      </w:pPr>
      <w:r w:rsidRPr="00B445DA">
        <w:rPr>
          <w:rFonts w:ascii="Times New Roman" w:hAnsi="Times New Roman"/>
          <w:sz w:val="24"/>
          <w:szCs w:val="24"/>
        </w:rPr>
        <w:t>Местонахождение Отдела:</w:t>
      </w:r>
      <w:r w:rsidRPr="00B445DA">
        <w:rPr>
          <w:rFonts w:ascii="Times New Roman" w:hAnsi="Times New Roman"/>
          <w:i/>
          <w:sz w:val="24"/>
          <w:szCs w:val="24"/>
        </w:rPr>
        <w:t xml:space="preserve"> </w:t>
      </w:r>
      <w:sdt>
        <w:sdtPr>
          <w:rPr>
            <w:sz w:val="24"/>
            <w:szCs w:val="24"/>
          </w:rPr>
          <w:id w:val="1377438287"/>
          <w:placeholder>
            <w:docPart w:val="D8DF6B4DED464414B54E2FEB9016EC41"/>
          </w:placeholder>
        </w:sdtPr>
        <w:sdtContent>
          <w:r w:rsidRPr="00B445DA">
            <w:rPr>
              <w:rFonts w:ascii="Times New Roman" w:hAnsi="Times New Roman"/>
              <w:i/>
              <w:sz w:val="24"/>
              <w:szCs w:val="24"/>
            </w:rPr>
            <w:t xml:space="preserve">678183 Республика Саха (Якутия), Мирнинский район, село Арылах, улица Центральная 30 </w:t>
          </w:r>
        </w:sdtContent>
      </w:sdt>
      <w:r w:rsidRPr="00B445DA" w:rsidDel="00671B0F">
        <w:rPr>
          <w:rFonts w:ascii="Times New Roman" w:hAnsi="Times New Roman"/>
          <w:i/>
          <w:sz w:val="24"/>
          <w:szCs w:val="24"/>
        </w:rPr>
        <w:t xml:space="preserve"> </w:t>
      </w:r>
      <w:r w:rsidRPr="00B445DA">
        <w:rPr>
          <w:rFonts w:ascii="Times New Roman" w:hAnsi="Times New Roman"/>
          <w:sz w:val="24"/>
          <w:szCs w:val="24"/>
        </w:rPr>
        <w:t>График (режим) работы Отдела с заявителями:</w:t>
      </w:r>
    </w:p>
    <w:sdt>
      <w:sdtPr>
        <w:rPr>
          <w:rFonts w:ascii="Times New Roman" w:hAnsi="Times New Roman"/>
          <w:sz w:val="24"/>
          <w:szCs w:val="24"/>
        </w:rPr>
        <w:id w:val="641389780"/>
        <w:placeholder>
          <w:docPart w:val="E207ACCFC2654C5182C7D136A9568A00"/>
        </w:placeholder>
      </w:sdtPr>
      <w:sdtContent>
        <w:p w14:paraId="64521C82" w14:textId="77777777" w:rsidR="00F407F0" w:rsidRPr="00B445DA" w:rsidRDefault="00F407F0" w:rsidP="00F407F0">
          <w:pPr>
            <w:pStyle w:val="a9"/>
            <w:ind w:left="0" w:right="-1" w:firstLine="709"/>
            <w:jc w:val="both"/>
            <w:rPr>
              <w:rFonts w:ascii="Times New Roman" w:hAnsi="Times New Roman"/>
              <w:sz w:val="24"/>
              <w:szCs w:val="24"/>
            </w:rPr>
          </w:pPr>
          <w:r w:rsidRPr="00B445DA">
            <w:rPr>
              <w:rFonts w:ascii="Times New Roman" w:hAnsi="Times New Roman"/>
              <w:sz w:val="24"/>
              <w:szCs w:val="24"/>
            </w:rPr>
            <w:t xml:space="preserve"> : </w:t>
          </w:r>
          <w:r w:rsidRPr="00B445DA">
            <w:rPr>
              <w:rFonts w:ascii="Times New Roman" w:hAnsi="Times New Roman"/>
              <w:i/>
              <w:sz w:val="24"/>
              <w:szCs w:val="24"/>
            </w:rPr>
            <w:t xml:space="preserve"> пн-чт 08:30 до 17:30, пт 08:30 до 13:30, обеденный перерыв пн-чт 12:30 до 14:00</w:t>
          </w:r>
        </w:p>
        <w:p w14:paraId="3D1C9EE3" w14:textId="77777777" w:rsidR="00F407F0" w:rsidRPr="00B445DA" w:rsidRDefault="00F407F0" w:rsidP="00F407F0">
          <w:pPr>
            <w:pStyle w:val="a9"/>
            <w:ind w:left="0" w:right="-1" w:firstLine="709"/>
            <w:jc w:val="both"/>
            <w:rPr>
              <w:rFonts w:ascii="Times New Roman" w:hAnsi="Times New Roman"/>
              <w:sz w:val="24"/>
              <w:szCs w:val="24"/>
            </w:rPr>
          </w:pPr>
        </w:p>
      </w:sdtContent>
    </w:sdt>
    <w:p w14:paraId="0E084761" w14:textId="77777777" w:rsidR="00F407F0" w:rsidRPr="00B445DA" w:rsidRDefault="00F407F0" w:rsidP="00F407F0">
      <w:pPr>
        <w:pStyle w:val="a9"/>
        <w:numPr>
          <w:ilvl w:val="1"/>
          <w:numId w:val="4"/>
        </w:numPr>
        <w:ind w:left="0" w:right="-1" w:firstLine="709"/>
        <w:jc w:val="both"/>
        <w:rPr>
          <w:rFonts w:ascii="Times New Roman" w:hAnsi="Times New Roman"/>
          <w:i/>
          <w:sz w:val="24"/>
          <w:szCs w:val="24"/>
        </w:rPr>
      </w:pPr>
      <w:r w:rsidRPr="00B445DA">
        <w:rPr>
          <w:rFonts w:ascii="Times New Roman" w:hAnsi="Times New Roman"/>
          <w:sz w:val="24"/>
          <w:szCs w:val="24"/>
          <w:lang w:eastAsia="en-US"/>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w:t>
      </w:r>
      <w:r w:rsidRPr="00B445DA">
        <w:rPr>
          <w:rFonts w:ascii="Times New Roman" w:hAnsi="Times New Roman"/>
          <w:i/>
          <w:sz w:val="24"/>
          <w:szCs w:val="24"/>
          <w:lang w:eastAsia="en-US"/>
        </w:rPr>
        <w:t xml:space="preserve">по </w:t>
      </w:r>
      <w:sdt>
        <w:sdtPr>
          <w:rPr>
            <w:rFonts w:ascii="Times New Roman" w:hAnsi="Times New Roman"/>
            <w:i/>
            <w:sz w:val="24"/>
            <w:szCs w:val="24"/>
            <w:lang w:eastAsia="en-US"/>
          </w:rPr>
          <w:id w:val="-546068220"/>
          <w:placeholder>
            <w:docPart w:val="E207ACCFC2654C5182C7D136A9568A00"/>
          </w:placeholder>
        </w:sdtPr>
        <w:sdtContent>
          <w:r w:rsidRPr="00B445DA">
            <w:rPr>
              <w:rFonts w:ascii="Times New Roman" w:hAnsi="Times New Roman"/>
              <w:i/>
              <w:sz w:val="24"/>
              <w:szCs w:val="24"/>
              <w:lang w:eastAsia="en-US"/>
            </w:rPr>
            <w:t xml:space="preserve">Мирнинскому </w:t>
          </w:r>
        </w:sdtContent>
      </w:sdt>
      <w:r w:rsidRPr="00B445DA">
        <w:rPr>
          <w:rFonts w:ascii="Times New Roman" w:hAnsi="Times New Roman"/>
          <w:i/>
          <w:sz w:val="24"/>
          <w:szCs w:val="24"/>
          <w:lang w:eastAsia="en-US"/>
        </w:rPr>
        <w:t xml:space="preserve">району </w:t>
      </w:r>
      <w:r w:rsidRPr="00B445DA">
        <w:rPr>
          <w:rFonts w:ascii="Times New Roman" w:hAnsi="Times New Roman"/>
          <w:sz w:val="24"/>
          <w:szCs w:val="24"/>
          <w:lang w:eastAsia="en-US"/>
        </w:rPr>
        <w:t xml:space="preserve">(далее по тексту - ГАУ «МФЦ РС(Я)»): </w:t>
      </w:r>
    </w:p>
    <w:p w14:paraId="6EA710B4" w14:textId="77777777" w:rsidR="00F407F0" w:rsidRPr="00B445DA" w:rsidRDefault="00F407F0" w:rsidP="00F407F0">
      <w:pPr>
        <w:pStyle w:val="a9"/>
        <w:widowControl w:val="0"/>
        <w:autoSpaceDE w:val="0"/>
        <w:autoSpaceDN w:val="0"/>
        <w:adjustRightInd w:val="0"/>
        <w:ind w:left="0" w:right="-1" w:firstLine="709"/>
        <w:jc w:val="both"/>
        <w:rPr>
          <w:rFonts w:ascii="Times New Roman" w:hAnsi="Times New Roman"/>
          <w:i/>
          <w:sz w:val="24"/>
          <w:szCs w:val="24"/>
          <w:lang w:eastAsia="en-US"/>
        </w:rPr>
      </w:pPr>
      <w:r w:rsidRPr="00B445DA">
        <w:rPr>
          <w:rFonts w:ascii="Times New Roman" w:hAnsi="Times New Roman"/>
          <w:sz w:val="24"/>
          <w:szCs w:val="24"/>
          <w:lang w:eastAsia="en-US"/>
        </w:rPr>
        <w:t xml:space="preserve">Местонахождения отделения ГАУ «МФЦ РС(Я)»: </w:t>
      </w:r>
      <w:sdt>
        <w:sdtPr>
          <w:rPr>
            <w:rFonts w:ascii="Times New Roman" w:hAnsi="Times New Roman"/>
            <w:sz w:val="24"/>
            <w:szCs w:val="24"/>
            <w:lang w:eastAsia="en-US"/>
          </w:rPr>
          <w:id w:val="225731658"/>
          <w:placeholder>
            <w:docPart w:val="E207ACCFC2654C5182C7D136A9568A00"/>
          </w:placeholder>
        </w:sdtPr>
        <w:sdtContent>
          <w:r w:rsidRPr="00B445DA">
            <w:rPr>
              <w:rFonts w:ascii="Times New Roman" w:hAnsi="Times New Roman"/>
              <w:i/>
              <w:sz w:val="24"/>
              <w:szCs w:val="24"/>
              <w:lang w:eastAsia="en-US"/>
            </w:rPr>
            <w:t>город Мирный , улица Тихонова 9, ГАУ «МФЦ РС(Я)»</w:t>
          </w:r>
        </w:sdtContent>
      </w:sdt>
    </w:p>
    <w:p w14:paraId="1A38B9A3" w14:textId="77777777" w:rsidR="00F407F0" w:rsidRPr="00B445DA" w:rsidRDefault="00F407F0" w:rsidP="00F407F0">
      <w:pPr>
        <w:pStyle w:val="a9"/>
        <w:widowControl w:val="0"/>
        <w:autoSpaceDE w:val="0"/>
        <w:autoSpaceDN w:val="0"/>
        <w:adjustRightInd w:val="0"/>
        <w:ind w:left="0" w:right="-1" w:firstLine="709"/>
        <w:jc w:val="both"/>
        <w:rPr>
          <w:rFonts w:ascii="Times New Roman" w:hAnsi="Times New Roman"/>
          <w:sz w:val="24"/>
          <w:szCs w:val="24"/>
          <w:lang w:eastAsia="en-US"/>
        </w:rPr>
      </w:pPr>
      <w:r w:rsidRPr="00B445DA">
        <w:rPr>
          <w:rFonts w:ascii="Times New Roman" w:hAnsi="Times New Roman"/>
          <w:sz w:val="24"/>
          <w:szCs w:val="24"/>
          <w:lang w:eastAsia="en-US"/>
        </w:rPr>
        <w:t xml:space="preserve">График работы отделения ГАУ «МФЦ РС(Я)»: </w:t>
      </w:r>
    </w:p>
    <w:p w14:paraId="0D365997" w14:textId="77777777" w:rsidR="00F407F0" w:rsidRPr="00B445DA" w:rsidRDefault="00F407F0" w:rsidP="00F407F0">
      <w:pPr>
        <w:pStyle w:val="a9"/>
        <w:widowControl w:val="0"/>
        <w:autoSpaceDE w:val="0"/>
        <w:autoSpaceDN w:val="0"/>
        <w:adjustRightInd w:val="0"/>
        <w:ind w:left="0" w:right="-1" w:firstLine="709"/>
        <w:jc w:val="both"/>
        <w:rPr>
          <w:rFonts w:ascii="Times New Roman" w:hAnsi="Times New Roman"/>
          <w:i/>
          <w:sz w:val="24"/>
          <w:szCs w:val="24"/>
          <w:lang w:eastAsia="en-US"/>
        </w:rPr>
      </w:pPr>
      <w:commentRangeStart w:id="3"/>
      <w:r w:rsidRPr="00B445DA">
        <w:rPr>
          <w:rFonts w:ascii="Times New Roman" w:hAnsi="Times New Roman"/>
          <w:i/>
          <w:sz w:val="24"/>
          <w:szCs w:val="24"/>
          <w:lang w:eastAsia="en-US"/>
        </w:rPr>
        <w:lastRenderedPageBreak/>
        <w:t>Вторник, среда, четверг, пятница с 09.00 до 20.00</w:t>
      </w:r>
    </w:p>
    <w:p w14:paraId="7917B23F" w14:textId="77777777" w:rsidR="00F407F0" w:rsidRPr="00B445DA" w:rsidRDefault="00F407F0" w:rsidP="00F407F0">
      <w:pPr>
        <w:pStyle w:val="a9"/>
        <w:widowControl w:val="0"/>
        <w:autoSpaceDE w:val="0"/>
        <w:autoSpaceDN w:val="0"/>
        <w:adjustRightInd w:val="0"/>
        <w:ind w:left="0" w:right="-1" w:firstLine="709"/>
        <w:jc w:val="both"/>
        <w:rPr>
          <w:rFonts w:ascii="Times New Roman" w:hAnsi="Times New Roman"/>
          <w:i/>
          <w:sz w:val="24"/>
          <w:szCs w:val="24"/>
          <w:lang w:eastAsia="en-US"/>
        </w:rPr>
      </w:pPr>
      <w:r w:rsidRPr="00B445DA">
        <w:rPr>
          <w:rFonts w:ascii="Times New Roman" w:hAnsi="Times New Roman"/>
          <w:i/>
          <w:sz w:val="24"/>
          <w:szCs w:val="24"/>
          <w:lang w:eastAsia="en-US"/>
        </w:rPr>
        <w:t>Суббота с 09.00 до 18.00</w:t>
      </w:r>
    </w:p>
    <w:p w14:paraId="1D1E042A" w14:textId="77777777" w:rsidR="00F407F0" w:rsidRPr="00B445DA" w:rsidRDefault="00F407F0" w:rsidP="00F407F0">
      <w:pPr>
        <w:pStyle w:val="a9"/>
        <w:widowControl w:val="0"/>
        <w:autoSpaceDE w:val="0"/>
        <w:autoSpaceDN w:val="0"/>
        <w:adjustRightInd w:val="0"/>
        <w:ind w:left="0" w:right="-1" w:firstLine="709"/>
        <w:jc w:val="both"/>
        <w:rPr>
          <w:rFonts w:ascii="Times New Roman" w:hAnsi="Times New Roman"/>
          <w:i/>
          <w:sz w:val="24"/>
          <w:szCs w:val="24"/>
          <w:lang w:eastAsia="en-US"/>
        </w:rPr>
      </w:pPr>
      <w:r w:rsidRPr="00B445DA">
        <w:rPr>
          <w:rFonts w:ascii="Times New Roman" w:hAnsi="Times New Roman"/>
          <w:i/>
          <w:sz w:val="24"/>
          <w:szCs w:val="24"/>
          <w:lang w:eastAsia="en-US"/>
        </w:rPr>
        <w:t>Воскресенье, понедельник – выходные</w:t>
      </w:r>
      <w:commentRangeEnd w:id="3"/>
      <w:r w:rsidRPr="00B445DA">
        <w:rPr>
          <w:rStyle w:val="afd"/>
        </w:rPr>
        <w:commentReference w:id="3"/>
      </w:r>
    </w:p>
    <w:p w14:paraId="23927AAE" w14:textId="77777777" w:rsidR="00F407F0" w:rsidRPr="00B445DA" w:rsidRDefault="00F407F0" w:rsidP="00F407F0">
      <w:pPr>
        <w:pStyle w:val="a9"/>
        <w:widowControl w:val="0"/>
        <w:autoSpaceDE w:val="0"/>
        <w:autoSpaceDN w:val="0"/>
        <w:adjustRightInd w:val="0"/>
        <w:ind w:left="0" w:right="-1" w:firstLine="709"/>
        <w:jc w:val="both"/>
        <w:rPr>
          <w:rFonts w:ascii="Times New Roman" w:hAnsi="Times New Roman"/>
          <w:sz w:val="24"/>
          <w:szCs w:val="24"/>
          <w:lang w:eastAsia="en-US"/>
        </w:rPr>
      </w:pPr>
      <w:r w:rsidRPr="00B445DA">
        <w:rPr>
          <w:rFonts w:ascii="Times New Roman" w:hAnsi="Times New Roman"/>
          <w:sz w:val="24"/>
          <w:szCs w:val="24"/>
          <w:lang w:eastAsia="en-US"/>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14:paraId="45791A43" w14:textId="77777777" w:rsidR="00F407F0" w:rsidRPr="00B445DA" w:rsidRDefault="00F407F0" w:rsidP="00F407F0">
      <w:pPr>
        <w:pStyle w:val="a9"/>
        <w:widowControl w:val="0"/>
        <w:numPr>
          <w:ilvl w:val="1"/>
          <w:numId w:val="4"/>
        </w:numPr>
        <w:autoSpaceDE w:val="0"/>
        <w:autoSpaceDN w:val="0"/>
        <w:adjustRightInd w:val="0"/>
        <w:ind w:left="0" w:right="-1" w:firstLine="709"/>
        <w:jc w:val="both"/>
        <w:rPr>
          <w:rFonts w:ascii="Times New Roman" w:hAnsi="Times New Roman"/>
          <w:i/>
          <w:sz w:val="24"/>
          <w:szCs w:val="24"/>
          <w:lang w:eastAsia="en-US"/>
        </w:rPr>
      </w:pPr>
      <w:bookmarkStart w:id="4" w:name="п1_3_3"/>
      <w:r w:rsidRPr="00B445DA">
        <w:rPr>
          <w:rFonts w:ascii="Times New Roman" w:hAnsi="Times New Roman"/>
          <w:sz w:val="24"/>
          <w:szCs w:val="24"/>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B445DA">
        <w:rPr>
          <w:rFonts w:ascii="Times New Roman" w:hAnsi="Times New Roman"/>
          <w:spacing w:val="2"/>
          <w:sz w:val="24"/>
          <w:szCs w:val="24"/>
        </w:rPr>
        <w:t>услуги</w:t>
      </w:r>
      <w:bookmarkEnd w:id="4"/>
      <w:r w:rsidRPr="00B445DA">
        <w:rPr>
          <w:rFonts w:ascii="Times New Roman" w:hAnsi="Times New Roman"/>
          <w:sz w:val="24"/>
          <w:szCs w:val="24"/>
        </w:rPr>
        <w:t>:</w:t>
      </w:r>
    </w:p>
    <w:p w14:paraId="51F146E5" w14:textId="77777777" w:rsidR="00F407F0" w:rsidRPr="00B445DA" w:rsidRDefault="00F407F0" w:rsidP="00F407F0">
      <w:pPr>
        <w:pStyle w:val="a9"/>
        <w:numPr>
          <w:ilvl w:val="0"/>
          <w:numId w:val="5"/>
        </w:numPr>
        <w:ind w:left="0" w:right="-1" w:firstLine="709"/>
        <w:jc w:val="both"/>
        <w:rPr>
          <w:rFonts w:ascii="Times New Roman" w:hAnsi="Times New Roman"/>
          <w:sz w:val="24"/>
          <w:szCs w:val="24"/>
        </w:rPr>
      </w:pPr>
      <w:r w:rsidRPr="00B445DA">
        <w:rPr>
          <w:rFonts w:ascii="Times New Roman" w:hAnsi="Times New Roman"/>
          <w:sz w:val="24"/>
          <w:szCs w:val="24"/>
        </w:rPr>
        <w:t xml:space="preserve">Управление Федеральной службы государственной регистрации, кадастра и картографии по Республике Саха (Якутия) (далее - Управление Росреестра по РС(Я)): Республика Саха (Якутия) – </w:t>
      </w:r>
      <w:commentRangeStart w:id="5"/>
      <w:sdt>
        <w:sdtPr>
          <w:rPr>
            <w:rFonts w:ascii="Times New Roman" w:hAnsi="Times New Roman"/>
            <w:sz w:val="24"/>
            <w:szCs w:val="24"/>
          </w:rPr>
          <w:id w:val="1275513746"/>
          <w:placeholder>
            <w:docPart w:val="E207ACCFC2654C5182C7D136A9568A00"/>
          </w:placeholder>
        </w:sdtPr>
        <w:sdtContent>
          <w:r w:rsidRPr="00B445DA">
            <w:rPr>
              <w:rFonts w:ascii="Times New Roman" w:hAnsi="Times New Roman"/>
              <w:sz w:val="24"/>
              <w:szCs w:val="24"/>
            </w:rPr>
            <w:t>город Якутск, улица Ярославского 37, режим работы пн-чт 09:00-17:30, пт 09:00-17:00;</w:t>
          </w:r>
        </w:sdtContent>
      </w:sdt>
      <w:commentRangeEnd w:id="5"/>
      <w:r w:rsidRPr="00B445DA">
        <w:rPr>
          <w:rStyle w:val="afd"/>
        </w:rPr>
        <w:commentReference w:id="5"/>
      </w:r>
    </w:p>
    <w:p w14:paraId="30398EC4" w14:textId="77777777" w:rsidR="00F407F0" w:rsidRPr="00B445DA" w:rsidRDefault="00F407F0" w:rsidP="00F407F0">
      <w:pPr>
        <w:pStyle w:val="a9"/>
        <w:numPr>
          <w:ilvl w:val="0"/>
          <w:numId w:val="5"/>
        </w:numPr>
        <w:ind w:left="0" w:right="-1" w:firstLine="709"/>
        <w:jc w:val="both"/>
        <w:rPr>
          <w:rFonts w:ascii="Times New Roman" w:hAnsi="Times New Roman"/>
          <w:sz w:val="24"/>
          <w:szCs w:val="24"/>
        </w:rPr>
      </w:pPr>
      <w:r w:rsidRPr="00B445DA">
        <w:rPr>
          <w:rFonts w:ascii="Times New Roman" w:hAnsi="Times New Roman"/>
          <w:sz w:val="24"/>
          <w:szCs w:val="24"/>
        </w:rPr>
        <w:t xml:space="preserve">Управление Федеральной налоговой службы по Республике Саха (Якутия) (далее - УФНС России по РС(Я) – </w:t>
      </w:r>
      <w:sdt>
        <w:sdtPr>
          <w:rPr>
            <w:rFonts w:ascii="Times New Roman" w:hAnsi="Times New Roman"/>
            <w:sz w:val="24"/>
            <w:szCs w:val="24"/>
          </w:rPr>
          <w:id w:val="206539267"/>
          <w:placeholder>
            <w:docPart w:val="E207ACCFC2654C5182C7D136A9568A00"/>
          </w:placeholder>
        </w:sdtPr>
        <w:sdtContent>
          <w:r w:rsidRPr="00B445DA">
            <w:rPr>
              <w:rFonts w:ascii="Times New Roman" w:hAnsi="Times New Roman"/>
              <w:sz w:val="24"/>
              <w:szCs w:val="24"/>
            </w:rPr>
            <w:t>город Якутск, улица Губина 2, режим работы пн-чт 09:00-18:00, пт 09:00-17:00;</w:t>
          </w:r>
        </w:sdtContent>
      </w:sdt>
    </w:p>
    <w:p w14:paraId="2B26CB4C" w14:textId="77777777" w:rsidR="00F407F0" w:rsidRPr="00B445DA" w:rsidRDefault="00F407F0" w:rsidP="00F407F0">
      <w:pPr>
        <w:pStyle w:val="a9"/>
        <w:numPr>
          <w:ilvl w:val="0"/>
          <w:numId w:val="5"/>
        </w:numPr>
        <w:ind w:left="0" w:right="-1" w:firstLine="709"/>
        <w:jc w:val="both"/>
        <w:rPr>
          <w:rFonts w:ascii="Times New Roman" w:hAnsi="Times New Roman"/>
          <w:sz w:val="24"/>
          <w:szCs w:val="24"/>
        </w:rPr>
      </w:pPr>
      <w:r w:rsidRPr="00B445DA">
        <w:rPr>
          <w:rFonts w:ascii="Times New Roman" w:hAnsi="Times New Roman"/>
          <w:sz w:val="24"/>
          <w:szCs w:val="24"/>
        </w:rPr>
        <w:t xml:space="preserve">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Росреестра» по РС(Я)) - </w:t>
      </w:r>
      <w:r w:rsidRPr="00B445DA">
        <w:rPr>
          <w:rStyle w:val="afd"/>
        </w:rPr>
        <w:commentReference w:id="6"/>
      </w:r>
      <w:r w:rsidRPr="00B445DA">
        <w:rPr>
          <w:rFonts w:ascii="Times New Roman" w:hAnsi="Times New Roman"/>
          <w:sz w:val="24"/>
          <w:szCs w:val="24"/>
        </w:rPr>
        <w:t xml:space="preserve"> город Мирный, шоссе 50 лет Октября, 16/2, режим работы пн-чт 08:30 – 17:30, пт 08:30-16:15;</w:t>
      </w:r>
    </w:p>
    <w:p w14:paraId="0A51F123" w14:textId="77777777" w:rsidR="00F407F0" w:rsidRPr="00B445DA" w:rsidRDefault="00F407F0" w:rsidP="00F407F0">
      <w:pPr>
        <w:pStyle w:val="a9"/>
        <w:numPr>
          <w:ilvl w:val="1"/>
          <w:numId w:val="4"/>
        </w:numPr>
        <w:ind w:left="0" w:right="-1" w:firstLine="709"/>
        <w:jc w:val="both"/>
        <w:rPr>
          <w:rFonts w:ascii="Times New Roman" w:hAnsi="Times New Roman"/>
          <w:sz w:val="24"/>
          <w:szCs w:val="24"/>
        </w:rPr>
      </w:pPr>
      <w:r w:rsidRPr="00B445DA">
        <w:rPr>
          <w:rFonts w:ascii="Times New Roman" w:hAnsi="Times New Roman"/>
          <w:sz w:val="24"/>
          <w:szCs w:val="24"/>
        </w:rPr>
        <w:t xml:space="preserve">Способы получения информации о месте нахождения и графике работы Администрации, Отдела, предоставляющих муниципальную </w:t>
      </w:r>
      <w:r w:rsidRPr="00B445DA">
        <w:rPr>
          <w:rFonts w:ascii="Times New Roman" w:hAnsi="Times New Roman"/>
          <w:spacing w:val="2"/>
          <w:sz w:val="24"/>
          <w:szCs w:val="24"/>
        </w:rPr>
        <w:t xml:space="preserve">(государственную) </w:t>
      </w:r>
      <w:r w:rsidRPr="00B445DA">
        <w:rPr>
          <w:rFonts w:ascii="Times New Roman" w:hAnsi="Times New Roman"/>
          <w:sz w:val="24"/>
          <w:szCs w:val="24"/>
        </w:rPr>
        <w:t>услугу, ГАУ «МФЦ РС(Я)»:</w:t>
      </w:r>
    </w:p>
    <w:p w14:paraId="049C8CFB" w14:textId="77777777" w:rsidR="00F407F0" w:rsidRPr="00B445DA" w:rsidRDefault="00F407F0" w:rsidP="00F407F0">
      <w:pPr>
        <w:pStyle w:val="a9"/>
        <w:ind w:left="0" w:right="-1" w:firstLine="709"/>
        <w:jc w:val="both"/>
        <w:rPr>
          <w:rFonts w:ascii="Times New Roman" w:hAnsi="Times New Roman"/>
          <w:sz w:val="24"/>
          <w:szCs w:val="24"/>
        </w:rPr>
      </w:pPr>
      <w:r w:rsidRPr="00B445DA">
        <w:rPr>
          <w:rFonts w:ascii="Times New Roman" w:hAnsi="Times New Roman"/>
          <w:sz w:val="24"/>
          <w:szCs w:val="24"/>
        </w:rPr>
        <w:t>-Через официальные сайты ведомств:</w:t>
      </w:r>
    </w:p>
    <w:p w14:paraId="04D934AE" w14:textId="77777777" w:rsidR="00F407F0" w:rsidRPr="00B445DA" w:rsidRDefault="00F407F0" w:rsidP="00F407F0">
      <w:pPr>
        <w:pStyle w:val="a9"/>
        <w:numPr>
          <w:ilvl w:val="0"/>
          <w:numId w:val="7"/>
        </w:numPr>
        <w:ind w:left="0" w:right="-1" w:firstLine="709"/>
        <w:jc w:val="both"/>
        <w:rPr>
          <w:rFonts w:ascii="Times New Roman" w:hAnsi="Times New Roman"/>
          <w:sz w:val="24"/>
          <w:szCs w:val="24"/>
        </w:rPr>
      </w:pPr>
      <w:r w:rsidRPr="00B445DA">
        <w:rPr>
          <w:rFonts w:ascii="Times New Roman" w:hAnsi="Times New Roman"/>
          <w:sz w:val="24"/>
          <w:szCs w:val="24"/>
        </w:rPr>
        <w:t xml:space="preserve"> Администрация – </w:t>
      </w:r>
      <w:sdt>
        <w:sdtPr>
          <w:rPr>
            <w:rFonts w:ascii="Times New Roman" w:hAnsi="Times New Roman"/>
            <w:sz w:val="24"/>
            <w:szCs w:val="24"/>
          </w:rPr>
          <w:id w:val="1814059521"/>
          <w:placeholder>
            <w:docPart w:val="E207ACCFC2654C5182C7D136A9568A00"/>
          </w:placeholder>
        </w:sdtPr>
        <w:sdtEndPr>
          <w:rPr>
            <w:i/>
          </w:rPr>
        </w:sdtEndPr>
        <w:sdtContent>
          <w:r w:rsidRPr="00B445DA">
            <w:rPr>
              <w:rFonts w:ascii="Times New Roman" w:hAnsi="Times New Roman"/>
              <w:i/>
              <w:sz w:val="24"/>
              <w:szCs w:val="24"/>
              <w:lang w:val="en-US"/>
            </w:rPr>
            <w:t>mochuona</w:t>
          </w:r>
          <w:r w:rsidRPr="00B445DA">
            <w:rPr>
              <w:rFonts w:ascii="Times New Roman" w:hAnsi="Times New Roman"/>
              <w:i/>
              <w:sz w:val="24"/>
              <w:szCs w:val="24"/>
            </w:rPr>
            <w:t>@</w:t>
          </w:r>
          <w:r w:rsidRPr="00B445DA">
            <w:rPr>
              <w:rFonts w:ascii="Times New Roman" w:hAnsi="Times New Roman"/>
              <w:i/>
              <w:sz w:val="24"/>
              <w:szCs w:val="24"/>
              <w:lang w:val="en-US"/>
            </w:rPr>
            <w:t>yandex</w:t>
          </w:r>
          <w:r w:rsidRPr="00B445DA">
            <w:rPr>
              <w:rFonts w:ascii="Times New Roman" w:hAnsi="Times New Roman"/>
              <w:i/>
              <w:sz w:val="24"/>
              <w:szCs w:val="24"/>
            </w:rPr>
            <w:t>.</w:t>
          </w:r>
          <w:r w:rsidRPr="00B445DA">
            <w:rPr>
              <w:rFonts w:ascii="Times New Roman" w:hAnsi="Times New Roman"/>
              <w:i/>
              <w:sz w:val="24"/>
              <w:szCs w:val="24"/>
              <w:lang w:val="en-US"/>
            </w:rPr>
            <w:t>ru</w:t>
          </w:r>
          <w:commentRangeStart w:id="7"/>
          <w:r w:rsidRPr="00B445DA">
            <w:rPr>
              <w:rFonts w:ascii="Times New Roman" w:hAnsi="Times New Roman"/>
              <w:i/>
              <w:sz w:val="24"/>
              <w:szCs w:val="24"/>
            </w:rPr>
            <w:t xml:space="preserve"> </w:t>
          </w:r>
          <w:commentRangeEnd w:id="7"/>
          <w:r w:rsidRPr="00B445DA">
            <w:rPr>
              <w:rStyle w:val="afd"/>
            </w:rPr>
            <w:commentReference w:id="7"/>
          </w:r>
        </w:sdtContent>
      </w:sdt>
    </w:p>
    <w:p w14:paraId="52E0B3DA" w14:textId="39D8AD8C" w:rsidR="00B2094D" w:rsidRPr="00B445DA" w:rsidRDefault="00B2094D" w:rsidP="00330B06">
      <w:pPr>
        <w:pStyle w:val="a9"/>
        <w:numPr>
          <w:ilvl w:val="0"/>
          <w:numId w:val="7"/>
        </w:numPr>
        <w:ind w:left="0" w:right="-1" w:firstLine="709"/>
        <w:jc w:val="both"/>
        <w:rPr>
          <w:rFonts w:ascii="Times New Roman" w:hAnsi="Times New Roman"/>
          <w:sz w:val="24"/>
          <w:szCs w:val="24"/>
        </w:rPr>
      </w:pPr>
    </w:p>
    <w:p w14:paraId="116083CC" w14:textId="77777777" w:rsidR="00B2094D" w:rsidRPr="00B445DA" w:rsidRDefault="00B2094D" w:rsidP="00330B06">
      <w:pPr>
        <w:pStyle w:val="a9"/>
        <w:numPr>
          <w:ilvl w:val="0"/>
          <w:numId w:val="7"/>
        </w:numPr>
        <w:ind w:left="0" w:right="-1" w:firstLine="709"/>
        <w:jc w:val="both"/>
        <w:rPr>
          <w:rFonts w:ascii="Times New Roman" w:hAnsi="Times New Roman"/>
          <w:sz w:val="24"/>
          <w:szCs w:val="24"/>
        </w:rPr>
      </w:pPr>
      <w:r w:rsidRPr="00B445DA">
        <w:rPr>
          <w:rFonts w:ascii="Times New Roman" w:hAnsi="Times New Roman"/>
          <w:sz w:val="24"/>
          <w:szCs w:val="24"/>
        </w:rPr>
        <w:t>ГАУ «МФЦ РС(Я)»: www.mfcsakha.ru.</w:t>
      </w:r>
    </w:p>
    <w:p w14:paraId="3EACD52B" w14:textId="77777777" w:rsidR="00B2094D" w:rsidRPr="00B445DA" w:rsidRDefault="00B2094D" w:rsidP="00330B06">
      <w:pPr>
        <w:pStyle w:val="a9"/>
        <w:numPr>
          <w:ilvl w:val="0"/>
          <w:numId w:val="7"/>
        </w:numPr>
        <w:ind w:left="0" w:right="-1" w:firstLine="709"/>
        <w:jc w:val="both"/>
        <w:rPr>
          <w:rFonts w:ascii="Times New Roman" w:hAnsi="Times New Roman"/>
          <w:sz w:val="24"/>
          <w:szCs w:val="24"/>
        </w:rPr>
      </w:pPr>
      <w:r w:rsidRPr="00B445DA">
        <w:rPr>
          <w:rFonts w:ascii="Times New Roman" w:hAnsi="Times New Roman"/>
          <w:sz w:val="24"/>
          <w:szCs w:val="24"/>
        </w:rPr>
        <w:t>Федеральная государственная информационная система «Единый портал государственных и муниципальных услуг (функций) (</w:t>
      </w:r>
      <w:r w:rsidRPr="00B445DA">
        <w:rPr>
          <w:rFonts w:ascii="Times New Roman" w:hAnsi="Times New Roman"/>
          <w:sz w:val="24"/>
          <w:szCs w:val="24"/>
          <w:lang w:val="en-US"/>
        </w:rPr>
        <w:t>http</w:t>
      </w:r>
      <w:r w:rsidRPr="00B445DA">
        <w:rPr>
          <w:rFonts w:ascii="Times New Roman" w:hAnsi="Times New Roman"/>
          <w:sz w:val="24"/>
          <w:szCs w:val="24"/>
        </w:rPr>
        <w:t>://</w:t>
      </w:r>
      <w:r w:rsidRPr="00B445DA">
        <w:rPr>
          <w:rFonts w:ascii="Times New Roman" w:hAnsi="Times New Roman"/>
          <w:sz w:val="24"/>
          <w:szCs w:val="24"/>
          <w:lang w:val="en-US"/>
        </w:rPr>
        <w:t>www</w:t>
      </w:r>
      <w:r w:rsidRPr="00B445DA">
        <w:rPr>
          <w:rFonts w:ascii="Times New Roman" w:hAnsi="Times New Roman"/>
          <w:sz w:val="24"/>
          <w:szCs w:val="24"/>
        </w:rPr>
        <w:t>.</w:t>
      </w:r>
      <w:r w:rsidRPr="00B445DA">
        <w:rPr>
          <w:rFonts w:ascii="Times New Roman" w:hAnsi="Times New Roman"/>
          <w:sz w:val="24"/>
          <w:szCs w:val="24"/>
          <w:lang w:val="en-US"/>
        </w:rPr>
        <w:t>gosuslugi</w:t>
      </w:r>
      <w:r w:rsidRPr="00B445DA">
        <w:rPr>
          <w:rFonts w:ascii="Times New Roman" w:hAnsi="Times New Roman"/>
          <w:sz w:val="24"/>
          <w:szCs w:val="24"/>
        </w:rPr>
        <w:t>.</w:t>
      </w:r>
      <w:r w:rsidRPr="00B445DA">
        <w:rPr>
          <w:rFonts w:ascii="Times New Roman" w:hAnsi="Times New Roman"/>
          <w:sz w:val="24"/>
          <w:szCs w:val="24"/>
          <w:lang w:val="en-US"/>
        </w:rPr>
        <w:t>ru</w:t>
      </w:r>
      <w:r w:rsidRPr="00B445DA">
        <w:rPr>
          <w:rFonts w:ascii="Times New Roman" w:hAnsi="Times New Roman"/>
          <w:sz w:val="24"/>
          <w:szCs w:val="24"/>
        </w:rPr>
        <w:t>) (далее - ЕПГУ)» и/или государственной информационной системе «Портал государственных и муниципальных услуг (функций) Республики Саха (Якутия) (</w:t>
      </w:r>
      <w:r w:rsidRPr="00B445DA">
        <w:rPr>
          <w:rFonts w:ascii="Times New Roman" w:hAnsi="Times New Roman"/>
          <w:sz w:val="24"/>
          <w:szCs w:val="24"/>
          <w:lang w:val="en-US"/>
        </w:rPr>
        <w:t>http</w:t>
      </w:r>
      <w:r w:rsidRPr="00B445DA">
        <w:rPr>
          <w:rFonts w:ascii="Times New Roman" w:hAnsi="Times New Roman"/>
          <w:sz w:val="24"/>
          <w:szCs w:val="24"/>
        </w:rPr>
        <w:t>://</w:t>
      </w:r>
      <w:r w:rsidRPr="00B445DA">
        <w:rPr>
          <w:rFonts w:ascii="Times New Roman" w:hAnsi="Times New Roman"/>
          <w:sz w:val="24"/>
          <w:szCs w:val="24"/>
          <w:lang w:val="en-US"/>
        </w:rPr>
        <w:t>www</w:t>
      </w:r>
      <w:r w:rsidRPr="00B445DA">
        <w:rPr>
          <w:rFonts w:ascii="Times New Roman" w:hAnsi="Times New Roman"/>
          <w:sz w:val="24"/>
          <w:szCs w:val="24"/>
        </w:rPr>
        <w:t>.</w:t>
      </w:r>
      <w:r w:rsidRPr="00B445DA">
        <w:rPr>
          <w:rFonts w:ascii="Times New Roman" w:hAnsi="Times New Roman"/>
          <w:sz w:val="24"/>
          <w:szCs w:val="24"/>
          <w:lang w:val="en-US"/>
        </w:rPr>
        <w:t>e</w:t>
      </w:r>
      <w:r w:rsidRPr="00B445DA">
        <w:rPr>
          <w:rFonts w:ascii="Times New Roman" w:hAnsi="Times New Roman"/>
          <w:sz w:val="24"/>
          <w:szCs w:val="24"/>
        </w:rPr>
        <w:t>-</w:t>
      </w:r>
      <w:r w:rsidRPr="00B445DA">
        <w:rPr>
          <w:rFonts w:ascii="Times New Roman" w:hAnsi="Times New Roman"/>
          <w:sz w:val="24"/>
          <w:szCs w:val="24"/>
          <w:lang w:val="en-US"/>
        </w:rPr>
        <w:t>yakutia</w:t>
      </w:r>
      <w:r w:rsidRPr="00B445DA">
        <w:rPr>
          <w:rFonts w:ascii="Times New Roman" w:hAnsi="Times New Roman"/>
          <w:sz w:val="24"/>
          <w:szCs w:val="24"/>
        </w:rPr>
        <w:t>.</w:t>
      </w:r>
      <w:r w:rsidRPr="00B445DA">
        <w:rPr>
          <w:rFonts w:ascii="Times New Roman" w:hAnsi="Times New Roman"/>
          <w:sz w:val="24"/>
          <w:szCs w:val="24"/>
          <w:lang w:val="en-US"/>
        </w:rPr>
        <w:t>ru</w:t>
      </w:r>
      <w:r w:rsidRPr="00B445DA">
        <w:rPr>
          <w:rFonts w:ascii="Times New Roman" w:hAnsi="Times New Roman"/>
          <w:sz w:val="24"/>
          <w:szCs w:val="24"/>
        </w:rPr>
        <w:t>) (далее - РПГУ)»;</w:t>
      </w:r>
    </w:p>
    <w:p w14:paraId="077AA4F9" w14:textId="1F7FA715" w:rsidR="00B2094D" w:rsidRPr="00B445DA" w:rsidRDefault="00B2094D" w:rsidP="00EF5233">
      <w:pPr>
        <w:pStyle w:val="a9"/>
        <w:ind w:left="0" w:right="-1" w:firstLine="709"/>
        <w:jc w:val="both"/>
        <w:rPr>
          <w:rFonts w:ascii="Times New Roman" w:hAnsi="Times New Roman"/>
          <w:sz w:val="24"/>
          <w:szCs w:val="24"/>
        </w:rPr>
      </w:pPr>
      <w:r w:rsidRPr="00B445DA">
        <w:rPr>
          <w:rFonts w:ascii="Times New Roman" w:hAnsi="Times New Roman"/>
          <w:sz w:val="24"/>
          <w:szCs w:val="24"/>
        </w:rPr>
        <w:t xml:space="preserve">-На информационных стендах </w:t>
      </w:r>
      <w:r w:rsidR="005D6EA4" w:rsidRPr="00B445DA">
        <w:rPr>
          <w:rFonts w:ascii="Times New Roman" w:hAnsi="Times New Roman"/>
          <w:sz w:val="24"/>
          <w:szCs w:val="24"/>
        </w:rPr>
        <w:t>Администрации,</w:t>
      </w:r>
      <w:r w:rsidRPr="00B445DA">
        <w:rPr>
          <w:rFonts w:ascii="Times New Roman" w:hAnsi="Times New Roman"/>
          <w:sz w:val="24"/>
          <w:szCs w:val="24"/>
        </w:rPr>
        <w:t xml:space="preserve"> Отдела;</w:t>
      </w:r>
    </w:p>
    <w:p w14:paraId="0717897A" w14:textId="77777777" w:rsidR="00B2094D" w:rsidRPr="00B445DA" w:rsidRDefault="00B2094D" w:rsidP="00EF5233">
      <w:pPr>
        <w:pStyle w:val="a9"/>
        <w:ind w:left="0" w:right="-1" w:firstLine="709"/>
        <w:jc w:val="both"/>
        <w:rPr>
          <w:rFonts w:ascii="Times New Roman" w:hAnsi="Times New Roman"/>
          <w:sz w:val="24"/>
          <w:szCs w:val="24"/>
        </w:rPr>
      </w:pPr>
      <w:r w:rsidRPr="00B445DA">
        <w:rPr>
          <w:rFonts w:ascii="Times New Roman" w:hAnsi="Times New Roman"/>
          <w:sz w:val="24"/>
          <w:szCs w:val="24"/>
        </w:rPr>
        <w:t>-Через инфоматы, расположенные в здании ГАУ «МФЦ РС(Я)».</w:t>
      </w:r>
    </w:p>
    <w:p w14:paraId="2D01B675" w14:textId="7D52D074" w:rsidR="00B2094D" w:rsidRPr="00B445DA" w:rsidRDefault="00B2094D" w:rsidP="00330B06">
      <w:pPr>
        <w:pStyle w:val="a9"/>
        <w:numPr>
          <w:ilvl w:val="1"/>
          <w:numId w:val="4"/>
        </w:numPr>
        <w:ind w:left="0" w:right="-1" w:firstLine="709"/>
        <w:jc w:val="both"/>
        <w:rPr>
          <w:rFonts w:ascii="Times New Roman" w:hAnsi="Times New Roman"/>
          <w:sz w:val="24"/>
          <w:szCs w:val="24"/>
        </w:rPr>
      </w:pPr>
      <w:r w:rsidRPr="00B445DA">
        <w:rPr>
          <w:rFonts w:ascii="Times New Roman" w:hAnsi="Times New Roman"/>
          <w:sz w:val="24"/>
          <w:szCs w:val="24"/>
        </w:rPr>
        <w:t xml:space="preserve">Информацию по процедуре предоставления </w:t>
      </w:r>
      <w:r w:rsidR="004C12C7" w:rsidRPr="00B445DA">
        <w:rPr>
          <w:rFonts w:ascii="Times New Roman" w:hAnsi="Times New Roman"/>
          <w:sz w:val="24"/>
          <w:szCs w:val="24"/>
        </w:rPr>
        <w:t>муниципальной</w:t>
      </w:r>
      <w:r w:rsidR="00A17C64" w:rsidRPr="00B445DA">
        <w:rPr>
          <w:rFonts w:ascii="Times New Roman" w:hAnsi="Times New Roman"/>
          <w:sz w:val="24"/>
          <w:szCs w:val="24"/>
        </w:rPr>
        <w:t xml:space="preserve"> </w:t>
      </w:r>
      <w:r w:rsidRPr="00B445DA">
        <w:rPr>
          <w:rFonts w:ascii="Times New Roman" w:hAnsi="Times New Roman"/>
          <w:sz w:val="24"/>
          <w:szCs w:val="24"/>
        </w:rPr>
        <w:t>услуги заинтересованные лица могут получить:</w:t>
      </w:r>
    </w:p>
    <w:p w14:paraId="35C175A1" w14:textId="77777777" w:rsidR="00B2094D" w:rsidRPr="00B445DA" w:rsidRDefault="00B2094D" w:rsidP="00EF5233">
      <w:pPr>
        <w:pStyle w:val="a9"/>
        <w:spacing w:after="0"/>
        <w:ind w:left="0" w:right="-1" w:firstLine="709"/>
        <w:jc w:val="both"/>
        <w:rPr>
          <w:rFonts w:ascii="Times New Roman" w:hAnsi="Times New Roman"/>
          <w:sz w:val="24"/>
          <w:szCs w:val="24"/>
        </w:rPr>
      </w:pPr>
      <w:r w:rsidRPr="00B445DA">
        <w:rPr>
          <w:rFonts w:ascii="Times New Roman" w:hAnsi="Times New Roman"/>
          <w:sz w:val="24"/>
          <w:szCs w:val="24"/>
        </w:rPr>
        <w:t>1</w:t>
      </w:r>
      <w:bookmarkStart w:id="8" w:name="ч1_п1_3_5"/>
      <w:r w:rsidRPr="00B445DA">
        <w:rPr>
          <w:rFonts w:ascii="Times New Roman" w:hAnsi="Times New Roman"/>
          <w:sz w:val="24"/>
          <w:szCs w:val="24"/>
        </w:rPr>
        <w:t>) При личном обращении посредством получения консультации</w:t>
      </w:r>
      <w:bookmarkEnd w:id="8"/>
      <w:r w:rsidRPr="00B445DA">
        <w:rPr>
          <w:rFonts w:ascii="Times New Roman" w:hAnsi="Times New Roman"/>
          <w:sz w:val="24"/>
          <w:szCs w:val="24"/>
        </w:rPr>
        <w:t>:</w:t>
      </w:r>
    </w:p>
    <w:p w14:paraId="59CA7422" w14:textId="183DBD60" w:rsidR="00B2094D" w:rsidRPr="00B445DA" w:rsidRDefault="00B2094D" w:rsidP="00EF5233">
      <w:pPr>
        <w:spacing w:line="276" w:lineRule="auto"/>
        <w:ind w:right="-1" w:firstLine="709"/>
        <w:jc w:val="both"/>
        <w:rPr>
          <w:sz w:val="24"/>
          <w:szCs w:val="24"/>
        </w:rPr>
      </w:pPr>
      <w:r w:rsidRPr="00B445DA">
        <w:rPr>
          <w:sz w:val="24"/>
          <w:szCs w:val="24"/>
        </w:rPr>
        <w:t xml:space="preserve">- у специалиста </w:t>
      </w:r>
      <w:r w:rsidR="005D6EA4" w:rsidRPr="00B445DA">
        <w:rPr>
          <w:sz w:val="24"/>
          <w:szCs w:val="24"/>
        </w:rPr>
        <w:t>Администрации для</w:t>
      </w:r>
      <w:r w:rsidRPr="00B445DA">
        <w:rPr>
          <w:sz w:val="24"/>
          <w:szCs w:val="24"/>
        </w:rPr>
        <w:t xml:space="preserve"> физических лиц, индивидуальных предпринимателей, юридических лиц при личном обращении в Администрацию;</w:t>
      </w:r>
    </w:p>
    <w:p w14:paraId="46D6239A" w14:textId="77777777" w:rsidR="00B2094D" w:rsidRPr="00B445DA" w:rsidRDefault="00B2094D" w:rsidP="00EF5233">
      <w:pPr>
        <w:pStyle w:val="a9"/>
        <w:spacing w:after="0"/>
        <w:ind w:left="0" w:right="-1" w:firstLine="709"/>
        <w:jc w:val="both"/>
        <w:rPr>
          <w:rFonts w:ascii="Times New Roman" w:hAnsi="Times New Roman"/>
          <w:sz w:val="24"/>
          <w:szCs w:val="24"/>
        </w:rPr>
      </w:pPr>
      <w:r w:rsidRPr="00B445DA">
        <w:rPr>
          <w:rFonts w:ascii="Times New Roman" w:hAnsi="Times New Roman"/>
          <w:sz w:val="24"/>
          <w:szCs w:val="24"/>
        </w:rPr>
        <w:t>- у сотрудника ГАУ «МФЦ РС(Я)» для физических лиц, индивидуальных предпринимателей, юридических лиц при личном обращении в ГАУ «МФЦ РС(Я)»;</w:t>
      </w:r>
    </w:p>
    <w:p w14:paraId="2020B053" w14:textId="77777777" w:rsidR="00B2094D" w:rsidRPr="00B445DA" w:rsidRDefault="00B2094D" w:rsidP="00EF5233">
      <w:pPr>
        <w:pStyle w:val="a9"/>
        <w:spacing w:after="0"/>
        <w:ind w:left="0" w:right="-1" w:firstLine="709"/>
        <w:jc w:val="both"/>
        <w:rPr>
          <w:rFonts w:ascii="Times New Roman" w:hAnsi="Times New Roman"/>
          <w:sz w:val="24"/>
          <w:szCs w:val="24"/>
        </w:rPr>
      </w:pPr>
      <w:r w:rsidRPr="00B445DA">
        <w:rPr>
          <w:rFonts w:ascii="Times New Roman" w:hAnsi="Times New Roman"/>
          <w:sz w:val="24"/>
          <w:szCs w:val="24"/>
        </w:rPr>
        <w:t>2) Посредством получения письменной консультации через почтовое отправление (в том числе электронное (указывается адрес электронной почты). Осуществляется Отделом для физических лиц, индивидуальных предпринимателей, юридических лиц;</w:t>
      </w:r>
    </w:p>
    <w:p w14:paraId="211930C7" w14:textId="4B162C7A" w:rsidR="00B2094D" w:rsidRPr="00B445DA" w:rsidRDefault="00B2094D" w:rsidP="00EF5233">
      <w:pPr>
        <w:pStyle w:val="a9"/>
        <w:spacing w:after="0"/>
        <w:ind w:left="0" w:right="-1" w:firstLine="709"/>
        <w:jc w:val="both"/>
        <w:rPr>
          <w:rFonts w:ascii="Times New Roman" w:hAnsi="Times New Roman"/>
          <w:sz w:val="24"/>
          <w:szCs w:val="24"/>
        </w:rPr>
      </w:pPr>
      <w:r w:rsidRPr="00B445DA">
        <w:rPr>
          <w:rFonts w:ascii="Times New Roman" w:hAnsi="Times New Roman"/>
          <w:sz w:val="24"/>
          <w:szCs w:val="24"/>
        </w:rPr>
        <w:t xml:space="preserve">3) Посредством получения консультации по телефону. Осуществляется Отделом </w:t>
      </w:r>
      <w:sdt>
        <w:sdtPr>
          <w:rPr>
            <w:rFonts w:ascii="Times New Roman" w:hAnsi="Times New Roman"/>
            <w:sz w:val="24"/>
            <w:szCs w:val="24"/>
          </w:rPr>
          <w:id w:val="-1563171239"/>
          <w:placeholder>
            <w:docPart w:val="DefaultPlaceholder_1081868574"/>
          </w:placeholder>
        </w:sdtPr>
        <w:sdtContent>
          <w:r w:rsidR="00F407F0" w:rsidRPr="00B445DA">
            <w:rPr>
              <w:rFonts w:ascii="Times New Roman" w:hAnsi="Times New Roman"/>
              <w:i/>
              <w:sz w:val="24"/>
              <w:szCs w:val="24"/>
            </w:rPr>
            <w:t>4113696643</w:t>
          </w:r>
          <w:r w:rsidRPr="00B445DA">
            <w:rPr>
              <w:rFonts w:ascii="Times New Roman" w:hAnsi="Times New Roman"/>
              <w:sz w:val="24"/>
              <w:szCs w:val="24"/>
            </w:rPr>
            <w:t>,</w:t>
          </w:r>
        </w:sdtContent>
      </w:sdt>
      <w:r w:rsidRPr="00B445DA">
        <w:rPr>
          <w:rFonts w:ascii="Times New Roman" w:hAnsi="Times New Roman"/>
          <w:sz w:val="24"/>
          <w:szCs w:val="24"/>
        </w:rPr>
        <w:t xml:space="preserve"> ГАУ «МФЦ РС(Я)» по телефону 8-800-100-22-16 (звонок бесплатный);</w:t>
      </w:r>
    </w:p>
    <w:p w14:paraId="5E7106DA" w14:textId="77777777" w:rsidR="00B2094D" w:rsidRPr="00B445DA" w:rsidRDefault="00B2094D" w:rsidP="00EF5233">
      <w:pPr>
        <w:pStyle w:val="a9"/>
        <w:spacing w:after="0"/>
        <w:ind w:left="0" w:right="-1" w:firstLine="709"/>
        <w:jc w:val="both"/>
        <w:rPr>
          <w:rFonts w:ascii="Times New Roman" w:hAnsi="Times New Roman"/>
          <w:sz w:val="24"/>
          <w:szCs w:val="24"/>
        </w:rPr>
      </w:pPr>
      <w:r w:rsidRPr="00B445DA">
        <w:rPr>
          <w:rFonts w:ascii="Times New Roman" w:hAnsi="Times New Roman"/>
          <w:sz w:val="24"/>
          <w:szCs w:val="24"/>
        </w:rPr>
        <w:t>4) Самостоятельно посредством ознакомления с информацией, размещенной на ЕПГУ и/или РПГУ.</w:t>
      </w:r>
    </w:p>
    <w:p w14:paraId="3120BAC1" w14:textId="77777777" w:rsidR="00B2094D" w:rsidRPr="00B445DA" w:rsidRDefault="00B2094D" w:rsidP="00330B06">
      <w:pPr>
        <w:pStyle w:val="a9"/>
        <w:numPr>
          <w:ilvl w:val="1"/>
          <w:numId w:val="4"/>
        </w:numPr>
        <w:spacing w:after="0"/>
        <w:ind w:left="0" w:right="-1" w:firstLine="709"/>
        <w:jc w:val="both"/>
        <w:rPr>
          <w:rFonts w:ascii="Times New Roman" w:hAnsi="Times New Roman"/>
          <w:sz w:val="24"/>
          <w:szCs w:val="24"/>
        </w:rPr>
      </w:pPr>
      <w:r w:rsidRPr="00B445DA">
        <w:rPr>
          <w:rFonts w:ascii="Times New Roman" w:hAnsi="Times New Roman"/>
          <w:sz w:val="24"/>
          <w:szCs w:val="24"/>
        </w:rPr>
        <w:t xml:space="preserve">При консультировании при личном обращении в </w:t>
      </w:r>
      <w:r w:rsidRPr="00B445DA">
        <w:rPr>
          <w:rFonts w:ascii="Times New Roman" w:hAnsi="Times New Roman"/>
          <w:i/>
          <w:sz w:val="24"/>
          <w:szCs w:val="24"/>
        </w:rPr>
        <w:t>Отдел</w:t>
      </w:r>
      <w:r w:rsidRPr="00B445DA">
        <w:rPr>
          <w:rFonts w:ascii="Times New Roman" w:hAnsi="Times New Roman"/>
          <w:sz w:val="24"/>
          <w:szCs w:val="24"/>
        </w:rPr>
        <w:t xml:space="preserve"> либо ГАУ «МФЦ РС(Я)» соблюдаются следующие требования: </w:t>
      </w:r>
    </w:p>
    <w:p w14:paraId="4FA9449F" w14:textId="77777777" w:rsidR="00B2094D" w:rsidRPr="00B445DA" w:rsidRDefault="00B2094D" w:rsidP="00EF5233">
      <w:pPr>
        <w:pStyle w:val="a9"/>
        <w:spacing w:after="0"/>
        <w:ind w:left="0" w:right="-1" w:firstLine="709"/>
        <w:jc w:val="both"/>
        <w:rPr>
          <w:rFonts w:ascii="Times New Roman" w:hAnsi="Times New Roman"/>
          <w:sz w:val="24"/>
          <w:szCs w:val="24"/>
        </w:rPr>
      </w:pPr>
      <w:r w:rsidRPr="00B445DA">
        <w:rPr>
          <w:rFonts w:ascii="Times New Roman" w:hAnsi="Times New Roman"/>
          <w:sz w:val="24"/>
          <w:szCs w:val="24"/>
        </w:rPr>
        <w:t>-Время ожидания заинтересованного лица при индивидуальном личном консультировании не может превышать 15 минут.</w:t>
      </w:r>
    </w:p>
    <w:p w14:paraId="2BBA5EAE" w14:textId="77777777" w:rsidR="00B2094D" w:rsidRPr="00EF5233" w:rsidRDefault="00B2094D" w:rsidP="00EF5233">
      <w:pPr>
        <w:pStyle w:val="a9"/>
        <w:spacing w:after="0"/>
        <w:ind w:left="0" w:right="-1" w:firstLine="709"/>
        <w:jc w:val="both"/>
        <w:rPr>
          <w:rFonts w:ascii="Times New Roman" w:hAnsi="Times New Roman"/>
          <w:sz w:val="24"/>
          <w:szCs w:val="24"/>
        </w:rPr>
      </w:pPr>
      <w:r w:rsidRPr="00B445DA">
        <w:rPr>
          <w:rFonts w:ascii="Times New Roman" w:hAnsi="Times New Roman"/>
          <w:sz w:val="24"/>
          <w:szCs w:val="24"/>
        </w:rPr>
        <w:lastRenderedPageBreak/>
        <w:t xml:space="preserve">-Консультирование каждого заинтересованного лица осуществляется специалистом </w:t>
      </w:r>
      <w:r w:rsidRPr="00B445DA">
        <w:rPr>
          <w:rFonts w:ascii="Times New Roman" w:hAnsi="Times New Roman"/>
          <w:i/>
          <w:sz w:val="24"/>
          <w:szCs w:val="24"/>
        </w:rPr>
        <w:t>Отдела</w:t>
      </w:r>
      <w:r w:rsidRPr="00B445DA">
        <w:rPr>
          <w:rFonts w:ascii="Times New Roman" w:hAnsi="Times New Roman"/>
          <w:sz w:val="24"/>
          <w:szCs w:val="24"/>
        </w:rPr>
        <w:t xml:space="preserve"> либо</w:t>
      </w:r>
      <w:r w:rsidRPr="00EF5233">
        <w:rPr>
          <w:rFonts w:ascii="Times New Roman" w:hAnsi="Times New Roman"/>
          <w:sz w:val="24"/>
          <w:szCs w:val="24"/>
        </w:rPr>
        <w:t xml:space="preserve"> сотрудником ГАУ «МФЦ РС(Я)» и не может превышать 15 минут.</w:t>
      </w:r>
    </w:p>
    <w:p w14:paraId="27CF07AA" w14:textId="77777777" w:rsidR="00B2094D" w:rsidRPr="00EF5233" w:rsidRDefault="00B2094D" w:rsidP="00330B06">
      <w:pPr>
        <w:pStyle w:val="a9"/>
        <w:numPr>
          <w:ilvl w:val="1"/>
          <w:numId w:val="4"/>
        </w:numPr>
        <w:spacing w:after="0"/>
        <w:ind w:left="0" w:right="-1" w:firstLine="709"/>
        <w:jc w:val="both"/>
        <w:rPr>
          <w:rFonts w:ascii="Times New Roman" w:hAnsi="Times New Roman"/>
          <w:sz w:val="24"/>
          <w:szCs w:val="24"/>
        </w:rPr>
      </w:pPr>
      <w:r w:rsidRPr="00EF5233">
        <w:rPr>
          <w:rFonts w:ascii="Times New Roman" w:hAnsi="Times New Roman"/>
          <w:sz w:val="24"/>
          <w:szCs w:val="24"/>
        </w:rPr>
        <w:t>При консультировании посредством почтового отправления (в том числе электронного) соблюдаются следующие требования:</w:t>
      </w:r>
    </w:p>
    <w:p w14:paraId="4C65BF0D" w14:textId="77777777" w:rsidR="00B2094D" w:rsidRPr="00EF5233" w:rsidRDefault="00B2094D" w:rsidP="00EF5233">
      <w:pPr>
        <w:pStyle w:val="a9"/>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-Консультирование по почте осуществляется специалистом </w:t>
      </w:r>
      <w:r w:rsidRPr="00EF5233">
        <w:rPr>
          <w:rFonts w:ascii="Times New Roman" w:hAnsi="Times New Roman"/>
          <w:i/>
          <w:sz w:val="24"/>
          <w:szCs w:val="24"/>
        </w:rPr>
        <w:t>Отдела</w:t>
      </w:r>
      <w:r w:rsidRPr="00EF5233">
        <w:rPr>
          <w:rFonts w:ascii="Times New Roman" w:hAnsi="Times New Roman"/>
          <w:sz w:val="24"/>
          <w:szCs w:val="24"/>
        </w:rPr>
        <w:t>;</w:t>
      </w:r>
    </w:p>
    <w:p w14:paraId="765F3BB2" w14:textId="77777777" w:rsidR="00B2094D" w:rsidRPr="00EF5233" w:rsidRDefault="00B2094D" w:rsidP="00EF5233">
      <w:pPr>
        <w:pStyle w:val="a9"/>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-При консультировании по почте ответ на обращение заинтересованного лица направляется </w:t>
      </w:r>
      <w:r w:rsidRPr="00EF5233">
        <w:rPr>
          <w:rFonts w:ascii="Times New Roman" w:hAnsi="Times New Roman"/>
          <w:i/>
          <w:sz w:val="24"/>
          <w:szCs w:val="24"/>
        </w:rPr>
        <w:t>Отделом</w:t>
      </w:r>
      <w:r w:rsidRPr="00EF5233">
        <w:rPr>
          <w:rFonts w:ascii="Times New Roman" w:hAnsi="Times New Roman"/>
          <w:sz w:val="24"/>
          <w:szCs w:val="24"/>
        </w:rPr>
        <w:t xml:space="preserve"> в письменной форме в адрес (в том числе на электронный адрес) заинтересованного лица в месячный срок.</w:t>
      </w:r>
    </w:p>
    <w:p w14:paraId="3E822409" w14:textId="77777777" w:rsidR="00B2094D" w:rsidRPr="00EF5233" w:rsidRDefault="00B2094D" w:rsidP="00330B06">
      <w:pPr>
        <w:pStyle w:val="a9"/>
        <w:numPr>
          <w:ilvl w:val="1"/>
          <w:numId w:val="4"/>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При консультировании по телефону соблюдаются следующие требования: </w:t>
      </w:r>
    </w:p>
    <w:p w14:paraId="21AD373A" w14:textId="77777777" w:rsidR="00B2094D" w:rsidRPr="00EF5233" w:rsidRDefault="00B2094D" w:rsidP="00EF5233">
      <w:pPr>
        <w:pStyle w:val="a9"/>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-Ответ на телефонный звонок должен начинаться с информации о наименовании </w:t>
      </w:r>
      <w:r w:rsidRPr="00EF5233">
        <w:rPr>
          <w:rFonts w:ascii="Times New Roman" w:hAnsi="Times New Roman"/>
          <w:i/>
          <w:sz w:val="24"/>
          <w:szCs w:val="24"/>
        </w:rPr>
        <w:t>Отдела</w:t>
      </w:r>
      <w:r w:rsidRPr="00EF5233">
        <w:rPr>
          <w:rFonts w:ascii="Times New Roman" w:hAnsi="Times New Roman"/>
          <w:sz w:val="24"/>
          <w:szCs w:val="24"/>
        </w:rPr>
        <w:t xml:space="preserve"> либо ГАУ «МФЦ РС(Я)», в который позвонил гражданин, фамилии, имени, отчестве и должности специалиста </w:t>
      </w:r>
      <w:r w:rsidRPr="00EF5233">
        <w:rPr>
          <w:rFonts w:ascii="Times New Roman" w:hAnsi="Times New Roman"/>
          <w:i/>
          <w:sz w:val="24"/>
          <w:szCs w:val="24"/>
        </w:rPr>
        <w:t>Отдела</w:t>
      </w:r>
      <w:r w:rsidRPr="00EF5233">
        <w:rPr>
          <w:rFonts w:ascii="Times New Roman" w:hAnsi="Times New Roman"/>
          <w:sz w:val="24"/>
          <w:szCs w:val="24"/>
        </w:rPr>
        <w:t xml:space="preserve"> либо сотрудника ГАУ «МФЦ РС(Я)», осуществляющего индивидуальное консультирование по телефону. </w:t>
      </w:r>
    </w:p>
    <w:p w14:paraId="0D2C6A44" w14:textId="77777777" w:rsidR="00B2094D" w:rsidRPr="00EF5233" w:rsidRDefault="00B2094D" w:rsidP="00EF5233">
      <w:pPr>
        <w:pStyle w:val="a9"/>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-Время разговора не должно превышать 10 минут. </w:t>
      </w:r>
    </w:p>
    <w:p w14:paraId="7BF55D09" w14:textId="08659246" w:rsidR="00B2094D" w:rsidRPr="00EF5233" w:rsidRDefault="00B2094D" w:rsidP="00330B06">
      <w:pPr>
        <w:pStyle w:val="a9"/>
        <w:numPr>
          <w:ilvl w:val="0"/>
          <w:numId w:val="6"/>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В том случае, если сотрудник, осуществляющий консультирование по телефону, не может ответить на вопрос по содержанию, связанному с предоставлением </w:t>
      </w:r>
      <w:r w:rsidR="004C12C7" w:rsidRPr="00EF5233">
        <w:rPr>
          <w:rFonts w:ascii="Times New Roman" w:hAnsi="Times New Roman"/>
          <w:sz w:val="24"/>
          <w:szCs w:val="24"/>
        </w:rPr>
        <w:t>муниципальной</w:t>
      </w:r>
      <w:r w:rsidR="00465FDF" w:rsidRPr="00EF5233">
        <w:rPr>
          <w:rFonts w:ascii="Times New Roman" w:hAnsi="Times New Roman"/>
          <w:spacing w:val="2"/>
          <w:sz w:val="24"/>
          <w:szCs w:val="24"/>
        </w:rPr>
        <w:t xml:space="preserve"> </w:t>
      </w:r>
      <w:r w:rsidRPr="00EF5233">
        <w:rPr>
          <w:rFonts w:ascii="Times New Roman" w:hAnsi="Times New Roman"/>
          <w:sz w:val="24"/>
          <w:szCs w:val="24"/>
        </w:rPr>
        <w:t>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0EFF142A" w14:textId="3D6D5F5B" w:rsidR="00B2094D" w:rsidRPr="00EF5233" w:rsidRDefault="00B2094D" w:rsidP="00330B06">
      <w:pPr>
        <w:pStyle w:val="a9"/>
        <w:numPr>
          <w:ilvl w:val="0"/>
          <w:numId w:val="6"/>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С момента приема заявления заявитель имеет право на получение сведений о ходе исполнения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по телефону, посредством электронной почты, ЕПГУ </w:t>
      </w:r>
      <w:r w:rsidR="005D6EA4">
        <w:rPr>
          <w:rFonts w:ascii="Times New Roman" w:hAnsi="Times New Roman"/>
          <w:sz w:val="24"/>
          <w:szCs w:val="24"/>
        </w:rPr>
        <w:t>и/или</w:t>
      </w:r>
      <w:r w:rsidRPr="00EF5233">
        <w:rPr>
          <w:rFonts w:ascii="Times New Roman" w:hAnsi="Times New Roman"/>
          <w:sz w:val="24"/>
          <w:szCs w:val="24"/>
        </w:rPr>
        <w:t xml:space="preserve"> РПГУ или при личном обращении в порядке, указа</w:t>
      </w:r>
      <w:r w:rsidR="00BF5200" w:rsidRPr="00EF5233">
        <w:rPr>
          <w:rFonts w:ascii="Times New Roman" w:hAnsi="Times New Roman"/>
          <w:sz w:val="24"/>
          <w:szCs w:val="24"/>
        </w:rPr>
        <w:t xml:space="preserve">нном в </w:t>
      </w:r>
      <w:hyperlink w:anchor="ч1_п1_3_5" w:history="1">
        <w:r w:rsidR="00FA391D" w:rsidRPr="00F47840">
          <w:rPr>
            <w:rStyle w:val="aa"/>
            <w:rFonts w:ascii="Times New Roman" w:hAnsi="Times New Roman"/>
            <w:sz w:val="24"/>
            <w:szCs w:val="24"/>
          </w:rPr>
          <w:t>части 1 подпункта 1.3.5</w:t>
        </w:r>
      </w:hyperlink>
      <w:r w:rsidR="00FA391D">
        <w:rPr>
          <w:rFonts w:ascii="Times New Roman" w:hAnsi="Times New Roman"/>
          <w:sz w:val="24"/>
          <w:szCs w:val="24"/>
        </w:rPr>
        <w:t xml:space="preserve"> </w:t>
      </w:r>
      <w:r w:rsidRPr="00EF5233">
        <w:rPr>
          <w:rFonts w:ascii="Times New Roman" w:hAnsi="Times New Roman"/>
          <w:sz w:val="24"/>
          <w:szCs w:val="24"/>
        </w:rPr>
        <w:t>настоящего Административного регламента.</w:t>
      </w:r>
    </w:p>
    <w:p w14:paraId="6AB54654" w14:textId="77777777" w:rsidR="00B2094D" w:rsidRPr="00EF5233" w:rsidRDefault="00B2094D" w:rsidP="00330B06">
      <w:pPr>
        <w:pStyle w:val="a9"/>
        <w:numPr>
          <w:ilvl w:val="0"/>
          <w:numId w:val="6"/>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Специалисты </w:t>
      </w:r>
      <w:r w:rsidRPr="00EF5233">
        <w:rPr>
          <w:rFonts w:ascii="Times New Roman" w:hAnsi="Times New Roman"/>
          <w:i/>
          <w:sz w:val="24"/>
          <w:szCs w:val="24"/>
        </w:rPr>
        <w:t>Отдела</w:t>
      </w:r>
      <w:r w:rsidRPr="00EF5233">
        <w:rPr>
          <w:rFonts w:ascii="Times New Roman" w:hAnsi="Times New Roman"/>
          <w:sz w:val="24"/>
          <w:szCs w:val="24"/>
        </w:rPr>
        <w:t xml:space="preserve"> либо сотрудник ГАУ «МФЦ РС(Я)» при ответе на обращения обязаны:</w:t>
      </w:r>
    </w:p>
    <w:p w14:paraId="4757F1C3" w14:textId="77777777" w:rsidR="00B2094D" w:rsidRPr="00EF5233" w:rsidRDefault="00B2094D" w:rsidP="00EF5233">
      <w:pPr>
        <w:pStyle w:val="a9"/>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 при устном обращении заинтересованного лица (по телефону или лично) давать ответ самостоятельно. Если специалист </w:t>
      </w:r>
      <w:r w:rsidRPr="00EF5233">
        <w:rPr>
          <w:rFonts w:ascii="Times New Roman" w:hAnsi="Times New Roman"/>
          <w:i/>
          <w:sz w:val="24"/>
          <w:szCs w:val="24"/>
        </w:rPr>
        <w:t>Отдела</w:t>
      </w:r>
      <w:r w:rsidRPr="00EF5233">
        <w:rPr>
          <w:rFonts w:ascii="Times New Roman" w:hAnsi="Times New Roman"/>
          <w:sz w:val="24"/>
          <w:szCs w:val="24"/>
        </w:rPr>
        <w:t xml:space="preserve">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w:t>
      </w:r>
      <w:r w:rsidRPr="00EF5233">
        <w:rPr>
          <w:rFonts w:ascii="Times New Roman" w:hAnsi="Times New Roman"/>
          <w:i/>
          <w:sz w:val="24"/>
          <w:szCs w:val="24"/>
        </w:rPr>
        <w:t>Отдела</w:t>
      </w:r>
      <w:r w:rsidRPr="00EF5233">
        <w:rPr>
          <w:rFonts w:ascii="Times New Roman" w:hAnsi="Times New Roman"/>
          <w:sz w:val="24"/>
          <w:szCs w:val="24"/>
        </w:rPr>
        <w:t xml:space="preserve"> либо сотрудника ГАУ «МФЦ РС(Я)», или сообщить телефонный номер, по которому можно получить необходимую информацию;</w:t>
      </w:r>
    </w:p>
    <w:p w14:paraId="13E2993D" w14:textId="77777777" w:rsidR="00B2094D" w:rsidRPr="00EF5233" w:rsidRDefault="00B2094D" w:rsidP="00EF5233">
      <w:pPr>
        <w:pStyle w:val="a9"/>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 специалисты </w:t>
      </w:r>
      <w:r w:rsidRPr="00EF5233">
        <w:rPr>
          <w:rFonts w:ascii="Times New Roman" w:hAnsi="Times New Roman"/>
          <w:i/>
          <w:sz w:val="24"/>
          <w:szCs w:val="24"/>
        </w:rPr>
        <w:t>Отдела</w:t>
      </w:r>
      <w:r w:rsidRPr="00EF5233">
        <w:rPr>
          <w:rFonts w:ascii="Times New Roman" w:hAnsi="Times New Roman"/>
          <w:sz w:val="24"/>
          <w:szCs w:val="24"/>
        </w:rPr>
        <w:t xml:space="preserve"> 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w:t>
      </w:r>
      <w:r w:rsidRPr="00EF5233">
        <w:rPr>
          <w:rFonts w:ascii="Times New Roman" w:hAnsi="Times New Roman"/>
          <w:i/>
          <w:sz w:val="24"/>
          <w:szCs w:val="24"/>
        </w:rPr>
        <w:t xml:space="preserve">Отдела, </w:t>
      </w:r>
      <w:r w:rsidRPr="00EF5233">
        <w:rPr>
          <w:rFonts w:ascii="Times New Roman" w:hAnsi="Times New Roman"/>
          <w:sz w:val="24"/>
          <w:szCs w:val="24"/>
        </w:rPr>
        <w:t>сотрудник ГАУ «МФЦ РС(Я)» должен кратко подвести итоги и перечислить меры, которые надо принять (кто именно, когда и что должен сделать).</w:t>
      </w:r>
    </w:p>
    <w:p w14:paraId="771D7300" w14:textId="77777777" w:rsidR="00B2094D" w:rsidRPr="00EF5233" w:rsidRDefault="00B2094D" w:rsidP="00330B06">
      <w:pPr>
        <w:pStyle w:val="a9"/>
        <w:numPr>
          <w:ilvl w:val="0"/>
          <w:numId w:val="6"/>
        </w:numPr>
        <w:spacing w:after="0"/>
        <w:ind w:left="0" w:right="-1" w:firstLine="709"/>
        <w:jc w:val="both"/>
        <w:rPr>
          <w:rFonts w:ascii="Times New Roman" w:hAnsi="Times New Roman"/>
          <w:sz w:val="24"/>
          <w:szCs w:val="24"/>
        </w:rPr>
      </w:pPr>
      <w:r w:rsidRPr="00EF5233">
        <w:rPr>
          <w:rFonts w:ascii="Times New Roman" w:hAnsi="Times New Roman"/>
          <w:sz w:val="24"/>
          <w:szCs w:val="24"/>
        </w:rPr>
        <w:t>Ответы на письменные обращения даются в письменном виде и должны содержать:</w:t>
      </w:r>
    </w:p>
    <w:p w14:paraId="3FD1CFE5" w14:textId="77777777" w:rsidR="00B2094D" w:rsidRPr="00EF5233" w:rsidRDefault="00B2094D" w:rsidP="00EF5233">
      <w:pPr>
        <w:pStyle w:val="a9"/>
        <w:spacing w:after="0"/>
        <w:ind w:left="0" w:right="-1" w:firstLine="709"/>
        <w:jc w:val="both"/>
        <w:rPr>
          <w:rFonts w:ascii="Times New Roman" w:hAnsi="Times New Roman"/>
          <w:sz w:val="24"/>
          <w:szCs w:val="24"/>
        </w:rPr>
      </w:pPr>
      <w:r w:rsidRPr="00EF5233">
        <w:rPr>
          <w:rFonts w:ascii="Times New Roman" w:hAnsi="Times New Roman"/>
          <w:sz w:val="24"/>
          <w:szCs w:val="24"/>
        </w:rPr>
        <w:t>- ответы на поставленные вопросы;</w:t>
      </w:r>
    </w:p>
    <w:p w14:paraId="6F2158A2" w14:textId="77777777" w:rsidR="00B2094D" w:rsidRPr="00EF5233" w:rsidRDefault="00B2094D" w:rsidP="00EF5233">
      <w:pPr>
        <w:pStyle w:val="a9"/>
        <w:spacing w:after="0"/>
        <w:ind w:left="0" w:right="-1" w:firstLine="709"/>
        <w:jc w:val="both"/>
        <w:rPr>
          <w:rFonts w:ascii="Times New Roman" w:hAnsi="Times New Roman"/>
          <w:sz w:val="24"/>
          <w:szCs w:val="24"/>
        </w:rPr>
      </w:pPr>
      <w:r w:rsidRPr="00EF5233">
        <w:rPr>
          <w:rFonts w:ascii="Times New Roman" w:hAnsi="Times New Roman"/>
          <w:sz w:val="24"/>
          <w:szCs w:val="24"/>
        </w:rPr>
        <w:t>- должность, фамилию и инициалы лица, подписавшего ответ;</w:t>
      </w:r>
    </w:p>
    <w:p w14:paraId="6D5233E3" w14:textId="77777777" w:rsidR="00B2094D" w:rsidRPr="00EF5233" w:rsidRDefault="00B2094D" w:rsidP="00EF5233">
      <w:pPr>
        <w:pStyle w:val="a9"/>
        <w:spacing w:after="0"/>
        <w:ind w:left="0" w:right="-1" w:firstLine="709"/>
        <w:jc w:val="both"/>
        <w:rPr>
          <w:rFonts w:ascii="Times New Roman" w:hAnsi="Times New Roman"/>
          <w:sz w:val="24"/>
          <w:szCs w:val="24"/>
        </w:rPr>
      </w:pPr>
      <w:r w:rsidRPr="00EF5233">
        <w:rPr>
          <w:rFonts w:ascii="Times New Roman" w:hAnsi="Times New Roman"/>
          <w:sz w:val="24"/>
          <w:szCs w:val="24"/>
        </w:rPr>
        <w:t>- фамилию и инициалы исполнителя;</w:t>
      </w:r>
    </w:p>
    <w:p w14:paraId="059D812E" w14:textId="77777777" w:rsidR="00B2094D" w:rsidRPr="00EF5233" w:rsidRDefault="00B2094D" w:rsidP="00EF5233">
      <w:pPr>
        <w:pStyle w:val="a9"/>
        <w:spacing w:after="0"/>
        <w:ind w:left="0" w:right="-1" w:firstLine="709"/>
        <w:jc w:val="both"/>
        <w:rPr>
          <w:rFonts w:ascii="Times New Roman" w:hAnsi="Times New Roman"/>
          <w:sz w:val="24"/>
          <w:szCs w:val="24"/>
        </w:rPr>
      </w:pPr>
      <w:r w:rsidRPr="00EF5233">
        <w:rPr>
          <w:rFonts w:ascii="Times New Roman" w:hAnsi="Times New Roman"/>
          <w:sz w:val="24"/>
          <w:szCs w:val="24"/>
        </w:rPr>
        <w:t>- наименование структурного подразделения - исполнителя;</w:t>
      </w:r>
    </w:p>
    <w:p w14:paraId="067182FA" w14:textId="77777777" w:rsidR="00B2094D" w:rsidRPr="00EF5233" w:rsidRDefault="00B2094D" w:rsidP="00EF5233">
      <w:pPr>
        <w:pStyle w:val="a9"/>
        <w:spacing w:after="0"/>
        <w:ind w:left="0" w:right="-1" w:firstLine="709"/>
        <w:jc w:val="both"/>
        <w:rPr>
          <w:rFonts w:ascii="Times New Roman" w:hAnsi="Times New Roman"/>
          <w:sz w:val="24"/>
          <w:szCs w:val="24"/>
        </w:rPr>
      </w:pPr>
      <w:r w:rsidRPr="00EF5233">
        <w:rPr>
          <w:rFonts w:ascii="Times New Roman" w:hAnsi="Times New Roman"/>
          <w:sz w:val="24"/>
          <w:szCs w:val="24"/>
        </w:rPr>
        <w:t>- номер телефона исполнителя.</w:t>
      </w:r>
    </w:p>
    <w:p w14:paraId="4BBA6C50" w14:textId="77777777" w:rsidR="00B2094D" w:rsidRPr="00EF5233" w:rsidRDefault="00B2094D" w:rsidP="00330B06">
      <w:pPr>
        <w:pStyle w:val="a9"/>
        <w:numPr>
          <w:ilvl w:val="0"/>
          <w:numId w:val="6"/>
        </w:numPr>
        <w:spacing w:after="0"/>
        <w:ind w:left="0" w:right="-1" w:firstLine="709"/>
        <w:jc w:val="both"/>
        <w:rPr>
          <w:rFonts w:ascii="Times New Roman" w:hAnsi="Times New Roman"/>
          <w:sz w:val="24"/>
          <w:szCs w:val="24"/>
        </w:rPr>
      </w:pPr>
      <w:r w:rsidRPr="00EF5233">
        <w:rPr>
          <w:rFonts w:ascii="Times New Roman" w:hAnsi="Times New Roman"/>
          <w:sz w:val="24"/>
          <w:szCs w:val="24"/>
        </w:rPr>
        <w:t>Письменные обращения, рассматриваются в срок предусмотренный ст. 12 Федерального закона от 02.05.2006 N 59-ФЗ «О порядке рассмотрения обращений граждан Российской Федерации».</w:t>
      </w:r>
    </w:p>
    <w:p w14:paraId="49DA1B71" w14:textId="2E67EC9F" w:rsidR="00B2094D" w:rsidRPr="00EF5233" w:rsidRDefault="00B2094D" w:rsidP="00330B06">
      <w:pPr>
        <w:pStyle w:val="a9"/>
        <w:numPr>
          <w:ilvl w:val="0"/>
          <w:numId w:val="6"/>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Специалист </w:t>
      </w:r>
      <w:r w:rsidRPr="00EF5233">
        <w:rPr>
          <w:rFonts w:ascii="Times New Roman" w:hAnsi="Times New Roman"/>
          <w:i/>
          <w:sz w:val="24"/>
          <w:szCs w:val="24"/>
        </w:rPr>
        <w:t>Отдела</w:t>
      </w:r>
      <w:r w:rsidRPr="00EF5233">
        <w:rPr>
          <w:rFonts w:ascii="Times New Roman" w:hAnsi="Times New Roman"/>
          <w:sz w:val="24"/>
          <w:szCs w:val="24"/>
        </w:rPr>
        <w:t xml:space="preserve"> либо сотрудник ГАУ «МФЦ РС(Я)» не вправе осуществлять консультирование заинтересованных лиц, выходящее за рамки информирования о стандартных </w:t>
      </w:r>
      <w:r w:rsidRPr="00EF5233">
        <w:rPr>
          <w:rFonts w:ascii="Times New Roman" w:hAnsi="Times New Roman"/>
          <w:sz w:val="24"/>
          <w:szCs w:val="24"/>
        </w:rPr>
        <w:lastRenderedPageBreak/>
        <w:t xml:space="preserve">процедурах и условиях оказания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влияющее прямо или косвенно на индивидуальные решения заинтересованных лиц.</w:t>
      </w:r>
    </w:p>
    <w:p w14:paraId="4F5BAAD9" w14:textId="63ED51EC" w:rsidR="00B2094D" w:rsidRPr="00EF5233" w:rsidRDefault="00B2094D" w:rsidP="00330B06">
      <w:pPr>
        <w:pStyle w:val="a9"/>
        <w:numPr>
          <w:ilvl w:val="0"/>
          <w:numId w:val="6"/>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Заявители, представившие в </w:t>
      </w:r>
      <w:r w:rsidRPr="00EF5233">
        <w:rPr>
          <w:rFonts w:ascii="Times New Roman" w:hAnsi="Times New Roman"/>
          <w:i/>
          <w:sz w:val="24"/>
          <w:szCs w:val="24"/>
        </w:rPr>
        <w:t>Отделе</w:t>
      </w:r>
      <w:r w:rsidRPr="00EF5233">
        <w:rPr>
          <w:rFonts w:ascii="Times New Roman" w:hAnsi="Times New Roman"/>
          <w:sz w:val="24"/>
          <w:szCs w:val="24"/>
        </w:rPr>
        <w:t xml:space="preserve"> либо ГАУ «МФЦ РС(Я)» документы, в обязательном порядке информируются муниципальными служащими </w:t>
      </w:r>
      <w:r w:rsidRPr="00EF5233">
        <w:rPr>
          <w:rFonts w:ascii="Times New Roman" w:hAnsi="Times New Roman"/>
          <w:i/>
          <w:sz w:val="24"/>
          <w:szCs w:val="24"/>
        </w:rPr>
        <w:t>Отдела</w:t>
      </w:r>
      <w:r w:rsidRPr="00EF5233">
        <w:rPr>
          <w:rFonts w:ascii="Times New Roman" w:hAnsi="Times New Roman"/>
          <w:sz w:val="24"/>
          <w:szCs w:val="24"/>
        </w:rPr>
        <w:t xml:space="preserve"> либо сотрудниками ГАУ «МФЦ РС(Я)» о возможном отказе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а также о сроке завершения оформления документов и возможности их получения. </w:t>
      </w:r>
    </w:p>
    <w:p w14:paraId="0AB616C9" w14:textId="77777777" w:rsidR="00B2094D" w:rsidRPr="00EF5233" w:rsidRDefault="00B2094D" w:rsidP="00EF5233">
      <w:pPr>
        <w:spacing w:line="276" w:lineRule="auto"/>
        <w:ind w:right="-1" w:firstLine="709"/>
        <w:jc w:val="both"/>
        <w:rPr>
          <w:sz w:val="24"/>
          <w:szCs w:val="24"/>
        </w:rPr>
      </w:pPr>
    </w:p>
    <w:p w14:paraId="0694C93B" w14:textId="5933B33E" w:rsidR="00B2094D" w:rsidRPr="005D6EA4" w:rsidRDefault="00B2094D" w:rsidP="00330B06">
      <w:pPr>
        <w:pStyle w:val="4"/>
        <w:numPr>
          <w:ilvl w:val="1"/>
          <w:numId w:val="43"/>
        </w:numPr>
        <w:spacing w:line="276" w:lineRule="auto"/>
        <w:ind w:right="-1"/>
        <w:jc w:val="center"/>
        <w:rPr>
          <w:rFonts w:ascii="Times New Roman" w:hAnsi="Times New Roman" w:cs="Times New Roman"/>
          <w:b/>
          <w:color w:val="auto"/>
          <w:sz w:val="24"/>
          <w:szCs w:val="24"/>
        </w:rPr>
      </w:pPr>
      <w:r w:rsidRPr="005D6EA4">
        <w:rPr>
          <w:rStyle w:val="40"/>
          <w:rFonts w:ascii="Times New Roman" w:hAnsi="Times New Roman" w:cs="Times New Roman"/>
          <w:b/>
          <w:color w:val="auto"/>
          <w:sz w:val="24"/>
          <w:szCs w:val="24"/>
        </w:rPr>
        <w:t xml:space="preserve">Форма, место размещения и содержание информации о предоставлении </w:t>
      </w:r>
      <w:r w:rsidR="004C12C7" w:rsidRPr="005D6EA4">
        <w:rPr>
          <w:rStyle w:val="40"/>
          <w:rFonts w:ascii="Times New Roman" w:hAnsi="Times New Roman" w:cs="Times New Roman"/>
          <w:b/>
          <w:color w:val="auto"/>
          <w:sz w:val="24"/>
          <w:szCs w:val="24"/>
        </w:rPr>
        <w:t>муниципальной</w:t>
      </w:r>
      <w:r w:rsidRPr="005D6EA4">
        <w:rPr>
          <w:rStyle w:val="40"/>
          <w:rFonts w:ascii="Times New Roman" w:hAnsi="Times New Roman" w:cs="Times New Roman"/>
          <w:b/>
          <w:color w:val="auto"/>
          <w:sz w:val="24"/>
          <w:szCs w:val="24"/>
        </w:rPr>
        <w:t xml:space="preserve"> услуги</w:t>
      </w:r>
    </w:p>
    <w:p w14:paraId="14F8965B" w14:textId="77777777" w:rsidR="00B2094D" w:rsidRPr="00EF5233" w:rsidRDefault="00B2094D" w:rsidP="00EF5233">
      <w:pPr>
        <w:spacing w:line="276" w:lineRule="auto"/>
        <w:ind w:right="-1" w:firstLine="709"/>
        <w:jc w:val="center"/>
        <w:rPr>
          <w:b/>
          <w:sz w:val="24"/>
          <w:szCs w:val="24"/>
        </w:rPr>
      </w:pPr>
    </w:p>
    <w:p w14:paraId="1FACE432" w14:textId="12C0350B" w:rsidR="00B2094D" w:rsidRPr="00EF5233" w:rsidRDefault="00B2094D" w:rsidP="00330B06">
      <w:pPr>
        <w:pStyle w:val="a9"/>
        <w:numPr>
          <w:ilvl w:val="0"/>
          <w:numId w:val="8"/>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Информация о порядке предоставления </w:t>
      </w:r>
      <w:r w:rsidR="004C12C7" w:rsidRPr="00EF5233">
        <w:rPr>
          <w:rFonts w:ascii="Times New Roman" w:hAnsi="Times New Roman"/>
          <w:sz w:val="24"/>
          <w:szCs w:val="24"/>
        </w:rPr>
        <w:t>муниципальной</w:t>
      </w:r>
      <w:r w:rsidR="00465FDF" w:rsidRPr="00EF5233">
        <w:rPr>
          <w:rFonts w:ascii="Times New Roman" w:hAnsi="Times New Roman"/>
          <w:spacing w:val="2"/>
          <w:sz w:val="24"/>
          <w:szCs w:val="24"/>
        </w:rPr>
        <w:t xml:space="preserve"> </w:t>
      </w:r>
      <w:r w:rsidRPr="00EF5233">
        <w:rPr>
          <w:rFonts w:ascii="Times New Roman" w:hAnsi="Times New Roman"/>
          <w:sz w:val="24"/>
          <w:szCs w:val="24"/>
        </w:rPr>
        <w:t xml:space="preserve">услуги и услуг, которые являются необходимыми и обязательными для предоставления </w:t>
      </w:r>
      <w:r w:rsidR="004C12C7" w:rsidRPr="00EF5233">
        <w:rPr>
          <w:rFonts w:ascii="Times New Roman" w:hAnsi="Times New Roman"/>
          <w:sz w:val="24"/>
          <w:szCs w:val="24"/>
        </w:rPr>
        <w:t>муниципальной</w:t>
      </w:r>
      <w:r w:rsidR="00465FDF" w:rsidRPr="00EF5233">
        <w:rPr>
          <w:rFonts w:ascii="Times New Roman" w:hAnsi="Times New Roman"/>
          <w:spacing w:val="2"/>
          <w:sz w:val="24"/>
          <w:szCs w:val="24"/>
        </w:rPr>
        <w:t xml:space="preserve"> </w:t>
      </w:r>
      <w:r w:rsidRPr="00EF5233">
        <w:rPr>
          <w:rFonts w:ascii="Times New Roman" w:hAnsi="Times New Roman"/>
          <w:sz w:val="24"/>
          <w:szCs w:val="24"/>
        </w:rPr>
        <w:t xml:space="preserve"> услуги, размещаются на </w:t>
      </w:r>
      <w:r w:rsidR="00465FDF" w:rsidRPr="00EF5233">
        <w:rPr>
          <w:rFonts w:ascii="Times New Roman" w:hAnsi="Times New Roman"/>
          <w:sz w:val="24"/>
          <w:szCs w:val="24"/>
        </w:rPr>
        <w:t xml:space="preserve">официальном сайте </w:t>
      </w:r>
      <w:r w:rsidR="004C12C7" w:rsidRPr="00EF5233">
        <w:rPr>
          <w:rFonts w:ascii="Times New Roman" w:hAnsi="Times New Roman"/>
          <w:sz w:val="24"/>
          <w:szCs w:val="24"/>
        </w:rPr>
        <w:t>Администрации</w:t>
      </w:r>
      <w:r w:rsidR="00A17C64" w:rsidRPr="00EF5233">
        <w:rPr>
          <w:rFonts w:ascii="Times New Roman" w:hAnsi="Times New Roman"/>
          <w:sz w:val="24"/>
          <w:szCs w:val="24"/>
        </w:rPr>
        <w:t xml:space="preserve"> </w:t>
      </w:r>
      <w:r w:rsidR="00273C7E" w:rsidRPr="00EF5233">
        <w:rPr>
          <w:rFonts w:ascii="Times New Roman" w:hAnsi="Times New Roman"/>
          <w:sz w:val="24"/>
          <w:szCs w:val="24"/>
        </w:rPr>
        <w:t xml:space="preserve"> </w:t>
      </w:r>
      <w:r w:rsidRPr="00EF5233">
        <w:rPr>
          <w:rFonts w:ascii="Times New Roman" w:hAnsi="Times New Roman"/>
          <w:sz w:val="24"/>
          <w:szCs w:val="24"/>
        </w:rPr>
        <w:t xml:space="preserve">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w:t>
      </w:r>
      <w:r w:rsidR="005D6EA4">
        <w:rPr>
          <w:rFonts w:ascii="Times New Roman" w:hAnsi="Times New Roman"/>
          <w:sz w:val="24"/>
          <w:szCs w:val="24"/>
        </w:rPr>
        <w:t>и/или</w:t>
      </w:r>
      <w:r w:rsidRPr="00EF5233">
        <w:rPr>
          <w:rFonts w:ascii="Times New Roman" w:hAnsi="Times New Roman"/>
          <w:sz w:val="24"/>
          <w:szCs w:val="24"/>
        </w:rPr>
        <w:t xml:space="preserve"> РПГУ, на информационном стенде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а также предоставляется непосредственно муниципальными служащими Отдела, сотрудниками ГАУ «МФЦ РС(Я)» в порядке предусмотренном разделом «Требования к порядку информирования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настоящего Административного регламента.</w:t>
      </w:r>
    </w:p>
    <w:p w14:paraId="46BB226A" w14:textId="1BBEF7C2" w:rsidR="00B2094D" w:rsidRPr="00EF5233" w:rsidRDefault="00B2094D" w:rsidP="00330B06">
      <w:pPr>
        <w:pStyle w:val="a9"/>
        <w:numPr>
          <w:ilvl w:val="0"/>
          <w:numId w:val="8"/>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На официальном сайте </w:t>
      </w:r>
      <w:r w:rsidR="00A17C64" w:rsidRPr="00EF5233">
        <w:rPr>
          <w:rFonts w:ascii="Times New Roman" w:hAnsi="Times New Roman"/>
          <w:sz w:val="24"/>
          <w:szCs w:val="24"/>
        </w:rPr>
        <w:t>Администрации в</w:t>
      </w:r>
      <w:r w:rsidRPr="00EF5233">
        <w:rPr>
          <w:rFonts w:ascii="Times New Roman" w:hAnsi="Times New Roman"/>
          <w:sz w:val="24"/>
          <w:szCs w:val="24"/>
        </w:rPr>
        <w:t xml:space="preserve"> сети «Интернет» размещаются:</w:t>
      </w:r>
    </w:p>
    <w:p w14:paraId="14240498" w14:textId="77777777" w:rsidR="00B2094D" w:rsidRPr="00EF5233" w:rsidRDefault="00B2094D" w:rsidP="00EF5233">
      <w:pPr>
        <w:spacing w:line="276" w:lineRule="auto"/>
        <w:ind w:right="-1" w:firstLine="709"/>
        <w:jc w:val="both"/>
        <w:rPr>
          <w:sz w:val="24"/>
          <w:szCs w:val="24"/>
        </w:rPr>
      </w:pPr>
      <w:r w:rsidRPr="00EF5233">
        <w:rPr>
          <w:sz w:val="24"/>
          <w:szCs w:val="24"/>
        </w:rPr>
        <w:t>- график (режим) работы;</w:t>
      </w:r>
    </w:p>
    <w:p w14:paraId="44D0E4A7" w14:textId="77777777" w:rsidR="00B2094D" w:rsidRPr="00EF5233" w:rsidRDefault="00B2094D" w:rsidP="00EF5233">
      <w:pPr>
        <w:spacing w:line="276" w:lineRule="auto"/>
        <w:ind w:right="-1" w:firstLine="709"/>
        <w:jc w:val="both"/>
        <w:rPr>
          <w:sz w:val="24"/>
          <w:szCs w:val="24"/>
        </w:rPr>
      </w:pPr>
      <w:r w:rsidRPr="00EF5233">
        <w:rPr>
          <w:sz w:val="24"/>
          <w:szCs w:val="24"/>
        </w:rPr>
        <w:t>- почтовый адрес и адрес электронной почты;</w:t>
      </w:r>
    </w:p>
    <w:p w14:paraId="1CE0C5AB" w14:textId="3C253A37" w:rsidR="00B2094D" w:rsidRPr="00EF5233" w:rsidRDefault="00B2094D" w:rsidP="00EF5233">
      <w:pPr>
        <w:spacing w:line="276" w:lineRule="auto"/>
        <w:ind w:right="-1" w:firstLine="709"/>
        <w:jc w:val="both"/>
        <w:rPr>
          <w:sz w:val="24"/>
          <w:szCs w:val="24"/>
        </w:rPr>
      </w:pPr>
      <w:r w:rsidRPr="00EF5233">
        <w:rPr>
          <w:sz w:val="24"/>
          <w:szCs w:val="24"/>
        </w:rPr>
        <w:t xml:space="preserve">- сведения о телефонных номерах для получения информации о предоставлении </w:t>
      </w:r>
      <w:r w:rsidR="004C12C7" w:rsidRPr="00EF5233">
        <w:rPr>
          <w:sz w:val="24"/>
          <w:szCs w:val="24"/>
        </w:rPr>
        <w:t>муниципальной</w:t>
      </w:r>
      <w:r w:rsidRPr="00EF5233">
        <w:rPr>
          <w:sz w:val="24"/>
          <w:szCs w:val="24"/>
        </w:rPr>
        <w:t xml:space="preserve"> услуги;</w:t>
      </w:r>
    </w:p>
    <w:p w14:paraId="760BF348" w14:textId="77777777" w:rsidR="00B2094D" w:rsidRPr="00EF5233" w:rsidRDefault="00B2094D" w:rsidP="00EF5233">
      <w:pPr>
        <w:spacing w:line="276" w:lineRule="auto"/>
        <w:ind w:right="-1" w:firstLine="709"/>
        <w:jc w:val="both"/>
        <w:rPr>
          <w:sz w:val="24"/>
          <w:szCs w:val="24"/>
        </w:rPr>
      </w:pPr>
      <w:r w:rsidRPr="00EF5233">
        <w:rPr>
          <w:sz w:val="24"/>
          <w:szCs w:val="24"/>
        </w:rPr>
        <w:t>- информационные материалы (брошюры, буклеты и т.д.);</w:t>
      </w:r>
    </w:p>
    <w:p w14:paraId="4380F9E8" w14:textId="77777777" w:rsidR="00B2094D" w:rsidRPr="00EF5233" w:rsidRDefault="00B2094D" w:rsidP="00EF5233">
      <w:pPr>
        <w:spacing w:line="276" w:lineRule="auto"/>
        <w:ind w:right="-1" w:firstLine="709"/>
        <w:jc w:val="both"/>
        <w:rPr>
          <w:sz w:val="24"/>
          <w:szCs w:val="24"/>
        </w:rPr>
      </w:pPr>
      <w:r w:rsidRPr="00EF5233">
        <w:rPr>
          <w:sz w:val="24"/>
          <w:szCs w:val="24"/>
        </w:rPr>
        <w:t>- административный регламент с приложениями;</w:t>
      </w:r>
    </w:p>
    <w:p w14:paraId="460010B9" w14:textId="7B37276B" w:rsidR="00B2094D" w:rsidRPr="00EF5233" w:rsidRDefault="00B2094D" w:rsidP="00EF5233">
      <w:pPr>
        <w:spacing w:line="276" w:lineRule="auto"/>
        <w:ind w:right="-1" w:firstLine="709"/>
        <w:jc w:val="both"/>
        <w:rPr>
          <w:sz w:val="24"/>
          <w:szCs w:val="24"/>
        </w:rPr>
      </w:pPr>
      <w:r w:rsidRPr="00EF5233">
        <w:rPr>
          <w:sz w:val="24"/>
          <w:szCs w:val="24"/>
        </w:rPr>
        <w:t xml:space="preserve">- нормативные правовые акты, регулирующие предоставление </w:t>
      </w:r>
      <w:r w:rsidR="004C12C7" w:rsidRPr="00EF5233">
        <w:rPr>
          <w:sz w:val="24"/>
          <w:szCs w:val="24"/>
        </w:rPr>
        <w:t>муниципальной</w:t>
      </w:r>
      <w:r w:rsidRPr="00EF5233">
        <w:rPr>
          <w:sz w:val="24"/>
          <w:szCs w:val="24"/>
        </w:rPr>
        <w:t xml:space="preserve"> услуги;</w:t>
      </w:r>
    </w:p>
    <w:p w14:paraId="0B8E6213" w14:textId="0DF0331A" w:rsidR="00B2094D" w:rsidRPr="00EF5233" w:rsidRDefault="00B2094D" w:rsidP="00EF5233">
      <w:pPr>
        <w:spacing w:line="276" w:lineRule="auto"/>
        <w:ind w:right="-1" w:firstLine="709"/>
        <w:jc w:val="both"/>
        <w:rPr>
          <w:sz w:val="24"/>
          <w:szCs w:val="24"/>
        </w:rPr>
      </w:pPr>
      <w:r w:rsidRPr="00EF5233">
        <w:rPr>
          <w:sz w:val="24"/>
          <w:szCs w:val="24"/>
        </w:rPr>
        <w:t xml:space="preserve">- адреса и контакты территориальных органов федеральных органов государственной власти и иных организаций, участвующих в предоставлении </w:t>
      </w:r>
      <w:r w:rsidR="004C12C7" w:rsidRPr="00EF5233">
        <w:rPr>
          <w:sz w:val="24"/>
          <w:szCs w:val="24"/>
        </w:rPr>
        <w:t>муниципальной</w:t>
      </w:r>
      <w:r w:rsidRPr="00EF5233">
        <w:rPr>
          <w:sz w:val="24"/>
          <w:szCs w:val="24"/>
        </w:rPr>
        <w:t xml:space="preserve"> услуги;</w:t>
      </w:r>
    </w:p>
    <w:p w14:paraId="705536B6" w14:textId="52E53068" w:rsidR="00B2094D" w:rsidRPr="00EF5233" w:rsidRDefault="00B2094D" w:rsidP="00EF5233">
      <w:pPr>
        <w:spacing w:line="276" w:lineRule="auto"/>
        <w:ind w:right="-1" w:firstLine="709"/>
        <w:jc w:val="both"/>
        <w:rPr>
          <w:sz w:val="24"/>
          <w:szCs w:val="24"/>
        </w:rPr>
      </w:pPr>
      <w:r w:rsidRPr="00EF5233">
        <w:rPr>
          <w:sz w:val="24"/>
          <w:szCs w:val="24"/>
        </w:rPr>
        <w:t xml:space="preserve">- адреса и контакты организаций, участвующих в предоставлении </w:t>
      </w:r>
      <w:r w:rsidR="004C12C7" w:rsidRPr="00EF5233">
        <w:rPr>
          <w:sz w:val="24"/>
          <w:szCs w:val="24"/>
        </w:rPr>
        <w:t>муниципальной</w:t>
      </w:r>
      <w:r w:rsidRPr="00EF5233">
        <w:rPr>
          <w:sz w:val="24"/>
          <w:szCs w:val="24"/>
        </w:rPr>
        <w:t xml:space="preserve"> услуги;</w:t>
      </w:r>
    </w:p>
    <w:p w14:paraId="1020CCB8" w14:textId="48C12B2B" w:rsidR="00B2094D" w:rsidRPr="00EF5233" w:rsidRDefault="00B2094D" w:rsidP="00330B06">
      <w:pPr>
        <w:pStyle w:val="a9"/>
        <w:numPr>
          <w:ilvl w:val="0"/>
          <w:numId w:val="8"/>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На информационном стенде </w:t>
      </w:r>
      <w:r w:rsidR="00A17C64" w:rsidRPr="00EF5233">
        <w:rPr>
          <w:rFonts w:ascii="Times New Roman" w:hAnsi="Times New Roman"/>
          <w:sz w:val="24"/>
          <w:szCs w:val="24"/>
        </w:rPr>
        <w:t>Администрации,</w:t>
      </w:r>
      <w:r w:rsidRPr="00EF5233">
        <w:rPr>
          <w:rFonts w:ascii="Times New Roman" w:hAnsi="Times New Roman"/>
          <w:sz w:val="24"/>
          <w:szCs w:val="24"/>
        </w:rPr>
        <w:t xml:space="preserve"> Отдела размещаются:</w:t>
      </w:r>
    </w:p>
    <w:p w14:paraId="555A7833" w14:textId="77777777" w:rsidR="00B2094D" w:rsidRPr="00EF5233" w:rsidRDefault="00B2094D" w:rsidP="00EF5233">
      <w:pPr>
        <w:spacing w:line="276" w:lineRule="auto"/>
        <w:ind w:right="-1" w:firstLine="709"/>
        <w:jc w:val="both"/>
        <w:rPr>
          <w:sz w:val="24"/>
          <w:szCs w:val="24"/>
        </w:rPr>
      </w:pPr>
      <w:r w:rsidRPr="00EF5233">
        <w:rPr>
          <w:sz w:val="24"/>
          <w:szCs w:val="24"/>
        </w:rPr>
        <w:t>- режим приема заявителей;</w:t>
      </w:r>
    </w:p>
    <w:p w14:paraId="0AC20FB4" w14:textId="3D7ED5F4" w:rsidR="00B2094D" w:rsidRPr="00EF5233" w:rsidRDefault="00B2094D" w:rsidP="00EF5233">
      <w:pPr>
        <w:spacing w:line="276" w:lineRule="auto"/>
        <w:ind w:right="-1" w:firstLine="709"/>
        <w:jc w:val="both"/>
        <w:rPr>
          <w:sz w:val="24"/>
          <w:szCs w:val="24"/>
        </w:rPr>
      </w:pPr>
      <w:r w:rsidRPr="00EF5233">
        <w:rPr>
          <w:sz w:val="24"/>
          <w:szCs w:val="24"/>
        </w:rPr>
        <w:t xml:space="preserve">- извлечения из законодательных и иных нормативных правовых актов, содержащих нормы, регулирующие деятельность по предоставлению </w:t>
      </w:r>
      <w:r w:rsidR="004C12C7" w:rsidRPr="00EF5233">
        <w:rPr>
          <w:sz w:val="24"/>
          <w:szCs w:val="24"/>
        </w:rPr>
        <w:t>муниципальной</w:t>
      </w:r>
      <w:r w:rsidRPr="00EF5233">
        <w:rPr>
          <w:sz w:val="24"/>
          <w:szCs w:val="24"/>
        </w:rPr>
        <w:t xml:space="preserve"> услуги;</w:t>
      </w:r>
    </w:p>
    <w:p w14:paraId="51E11154" w14:textId="77777777" w:rsidR="00B2094D" w:rsidRPr="00EF5233" w:rsidRDefault="00B2094D" w:rsidP="00EF5233">
      <w:pPr>
        <w:spacing w:line="276" w:lineRule="auto"/>
        <w:ind w:right="-1" w:firstLine="709"/>
        <w:jc w:val="both"/>
        <w:rPr>
          <w:sz w:val="24"/>
          <w:szCs w:val="24"/>
        </w:rPr>
      </w:pPr>
      <w:r w:rsidRPr="00EF5233">
        <w:rPr>
          <w:sz w:val="24"/>
          <w:szCs w:val="24"/>
        </w:rPr>
        <w:t>- извлечения из настоящего Административного регламента с приложениями;</w:t>
      </w:r>
    </w:p>
    <w:p w14:paraId="4262B269" w14:textId="45E2D91E" w:rsidR="00B2094D" w:rsidRPr="00EF5233" w:rsidRDefault="00B2094D" w:rsidP="00EF5233">
      <w:pPr>
        <w:spacing w:line="276" w:lineRule="auto"/>
        <w:ind w:right="-1" w:firstLine="709"/>
        <w:jc w:val="both"/>
        <w:rPr>
          <w:sz w:val="24"/>
          <w:szCs w:val="24"/>
        </w:rPr>
      </w:pPr>
      <w:r w:rsidRPr="00EF5233">
        <w:rPr>
          <w:sz w:val="24"/>
          <w:szCs w:val="24"/>
        </w:rPr>
        <w:t xml:space="preserve">- перечни документов, необходимых для предоставления </w:t>
      </w:r>
      <w:r w:rsidR="004C12C7" w:rsidRPr="00EF5233">
        <w:rPr>
          <w:sz w:val="24"/>
          <w:szCs w:val="24"/>
        </w:rPr>
        <w:t>муниципальной</w:t>
      </w:r>
      <w:r w:rsidRPr="00EF5233">
        <w:rPr>
          <w:sz w:val="24"/>
          <w:szCs w:val="24"/>
        </w:rPr>
        <w:t xml:space="preserve"> услуги, и требования, предъявляемые к этим документам.</w:t>
      </w:r>
    </w:p>
    <w:p w14:paraId="5F633963" w14:textId="15EDA775" w:rsidR="00B2094D" w:rsidRPr="00EF5233" w:rsidRDefault="00B2094D" w:rsidP="00330B06">
      <w:pPr>
        <w:pStyle w:val="a9"/>
        <w:numPr>
          <w:ilvl w:val="0"/>
          <w:numId w:val="8"/>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На ЕПГУ </w:t>
      </w:r>
      <w:r w:rsidR="005D6EA4">
        <w:rPr>
          <w:rFonts w:ascii="Times New Roman" w:hAnsi="Times New Roman"/>
          <w:sz w:val="24"/>
          <w:szCs w:val="24"/>
        </w:rPr>
        <w:t>и/или</w:t>
      </w:r>
      <w:r w:rsidRPr="00EF5233">
        <w:rPr>
          <w:rFonts w:ascii="Times New Roman" w:hAnsi="Times New Roman"/>
          <w:sz w:val="24"/>
          <w:szCs w:val="24"/>
        </w:rPr>
        <w:t xml:space="preserve"> РПГУ размещается информация:</w:t>
      </w:r>
    </w:p>
    <w:p w14:paraId="7C9D8399" w14:textId="2AB027D2" w:rsidR="00B2094D" w:rsidRPr="00EF5233" w:rsidRDefault="00B2094D" w:rsidP="00330B06">
      <w:pPr>
        <w:pStyle w:val="a9"/>
        <w:numPr>
          <w:ilvl w:val="0"/>
          <w:numId w:val="9"/>
        </w:numPr>
        <w:tabs>
          <w:tab w:val="left" w:pos="993"/>
        </w:tabs>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полное наименование, полные почтовые адреса и график работы </w:t>
      </w:r>
      <w:r w:rsidR="004C12C7" w:rsidRPr="00EF5233">
        <w:rPr>
          <w:rFonts w:ascii="Times New Roman" w:hAnsi="Times New Roman"/>
          <w:sz w:val="24"/>
          <w:szCs w:val="24"/>
        </w:rPr>
        <w:t>Администрации</w:t>
      </w:r>
      <w:r w:rsidR="00A17C64" w:rsidRPr="00EF5233">
        <w:rPr>
          <w:rFonts w:ascii="Times New Roman" w:hAnsi="Times New Roman"/>
          <w:sz w:val="24"/>
          <w:szCs w:val="24"/>
        </w:rPr>
        <w:t xml:space="preserve"> </w:t>
      </w:r>
      <w:r w:rsidRPr="00EF5233">
        <w:rPr>
          <w:rFonts w:ascii="Times New Roman" w:hAnsi="Times New Roman"/>
          <w:sz w:val="24"/>
          <w:szCs w:val="24"/>
        </w:rPr>
        <w:t xml:space="preserve">, </w:t>
      </w:r>
      <w:r w:rsidRPr="00EF5233">
        <w:rPr>
          <w:rFonts w:ascii="Times New Roman" w:hAnsi="Times New Roman"/>
          <w:i/>
          <w:sz w:val="24"/>
          <w:szCs w:val="24"/>
        </w:rPr>
        <w:t>Отдела</w:t>
      </w:r>
      <w:r w:rsidRPr="00EF5233">
        <w:rPr>
          <w:rFonts w:ascii="Times New Roman" w:hAnsi="Times New Roman"/>
          <w:sz w:val="24"/>
          <w:szCs w:val="24"/>
        </w:rPr>
        <w:t xml:space="preserve">, ответственных за предоставление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41CE6F5B" w14:textId="42F4678D" w:rsidR="00B2094D" w:rsidRPr="00EF5233" w:rsidRDefault="00B2094D" w:rsidP="00330B06">
      <w:pPr>
        <w:pStyle w:val="a9"/>
        <w:numPr>
          <w:ilvl w:val="0"/>
          <w:numId w:val="9"/>
        </w:numPr>
        <w:tabs>
          <w:tab w:val="left" w:pos="993"/>
        </w:tabs>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справочные телефоны, адреса электронной почты по которым можно получить консультацию о порядке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2792C9C1" w14:textId="353551E8" w:rsidR="00B2094D" w:rsidRPr="00EF5233" w:rsidRDefault="00B2094D" w:rsidP="00330B06">
      <w:pPr>
        <w:pStyle w:val="a9"/>
        <w:numPr>
          <w:ilvl w:val="0"/>
          <w:numId w:val="9"/>
        </w:numPr>
        <w:tabs>
          <w:tab w:val="left" w:pos="993"/>
        </w:tabs>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перечень категорий заявителей, имеющих право на получение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4552C6D5" w14:textId="59940846" w:rsidR="00B2094D" w:rsidRPr="00EF5233" w:rsidRDefault="00B2094D" w:rsidP="00330B06">
      <w:pPr>
        <w:pStyle w:val="a9"/>
        <w:numPr>
          <w:ilvl w:val="0"/>
          <w:numId w:val="9"/>
        </w:numPr>
        <w:tabs>
          <w:tab w:val="left" w:pos="993"/>
        </w:tabs>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перечень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предоставляемых самостоятельно заявителем либо получаемых по запросу из органов (организаций);</w:t>
      </w:r>
    </w:p>
    <w:p w14:paraId="13A2AB6E" w14:textId="1F0E3ADA" w:rsidR="00B2094D" w:rsidRPr="00EF5233" w:rsidRDefault="00B2094D" w:rsidP="00330B06">
      <w:pPr>
        <w:pStyle w:val="a9"/>
        <w:numPr>
          <w:ilvl w:val="0"/>
          <w:numId w:val="9"/>
        </w:numPr>
        <w:tabs>
          <w:tab w:val="left" w:pos="993"/>
        </w:tabs>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формы и образцы заполнения заявлений для получателей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с возможностями онлайн заполнения, проверки и распечатки;</w:t>
      </w:r>
    </w:p>
    <w:p w14:paraId="62974A77" w14:textId="77777777" w:rsidR="00B2094D" w:rsidRPr="00EF5233" w:rsidRDefault="00B2094D" w:rsidP="00330B06">
      <w:pPr>
        <w:pStyle w:val="a9"/>
        <w:numPr>
          <w:ilvl w:val="0"/>
          <w:numId w:val="9"/>
        </w:numPr>
        <w:tabs>
          <w:tab w:val="left" w:pos="993"/>
        </w:tabs>
        <w:spacing w:after="0"/>
        <w:ind w:left="0" w:right="-1" w:firstLine="709"/>
        <w:jc w:val="both"/>
        <w:rPr>
          <w:rFonts w:ascii="Times New Roman" w:hAnsi="Times New Roman"/>
          <w:sz w:val="24"/>
          <w:szCs w:val="24"/>
        </w:rPr>
      </w:pPr>
      <w:r w:rsidRPr="00EF5233">
        <w:rPr>
          <w:rFonts w:ascii="Times New Roman" w:hAnsi="Times New Roman"/>
          <w:sz w:val="24"/>
          <w:szCs w:val="24"/>
        </w:rPr>
        <w:lastRenderedPageBreak/>
        <w:t>рекомендации и требования к заполнению заявлений;</w:t>
      </w:r>
    </w:p>
    <w:p w14:paraId="61109736" w14:textId="7FF4735D" w:rsidR="00B2094D" w:rsidRPr="00EF5233" w:rsidRDefault="00B2094D" w:rsidP="00330B06">
      <w:pPr>
        <w:pStyle w:val="a9"/>
        <w:numPr>
          <w:ilvl w:val="0"/>
          <w:numId w:val="9"/>
        </w:numPr>
        <w:tabs>
          <w:tab w:val="left" w:pos="993"/>
        </w:tabs>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основания для отказа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5485E69B" w14:textId="5FFAC380" w:rsidR="00B2094D" w:rsidRPr="00EF5233" w:rsidRDefault="00B2094D" w:rsidP="00330B06">
      <w:pPr>
        <w:pStyle w:val="a9"/>
        <w:numPr>
          <w:ilvl w:val="0"/>
          <w:numId w:val="9"/>
        </w:numPr>
        <w:tabs>
          <w:tab w:val="left" w:pos="993"/>
        </w:tabs>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извлечения из нормативных правовых актов, содержащих нормы, регулирующие деятельность по предоставлению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2FECA90B" w14:textId="322AE423" w:rsidR="00B2094D" w:rsidRPr="00EF5233" w:rsidRDefault="00B2094D" w:rsidP="00330B06">
      <w:pPr>
        <w:pStyle w:val="a9"/>
        <w:numPr>
          <w:ilvl w:val="0"/>
          <w:numId w:val="9"/>
        </w:numPr>
        <w:tabs>
          <w:tab w:val="left" w:pos="993"/>
        </w:tabs>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административные процедуры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 виде блок-схемы);</w:t>
      </w:r>
    </w:p>
    <w:p w14:paraId="251DD195" w14:textId="46E49C2F" w:rsidR="00B2094D" w:rsidRPr="00EF5233" w:rsidRDefault="00B2094D" w:rsidP="00330B06">
      <w:pPr>
        <w:pStyle w:val="a9"/>
        <w:numPr>
          <w:ilvl w:val="0"/>
          <w:numId w:val="9"/>
        </w:numPr>
        <w:tabs>
          <w:tab w:val="left" w:pos="993"/>
        </w:tabs>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порядок получения информации заинтересованными лицами по вопросам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сведений о результате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03FDF8A8" w14:textId="1E2BAA37" w:rsidR="00B2094D" w:rsidRPr="00EF5233" w:rsidRDefault="00B2094D" w:rsidP="00330B06">
      <w:pPr>
        <w:pStyle w:val="a9"/>
        <w:numPr>
          <w:ilvl w:val="0"/>
          <w:numId w:val="9"/>
        </w:numPr>
        <w:tabs>
          <w:tab w:val="left" w:pos="993"/>
        </w:tabs>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порядок обжалования решений, действий (бездействия), </w:t>
      </w:r>
      <w:r w:rsidR="004C12C7" w:rsidRPr="00EF5233">
        <w:rPr>
          <w:rFonts w:ascii="Times New Roman" w:hAnsi="Times New Roman"/>
          <w:sz w:val="24"/>
          <w:szCs w:val="24"/>
        </w:rPr>
        <w:t>Администрации</w:t>
      </w:r>
      <w:r w:rsidR="00A17C64" w:rsidRPr="00EF5233">
        <w:rPr>
          <w:rFonts w:ascii="Times New Roman" w:hAnsi="Times New Roman"/>
          <w:sz w:val="24"/>
          <w:szCs w:val="24"/>
        </w:rPr>
        <w:t xml:space="preserve"> </w:t>
      </w:r>
      <w:r w:rsidRPr="00EF5233">
        <w:rPr>
          <w:rFonts w:ascii="Times New Roman" w:hAnsi="Times New Roman"/>
          <w:sz w:val="24"/>
          <w:szCs w:val="24"/>
        </w:rPr>
        <w:t xml:space="preserve">, </w:t>
      </w:r>
      <w:r w:rsidRPr="00EF5233">
        <w:rPr>
          <w:rFonts w:ascii="Times New Roman" w:hAnsi="Times New Roman"/>
          <w:i/>
          <w:sz w:val="24"/>
          <w:szCs w:val="24"/>
        </w:rPr>
        <w:t>Отдела</w:t>
      </w:r>
      <w:r w:rsidRPr="00EF5233">
        <w:rPr>
          <w:rFonts w:ascii="Times New Roman" w:hAnsi="Times New Roman"/>
          <w:sz w:val="24"/>
          <w:szCs w:val="24"/>
        </w:rPr>
        <w:t>, ГАУ «МФЦ РС(Я)», их должностных лиц.</w:t>
      </w:r>
    </w:p>
    <w:p w14:paraId="4138E8FF" w14:textId="77777777" w:rsidR="00B2094D" w:rsidRPr="00EF5233" w:rsidRDefault="00B2094D" w:rsidP="00EF5233">
      <w:pPr>
        <w:spacing w:line="276" w:lineRule="auto"/>
        <w:ind w:right="-1" w:firstLine="709"/>
        <w:rPr>
          <w:b/>
          <w:sz w:val="24"/>
          <w:szCs w:val="24"/>
        </w:rPr>
      </w:pPr>
    </w:p>
    <w:p w14:paraId="3F4F5FAB" w14:textId="775672C6" w:rsidR="00B2094D" w:rsidRPr="005D6EA4" w:rsidRDefault="00B2094D" w:rsidP="00330B06">
      <w:pPr>
        <w:pStyle w:val="3"/>
        <w:numPr>
          <w:ilvl w:val="0"/>
          <w:numId w:val="43"/>
        </w:numPr>
        <w:spacing w:after="240"/>
        <w:ind w:right="-1"/>
        <w:jc w:val="center"/>
        <w:rPr>
          <w:rFonts w:ascii="Times New Roman" w:hAnsi="Times New Roman"/>
          <w:b w:val="0"/>
          <w:color w:val="auto"/>
          <w:sz w:val="24"/>
          <w:szCs w:val="24"/>
        </w:rPr>
      </w:pPr>
      <w:r w:rsidRPr="005D6EA4">
        <w:rPr>
          <w:rStyle w:val="30"/>
          <w:rFonts w:ascii="Times New Roman" w:hAnsi="Times New Roman"/>
          <w:b/>
          <w:color w:val="auto"/>
          <w:sz w:val="24"/>
          <w:szCs w:val="24"/>
        </w:rPr>
        <w:t xml:space="preserve">СТАНДАРТ ПРЕДОСТАВЛЕНИЯ </w:t>
      </w:r>
      <w:r w:rsidR="004C12C7" w:rsidRPr="005D6EA4">
        <w:rPr>
          <w:rStyle w:val="30"/>
          <w:rFonts w:ascii="Times New Roman" w:hAnsi="Times New Roman"/>
          <w:b/>
          <w:color w:val="auto"/>
          <w:sz w:val="24"/>
          <w:szCs w:val="24"/>
        </w:rPr>
        <w:t>МУНИЦИПАЛЬНОЙ</w:t>
      </w:r>
      <w:r w:rsidR="00465FDF" w:rsidRPr="005D6EA4">
        <w:rPr>
          <w:rStyle w:val="30"/>
          <w:rFonts w:ascii="Times New Roman" w:hAnsi="Times New Roman"/>
          <w:b/>
          <w:color w:val="auto"/>
          <w:sz w:val="24"/>
          <w:szCs w:val="24"/>
        </w:rPr>
        <w:t xml:space="preserve"> </w:t>
      </w:r>
      <w:r w:rsidRPr="005D6EA4">
        <w:rPr>
          <w:rStyle w:val="30"/>
          <w:rFonts w:ascii="Times New Roman" w:hAnsi="Times New Roman"/>
          <w:b/>
          <w:color w:val="auto"/>
          <w:sz w:val="24"/>
          <w:szCs w:val="24"/>
        </w:rPr>
        <w:t>УСЛУГИ</w:t>
      </w:r>
    </w:p>
    <w:p w14:paraId="5EE0CC2A" w14:textId="1EAA1F6D" w:rsidR="00B2094D" w:rsidRPr="005D6EA4" w:rsidRDefault="00465FDF" w:rsidP="00330B06">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5D6EA4">
        <w:rPr>
          <w:rFonts w:ascii="Times New Roman" w:hAnsi="Times New Roman" w:cs="Times New Roman"/>
          <w:b/>
          <w:i w:val="0"/>
          <w:color w:val="auto"/>
          <w:sz w:val="24"/>
          <w:szCs w:val="24"/>
        </w:rPr>
        <w:t>Наименование</w:t>
      </w:r>
      <w:r w:rsidR="00B2094D" w:rsidRPr="005D6EA4">
        <w:rPr>
          <w:rFonts w:ascii="Times New Roman" w:hAnsi="Times New Roman" w:cs="Times New Roman"/>
          <w:b/>
          <w:i w:val="0"/>
          <w:color w:val="auto"/>
          <w:sz w:val="24"/>
          <w:szCs w:val="24"/>
        </w:rPr>
        <w:t xml:space="preserve"> услуги</w:t>
      </w:r>
    </w:p>
    <w:p w14:paraId="754563B8" w14:textId="5495AB09" w:rsidR="00B2094D" w:rsidRPr="00F407F0" w:rsidRDefault="00FF5A51" w:rsidP="00330B06">
      <w:pPr>
        <w:pStyle w:val="a9"/>
        <w:numPr>
          <w:ilvl w:val="2"/>
          <w:numId w:val="43"/>
        </w:numPr>
        <w:shd w:val="clear" w:color="auto" w:fill="FFFFFF"/>
        <w:ind w:left="0" w:right="-1" w:firstLine="709"/>
        <w:jc w:val="both"/>
        <w:textAlignment w:val="baseline"/>
        <w:rPr>
          <w:rFonts w:ascii="Times New Roman" w:hAnsi="Times New Roman"/>
          <w:spacing w:val="2"/>
          <w:sz w:val="24"/>
          <w:szCs w:val="24"/>
          <w:highlight w:val="yellow"/>
        </w:rPr>
      </w:pPr>
      <w:r w:rsidRPr="00FF5A51">
        <w:rPr>
          <w:rFonts w:ascii="Times New Roman" w:hAnsi="Times New Roman"/>
          <w:sz w:val="24"/>
          <w:szCs w:val="24"/>
        </w:rPr>
        <w:t>Предоставление разрешение на условно разрешенный вид использования земельного участка или объекта капитального строительства</w:t>
      </w:r>
      <w:r w:rsidR="00B2094D" w:rsidRPr="00F407F0">
        <w:rPr>
          <w:rFonts w:ascii="Times New Roman" w:hAnsi="Times New Roman"/>
          <w:spacing w:val="2"/>
          <w:sz w:val="24"/>
          <w:szCs w:val="24"/>
          <w:highlight w:val="yellow"/>
        </w:rPr>
        <w:t>.</w:t>
      </w:r>
    </w:p>
    <w:p w14:paraId="29A2BAEF" w14:textId="1C03ECA4" w:rsidR="00B2094D" w:rsidRPr="005D6EA4" w:rsidRDefault="00B2094D" w:rsidP="00330B06">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5D6EA4">
        <w:rPr>
          <w:rFonts w:ascii="Times New Roman" w:hAnsi="Times New Roman" w:cs="Times New Roman"/>
          <w:b/>
          <w:i w:val="0"/>
          <w:color w:val="auto"/>
          <w:sz w:val="24"/>
          <w:szCs w:val="24"/>
        </w:rPr>
        <w:t>Наименование органа, предоставляющего муниципальную</w:t>
      </w:r>
      <w:r w:rsidR="00465FDF" w:rsidRPr="005D6EA4">
        <w:rPr>
          <w:rFonts w:ascii="Times New Roman" w:hAnsi="Times New Roman" w:cs="Times New Roman"/>
          <w:b/>
          <w:i w:val="0"/>
          <w:color w:val="auto"/>
          <w:sz w:val="24"/>
          <w:szCs w:val="24"/>
        </w:rPr>
        <w:t xml:space="preserve"> </w:t>
      </w:r>
      <w:r w:rsidR="00465FDF" w:rsidRPr="005D6EA4">
        <w:rPr>
          <w:rFonts w:ascii="Times New Roman" w:hAnsi="Times New Roman" w:cs="Times New Roman"/>
          <w:b/>
          <w:i w:val="0"/>
          <w:color w:val="auto"/>
          <w:spacing w:val="2"/>
          <w:sz w:val="24"/>
          <w:szCs w:val="24"/>
        </w:rPr>
        <w:t xml:space="preserve">(государственную) </w:t>
      </w:r>
      <w:r w:rsidRPr="005D6EA4">
        <w:rPr>
          <w:rFonts w:ascii="Times New Roman" w:hAnsi="Times New Roman" w:cs="Times New Roman"/>
          <w:b/>
          <w:i w:val="0"/>
          <w:color w:val="auto"/>
          <w:sz w:val="24"/>
          <w:szCs w:val="24"/>
        </w:rPr>
        <w:t xml:space="preserve">услугу, и органов государственной и </w:t>
      </w:r>
      <w:r w:rsidR="004C12C7" w:rsidRPr="005D6EA4">
        <w:rPr>
          <w:rFonts w:ascii="Times New Roman" w:hAnsi="Times New Roman" w:cs="Times New Roman"/>
          <w:b/>
          <w:i w:val="0"/>
          <w:color w:val="auto"/>
          <w:sz w:val="24"/>
          <w:szCs w:val="24"/>
        </w:rPr>
        <w:t>муниципальной</w:t>
      </w:r>
      <w:r w:rsidRPr="005D6EA4">
        <w:rPr>
          <w:rFonts w:ascii="Times New Roman" w:hAnsi="Times New Roman" w:cs="Times New Roman"/>
          <w:b/>
          <w:i w:val="0"/>
          <w:color w:val="auto"/>
          <w:sz w:val="24"/>
          <w:szCs w:val="24"/>
        </w:rPr>
        <w:t xml:space="preserve"> власти, и иных организаций, участвующих в предоставлении </w:t>
      </w:r>
      <w:r w:rsidR="004C12C7" w:rsidRPr="005D6EA4">
        <w:rPr>
          <w:rFonts w:ascii="Times New Roman" w:hAnsi="Times New Roman" w:cs="Times New Roman"/>
          <w:b/>
          <w:i w:val="0"/>
          <w:color w:val="auto"/>
          <w:sz w:val="24"/>
          <w:szCs w:val="24"/>
        </w:rPr>
        <w:t>муниципальной</w:t>
      </w:r>
      <w:r w:rsidRPr="005D6EA4">
        <w:rPr>
          <w:rFonts w:ascii="Times New Roman" w:hAnsi="Times New Roman" w:cs="Times New Roman"/>
          <w:b/>
          <w:i w:val="0"/>
          <w:color w:val="auto"/>
          <w:sz w:val="24"/>
          <w:szCs w:val="24"/>
        </w:rPr>
        <w:t xml:space="preserve"> услуги</w:t>
      </w:r>
    </w:p>
    <w:p w14:paraId="4E6B56D7" w14:textId="51F7A0C1" w:rsidR="00B2094D" w:rsidRPr="00EF5233" w:rsidRDefault="00B2094D" w:rsidP="00330B06">
      <w:pPr>
        <w:pStyle w:val="a9"/>
        <w:numPr>
          <w:ilvl w:val="0"/>
          <w:numId w:val="10"/>
        </w:numPr>
        <w:ind w:left="0" w:right="-1" w:firstLine="709"/>
        <w:jc w:val="both"/>
        <w:rPr>
          <w:rFonts w:ascii="Times New Roman" w:hAnsi="Times New Roman"/>
          <w:sz w:val="24"/>
          <w:szCs w:val="24"/>
        </w:rPr>
      </w:pPr>
      <w:r w:rsidRPr="00EF5233">
        <w:rPr>
          <w:rFonts w:ascii="Times New Roman" w:hAnsi="Times New Roman"/>
          <w:sz w:val="24"/>
          <w:szCs w:val="24"/>
        </w:rPr>
        <w:t xml:space="preserve">Предоставление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осуществляется Администрацией. Ответственным структурным подразделением </w:t>
      </w:r>
      <w:r w:rsidR="004C12C7" w:rsidRPr="00EF5233">
        <w:rPr>
          <w:rFonts w:ascii="Times New Roman" w:hAnsi="Times New Roman"/>
          <w:sz w:val="24"/>
          <w:szCs w:val="24"/>
        </w:rPr>
        <w:t>Администрации</w:t>
      </w:r>
      <w:r w:rsidR="00273C7E" w:rsidRPr="00EF5233">
        <w:rPr>
          <w:rFonts w:ascii="Times New Roman" w:hAnsi="Times New Roman"/>
          <w:sz w:val="24"/>
          <w:szCs w:val="24"/>
        </w:rPr>
        <w:t xml:space="preserve"> </w:t>
      </w:r>
      <w:r w:rsidRPr="00EF5233">
        <w:rPr>
          <w:rFonts w:ascii="Times New Roman" w:hAnsi="Times New Roman"/>
          <w:sz w:val="24"/>
          <w:szCs w:val="24"/>
        </w:rPr>
        <w:t xml:space="preserve">при предоставлении </w:t>
      </w:r>
      <w:r w:rsidR="004C12C7" w:rsidRPr="00EF5233">
        <w:rPr>
          <w:rFonts w:ascii="Times New Roman" w:hAnsi="Times New Roman"/>
          <w:sz w:val="24"/>
          <w:szCs w:val="24"/>
        </w:rPr>
        <w:t>муниципальной</w:t>
      </w:r>
      <w:r w:rsidR="00ED5DC9" w:rsidRPr="00EF5233">
        <w:rPr>
          <w:rFonts w:ascii="Times New Roman" w:hAnsi="Times New Roman"/>
          <w:spacing w:val="2"/>
          <w:sz w:val="24"/>
          <w:szCs w:val="24"/>
        </w:rPr>
        <w:t xml:space="preserve"> </w:t>
      </w:r>
      <w:r w:rsidRPr="00EF5233">
        <w:rPr>
          <w:rFonts w:ascii="Times New Roman" w:hAnsi="Times New Roman"/>
          <w:sz w:val="24"/>
          <w:szCs w:val="24"/>
        </w:rPr>
        <w:t xml:space="preserve">услуги является Отдел </w:t>
      </w:r>
      <w:sdt>
        <w:sdtPr>
          <w:rPr>
            <w:rFonts w:ascii="Times New Roman" w:hAnsi="Times New Roman"/>
            <w:sz w:val="24"/>
            <w:szCs w:val="24"/>
          </w:rPr>
          <w:id w:val="-2131465682"/>
          <w:placeholder>
            <w:docPart w:val="DefaultPlaceholder_1081868574"/>
          </w:placeholder>
        </w:sdtPr>
        <w:sdtContent>
          <w:r w:rsidR="00F407F0">
            <w:rPr>
              <w:rFonts w:ascii="Times New Roman" w:hAnsi="Times New Roman"/>
              <w:i/>
              <w:sz w:val="24"/>
              <w:szCs w:val="24"/>
            </w:rPr>
            <w:t>муниципальное образование «Чуонинский наслег»</w:t>
          </w:r>
          <w:r w:rsidRPr="00EF5233">
            <w:rPr>
              <w:rFonts w:ascii="Times New Roman" w:hAnsi="Times New Roman"/>
              <w:sz w:val="24"/>
              <w:szCs w:val="24"/>
            </w:rPr>
            <w:t>.</w:t>
          </w:r>
        </w:sdtContent>
      </w:sdt>
    </w:p>
    <w:p w14:paraId="06EF45C2" w14:textId="5EAC8791" w:rsidR="00B2094D" w:rsidRPr="00EF5233" w:rsidRDefault="00B2094D" w:rsidP="00330B06">
      <w:pPr>
        <w:pStyle w:val="a9"/>
        <w:numPr>
          <w:ilvl w:val="0"/>
          <w:numId w:val="10"/>
        </w:numPr>
        <w:ind w:left="0" w:right="-1" w:firstLine="709"/>
        <w:jc w:val="both"/>
        <w:rPr>
          <w:rFonts w:ascii="Times New Roman" w:hAnsi="Times New Roman"/>
          <w:sz w:val="24"/>
          <w:szCs w:val="24"/>
        </w:rPr>
      </w:pPr>
      <w:bookmarkStart w:id="9" w:name="п2_2_2"/>
      <w:r w:rsidRPr="00EF5233">
        <w:rPr>
          <w:rFonts w:ascii="Times New Roman" w:hAnsi="Times New Roman"/>
          <w:sz w:val="24"/>
          <w:szCs w:val="24"/>
        </w:rPr>
        <w:t xml:space="preserve"> Наименование органов государственной 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власти и иных организаций, обращение в которые необходимо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bookmarkEnd w:id="9"/>
      <w:r w:rsidRPr="00EF5233">
        <w:rPr>
          <w:rFonts w:ascii="Times New Roman" w:hAnsi="Times New Roman"/>
          <w:sz w:val="24"/>
          <w:szCs w:val="24"/>
        </w:rPr>
        <w:t>:</w:t>
      </w:r>
    </w:p>
    <w:p w14:paraId="0CBBFFF7" w14:textId="77777777" w:rsidR="00840FB1" w:rsidRPr="00B445DA" w:rsidRDefault="00840FB1" w:rsidP="00F407F0">
      <w:pPr>
        <w:pStyle w:val="a9"/>
        <w:ind w:left="0" w:right="-1" w:firstLine="709"/>
        <w:jc w:val="both"/>
        <w:rPr>
          <w:rFonts w:ascii="Times New Roman" w:hAnsi="Times New Roman"/>
          <w:sz w:val="24"/>
          <w:szCs w:val="24"/>
        </w:rPr>
      </w:pPr>
      <w:r w:rsidRPr="00B445DA">
        <w:rPr>
          <w:rFonts w:ascii="Times New Roman" w:hAnsi="Times New Roman"/>
          <w:sz w:val="24"/>
          <w:szCs w:val="24"/>
        </w:rPr>
        <w:t>1) Управление Росреестра по Республике Саха (Якутия);</w:t>
      </w:r>
    </w:p>
    <w:p w14:paraId="23575C75" w14:textId="77777777" w:rsidR="00840FB1" w:rsidRPr="00B445DA" w:rsidRDefault="00840FB1" w:rsidP="00F407F0">
      <w:pPr>
        <w:pStyle w:val="a9"/>
        <w:ind w:left="0" w:right="-1" w:firstLine="709"/>
        <w:jc w:val="both"/>
        <w:rPr>
          <w:rFonts w:ascii="Times New Roman" w:hAnsi="Times New Roman"/>
          <w:sz w:val="24"/>
          <w:szCs w:val="24"/>
        </w:rPr>
      </w:pPr>
      <w:r w:rsidRPr="00B445DA">
        <w:rPr>
          <w:rFonts w:ascii="Times New Roman" w:hAnsi="Times New Roman"/>
          <w:sz w:val="24"/>
          <w:szCs w:val="24"/>
        </w:rPr>
        <w:t>2) ФГБУ «ФКП Росреестра» по Республике Саха (Якутия);</w:t>
      </w:r>
    </w:p>
    <w:p w14:paraId="7099DCC1" w14:textId="23480F41" w:rsidR="009F4B60" w:rsidRPr="00B445DA" w:rsidRDefault="007B55CD" w:rsidP="009F4B60">
      <w:pPr>
        <w:pStyle w:val="a9"/>
        <w:ind w:left="0" w:right="-1" w:firstLine="709"/>
        <w:jc w:val="both"/>
        <w:rPr>
          <w:rFonts w:ascii="Times New Roman" w:hAnsi="Times New Roman"/>
          <w:sz w:val="24"/>
          <w:szCs w:val="24"/>
        </w:rPr>
      </w:pPr>
      <w:r w:rsidRPr="00B445DA">
        <w:rPr>
          <w:rFonts w:ascii="Times New Roman" w:hAnsi="Times New Roman"/>
          <w:sz w:val="24"/>
          <w:szCs w:val="24"/>
        </w:rPr>
        <w:t xml:space="preserve">3) </w:t>
      </w:r>
      <w:r w:rsidR="009F4B60" w:rsidRPr="00B445DA">
        <w:rPr>
          <w:rFonts w:ascii="Times New Roman" w:hAnsi="Times New Roman"/>
          <w:sz w:val="24"/>
          <w:szCs w:val="24"/>
        </w:rPr>
        <w:t>УФНС России по РС(Я).</w:t>
      </w:r>
    </w:p>
    <w:p w14:paraId="3FE5BAC0" w14:textId="59B6CA3B" w:rsidR="00B2094D" w:rsidRPr="00EF5233" w:rsidRDefault="00B2094D" w:rsidP="009F4B60">
      <w:pPr>
        <w:pStyle w:val="a9"/>
        <w:numPr>
          <w:ilvl w:val="0"/>
          <w:numId w:val="10"/>
        </w:numPr>
        <w:ind w:left="0" w:right="-1" w:firstLine="709"/>
        <w:jc w:val="both"/>
        <w:rPr>
          <w:rFonts w:ascii="Times New Roman" w:hAnsi="Times New Roman"/>
          <w:sz w:val="24"/>
          <w:szCs w:val="24"/>
        </w:rPr>
      </w:pPr>
      <w:r w:rsidRPr="00B445DA">
        <w:rPr>
          <w:rFonts w:ascii="Times New Roman" w:hAnsi="Times New Roman"/>
          <w:sz w:val="24"/>
          <w:szCs w:val="24"/>
        </w:rPr>
        <w:t xml:space="preserve">Специалисты Отдела, сотрудники ГАУ «МФЦ РС(Я)» не вправе требовать осуществления действий, в том числе согласований, необходимых для получения </w:t>
      </w:r>
      <w:r w:rsidR="004C12C7" w:rsidRPr="00B445DA">
        <w:rPr>
          <w:rFonts w:ascii="Times New Roman" w:hAnsi="Times New Roman"/>
          <w:sz w:val="24"/>
          <w:szCs w:val="24"/>
        </w:rPr>
        <w:t>муниципальной</w:t>
      </w:r>
      <w:r w:rsidRPr="00B445DA">
        <w:rPr>
          <w:rFonts w:ascii="Times New Roman" w:hAnsi="Times New Roman"/>
          <w:sz w:val="24"/>
          <w:szCs w:val="24"/>
        </w:rPr>
        <w:t xml:space="preserve"> услуги, связанных с обращением в территориальные органы федеральных органов государственной власти и иные</w:t>
      </w:r>
      <w:r w:rsidRPr="00EF5233">
        <w:rPr>
          <w:rFonts w:ascii="Times New Roman" w:hAnsi="Times New Roman"/>
          <w:sz w:val="24"/>
          <w:szCs w:val="24"/>
        </w:rPr>
        <w:t xml:space="preserve"> организации, указанные </w:t>
      </w:r>
      <w:hyperlink w:anchor="п2_2_2" w:history="1">
        <w:r w:rsidRPr="00F47840">
          <w:rPr>
            <w:rStyle w:val="aa"/>
            <w:rFonts w:ascii="Times New Roman" w:hAnsi="Times New Roman"/>
            <w:sz w:val="24"/>
            <w:szCs w:val="24"/>
          </w:rPr>
          <w:t xml:space="preserve">в </w:t>
        </w:r>
        <w:commentRangeStart w:id="10"/>
        <w:commentRangeStart w:id="11"/>
        <w:r w:rsidRPr="00F47840">
          <w:rPr>
            <w:rStyle w:val="aa"/>
            <w:rFonts w:ascii="Times New Roman" w:hAnsi="Times New Roman"/>
            <w:sz w:val="24"/>
            <w:szCs w:val="24"/>
          </w:rPr>
          <w:t>подпункте 2.2.</w:t>
        </w:r>
        <w:commentRangeEnd w:id="10"/>
        <w:r w:rsidR="008C5318" w:rsidRPr="00F47840">
          <w:rPr>
            <w:rStyle w:val="aa"/>
            <w:sz w:val="16"/>
            <w:szCs w:val="16"/>
          </w:rPr>
          <w:commentReference w:id="10"/>
        </w:r>
        <w:r w:rsidRPr="00F47840">
          <w:rPr>
            <w:rStyle w:val="aa"/>
            <w:rFonts w:ascii="Times New Roman" w:hAnsi="Times New Roman"/>
            <w:sz w:val="24"/>
            <w:szCs w:val="24"/>
          </w:rPr>
          <w:t>2</w:t>
        </w:r>
      </w:hyperlink>
      <w:r w:rsidRPr="00EF5233">
        <w:rPr>
          <w:rFonts w:ascii="Times New Roman" w:hAnsi="Times New Roman"/>
          <w:sz w:val="24"/>
          <w:szCs w:val="24"/>
        </w:rPr>
        <w:t xml:space="preserve"> </w:t>
      </w:r>
      <w:commentRangeEnd w:id="11"/>
      <w:r w:rsidR="00F47840">
        <w:rPr>
          <w:rStyle w:val="afd"/>
        </w:rPr>
        <w:commentReference w:id="11"/>
      </w:r>
      <w:r w:rsidRPr="00EF5233">
        <w:rPr>
          <w:rFonts w:ascii="Times New Roman" w:hAnsi="Times New Roman"/>
          <w:sz w:val="24"/>
          <w:szCs w:val="24"/>
        </w:rPr>
        <w:t>Административного регламента.</w:t>
      </w:r>
    </w:p>
    <w:p w14:paraId="6B3A3FC0" w14:textId="76B00AC8" w:rsidR="00B2094D" w:rsidRPr="008C5318" w:rsidRDefault="00B2094D" w:rsidP="00330B06">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8C5318">
        <w:rPr>
          <w:rFonts w:ascii="Times New Roman" w:hAnsi="Times New Roman" w:cs="Times New Roman"/>
          <w:b/>
          <w:i w:val="0"/>
          <w:color w:val="auto"/>
          <w:sz w:val="24"/>
          <w:szCs w:val="24"/>
        </w:rPr>
        <w:t xml:space="preserve">Описание результата предоставления </w:t>
      </w:r>
      <w:r w:rsidR="004C12C7" w:rsidRPr="008C5318">
        <w:rPr>
          <w:rFonts w:ascii="Times New Roman" w:hAnsi="Times New Roman" w:cs="Times New Roman"/>
          <w:b/>
          <w:i w:val="0"/>
          <w:color w:val="auto"/>
          <w:sz w:val="24"/>
          <w:szCs w:val="24"/>
        </w:rPr>
        <w:t>муниципальной</w:t>
      </w:r>
      <w:r w:rsidR="00ED5DC9" w:rsidRPr="008C5318">
        <w:rPr>
          <w:rFonts w:ascii="Times New Roman" w:hAnsi="Times New Roman" w:cs="Times New Roman"/>
          <w:b/>
          <w:i w:val="0"/>
          <w:color w:val="auto"/>
          <w:sz w:val="24"/>
          <w:szCs w:val="24"/>
        </w:rPr>
        <w:t xml:space="preserve"> </w:t>
      </w:r>
      <w:r w:rsidRPr="008C5318">
        <w:rPr>
          <w:rFonts w:ascii="Times New Roman" w:hAnsi="Times New Roman" w:cs="Times New Roman"/>
          <w:b/>
          <w:i w:val="0"/>
          <w:color w:val="auto"/>
          <w:sz w:val="24"/>
          <w:szCs w:val="24"/>
        </w:rPr>
        <w:t>услуги</w:t>
      </w:r>
    </w:p>
    <w:p w14:paraId="59C724D7" w14:textId="55206C96" w:rsidR="00B2094D" w:rsidRPr="008C5318" w:rsidRDefault="00B2094D" w:rsidP="00330B06">
      <w:pPr>
        <w:pStyle w:val="a9"/>
        <w:numPr>
          <w:ilvl w:val="2"/>
          <w:numId w:val="43"/>
        </w:numPr>
        <w:shd w:val="clear" w:color="auto" w:fill="FFFFFF"/>
        <w:spacing w:after="0"/>
        <w:ind w:left="0" w:right="-1" w:firstLine="709"/>
        <w:jc w:val="both"/>
        <w:textAlignment w:val="baseline"/>
        <w:rPr>
          <w:rFonts w:ascii="Times New Roman" w:hAnsi="Times New Roman"/>
          <w:spacing w:val="2"/>
          <w:sz w:val="24"/>
          <w:szCs w:val="24"/>
        </w:rPr>
      </w:pPr>
      <w:commentRangeStart w:id="12"/>
      <w:r w:rsidRPr="008C5318">
        <w:rPr>
          <w:rFonts w:ascii="Times New Roman" w:hAnsi="Times New Roman"/>
          <w:spacing w:val="2"/>
          <w:sz w:val="24"/>
          <w:szCs w:val="24"/>
        </w:rPr>
        <w:t>Результатом</w:t>
      </w:r>
      <w:commentRangeEnd w:id="12"/>
      <w:r w:rsidR="00ED5DC9" w:rsidRPr="008C5318">
        <w:rPr>
          <w:rStyle w:val="afd"/>
          <w:rFonts w:ascii="Times New Roman" w:hAnsi="Times New Roman"/>
          <w:sz w:val="24"/>
          <w:szCs w:val="24"/>
        </w:rPr>
        <w:commentReference w:id="12"/>
      </w:r>
      <w:r w:rsidRPr="008C5318">
        <w:rPr>
          <w:rFonts w:ascii="Times New Roman" w:hAnsi="Times New Roman"/>
          <w:spacing w:val="2"/>
          <w:sz w:val="24"/>
          <w:szCs w:val="24"/>
        </w:rPr>
        <w:t xml:space="preserve"> предоставления </w:t>
      </w:r>
      <w:r w:rsidR="004C12C7" w:rsidRPr="008C5318">
        <w:rPr>
          <w:rFonts w:ascii="Times New Roman" w:hAnsi="Times New Roman"/>
          <w:spacing w:val="2"/>
          <w:sz w:val="24"/>
          <w:szCs w:val="24"/>
        </w:rPr>
        <w:t>муниципальной</w:t>
      </w:r>
      <w:r w:rsidR="00ED5DC9" w:rsidRPr="008C5318">
        <w:rPr>
          <w:rFonts w:ascii="Times New Roman" w:hAnsi="Times New Roman"/>
          <w:sz w:val="24"/>
          <w:szCs w:val="24"/>
        </w:rPr>
        <w:t xml:space="preserve"> </w:t>
      </w:r>
      <w:r w:rsidRPr="008C5318">
        <w:rPr>
          <w:rFonts w:ascii="Times New Roman" w:hAnsi="Times New Roman"/>
          <w:spacing w:val="2"/>
          <w:sz w:val="24"/>
          <w:szCs w:val="24"/>
        </w:rPr>
        <w:t>услуги является:</w:t>
      </w:r>
    </w:p>
    <w:p w14:paraId="79EA5390" w14:textId="7DCB62DF" w:rsidR="007B55CD" w:rsidRPr="00C76355" w:rsidRDefault="007B55CD" w:rsidP="007B55CD">
      <w:pPr>
        <w:pStyle w:val="ConsPlusNormal"/>
        <w:ind w:firstLine="540"/>
        <w:jc w:val="both"/>
        <w:rPr>
          <w:rFonts w:ascii="Times New Roman" w:hAnsi="Times New Roman" w:cs="Times New Roman"/>
          <w:sz w:val="24"/>
          <w:szCs w:val="24"/>
        </w:rPr>
      </w:pPr>
      <w:r w:rsidRPr="00C76355">
        <w:rPr>
          <w:rFonts w:ascii="Times New Roman" w:hAnsi="Times New Roman" w:cs="Times New Roman"/>
          <w:sz w:val="24"/>
          <w:szCs w:val="24"/>
        </w:rPr>
        <w:t xml:space="preserve">1) </w:t>
      </w:r>
      <w:r w:rsidR="00FF5A51" w:rsidRPr="00FF5A51">
        <w:rPr>
          <w:rFonts w:ascii="Times New Roman" w:hAnsi="Times New Roman" w:cs="Times New Roman"/>
          <w:sz w:val="24"/>
          <w:szCs w:val="24"/>
        </w:rPr>
        <w:t>решение о предоставлении разрешения на условно разрешенный вид использования земельного участка или объекта капитального строительства</w:t>
      </w:r>
      <w:r w:rsidR="00FF5A51" w:rsidRPr="00FF5A51">
        <w:t xml:space="preserve"> </w:t>
      </w:r>
      <w:r w:rsidRPr="00C76355">
        <w:rPr>
          <w:rFonts w:ascii="Times New Roman" w:hAnsi="Times New Roman" w:cs="Times New Roman"/>
          <w:sz w:val="24"/>
          <w:szCs w:val="24"/>
        </w:rPr>
        <w:t>(форма приведена в Приложении № 2 к настоящему Административному регламенту);</w:t>
      </w:r>
    </w:p>
    <w:p w14:paraId="2D94C0FC" w14:textId="77777777" w:rsidR="007B55CD" w:rsidRPr="00C76355" w:rsidRDefault="007B55CD" w:rsidP="007B55CD">
      <w:pPr>
        <w:pStyle w:val="ConsPlusNormal"/>
        <w:ind w:firstLine="540"/>
        <w:jc w:val="both"/>
        <w:rPr>
          <w:rFonts w:ascii="Times New Roman" w:hAnsi="Times New Roman" w:cs="Times New Roman"/>
          <w:sz w:val="24"/>
          <w:szCs w:val="24"/>
        </w:rPr>
      </w:pPr>
      <w:r w:rsidRPr="00C76355">
        <w:rPr>
          <w:rFonts w:ascii="Times New Roman" w:hAnsi="Times New Roman" w:cs="Times New Roman"/>
          <w:sz w:val="24"/>
          <w:szCs w:val="24"/>
        </w:rPr>
        <w:t>2) решение об отказе в предоставлении услуги (форма приведена в Приложении № 3 к настоящему Административному регламенту).</w:t>
      </w:r>
    </w:p>
    <w:p w14:paraId="680CFDAA" w14:textId="5C2784E1" w:rsidR="008C5318" w:rsidRPr="008C5318" w:rsidRDefault="00B2094D" w:rsidP="00330B06">
      <w:pPr>
        <w:pStyle w:val="a9"/>
        <w:numPr>
          <w:ilvl w:val="2"/>
          <w:numId w:val="43"/>
        </w:numPr>
        <w:tabs>
          <w:tab w:val="left" w:pos="1134"/>
        </w:tabs>
        <w:ind w:left="0" w:right="-1" w:firstLine="709"/>
        <w:jc w:val="both"/>
        <w:rPr>
          <w:rFonts w:ascii="Times New Roman" w:hAnsi="Times New Roman"/>
          <w:sz w:val="24"/>
          <w:szCs w:val="24"/>
        </w:rPr>
      </w:pPr>
      <w:commentRangeStart w:id="13"/>
      <w:r w:rsidRPr="008C5318">
        <w:rPr>
          <w:rFonts w:ascii="Times New Roman" w:hAnsi="Times New Roman"/>
          <w:sz w:val="24"/>
          <w:szCs w:val="24"/>
        </w:rPr>
        <w:t xml:space="preserve">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w:t>
      </w:r>
      <w:r w:rsidR="004C12C7" w:rsidRPr="008C5318">
        <w:rPr>
          <w:rFonts w:ascii="Times New Roman" w:hAnsi="Times New Roman"/>
          <w:sz w:val="24"/>
          <w:szCs w:val="24"/>
        </w:rPr>
        <w:t>муниципальной</w:t>
      </w:r>
      <w:r w:rsidRPr="008C5318">
        <w:rPr>
          <w:rFonts w:ascii="Times New Roman" w:hAnsi="Times New Roman"/>
          <w:sz w:val="24"/>
          <w:szCs w:val="24"/>
        </w:rPr>
        <w:t xml:space="preserve"> </w:t>
      </w:r>
      <w:commentRangeStart w:id="14"/>
      <w:r w:rsidRPr="008C5318">
        <w:rPr>
          <w:rFonts w:ascii="Times New Roman" w:hAnsi="Times New Roman"/>
          <w:sz w:val="24"/>
          <w:szCs w:val="24"/>
        </w:rPr>
        <w:t>услуги</w:t>
      </w:r>
      <w:commentRangeEnd w:id="14"/>
      <w:r w:rsidR="00ED5DC9" w:rsidRPr="008C5318">
        <w:rPr>
          <w:rStyle w:val="afd"/>
          <w:rFonts w:ascii="Times New Roman" w:hAnsi="Times New Roman"/>
          <w:sz w:val="24"/>
          <w:szCs w:val="24"/>
        </w:rPr>
        <w:commentReference w:id="14"/>
      </w:r>
      <w:r w:rsidRPr="008C5318">
        <w:rPr>
          <w:rFonts w:ascii="Times New Roman" w:hAnsi="Times New Roman"/>
          <w:sz w:val="24"/>
          <w:szCs w:val="24"/>
        </w:rPr>
        <w:t xml:space="preserve"> должен быть внесен в реестр юридически значимых записей и выдан в виде выписки из реестра.</w:t>
      </w:r>
      <w:commentRangeEnd w:id="13"/>
      <w:r w:rsidR="008C5318">
        <w:rPr>
          <w:rStyle w:val="afd"/>
        </w:rPr>
        <w:commentReference w:id="13"/>
      </w:r>
    </w:p>
    <w:p w14:paraId="6932448D" w14:textId="392299FE" w:rsidR="00B2094D" w:rsidRPr="008C5318" w:rsidRDefault="00B2094D" w:rsidP="00330B06">
      <w:pPr>
        <w:pStyle w:val="a9"/>
        <w:numPr>
          <w:ilvl w:val="2"/>
          <w:numId w:val="43"/>
        </w:numPr>
        <w:tabs>
          <w:tab w:val="left" w:pos="1134"/>
        </w:tabs>
        <w:spacing w:after="0"/>
        <w:ind w:left="0" w:right="-1" w:firstLine="709"/>
        <w:jc w:val="both"/>
        <w:rPr>
          <w:rFonts w:ascii="Times New Roman" w:hAnsi="Times New Roman"/>
          <w:sz w:val="24"/>
          <w:szCs w:val="24"/>
        </w:rPr>
      </w:pPr>
      <w:r w:rsidRPr="008C5318">
        <w:rPr>
          <w:rFonts w:ascii="Times New Roman" w:hAnsi="Times New Roman"/>
          <w:sz w:val="24"/>
          <w:szCs w:val="24"/>
        </w:rPr>
        <w:t>Заявителю в качестве результата предоставления услуги обеспечивается по его выбору возможность получения:</w:t>
      </w:r>
    </w:p>
    <w:p w14:paraId="487CC52A" w14:textId="77777777" w:rsidR="00B2094D" w:rsidRPr="00EF5233" w:rsidRDefault="00B2094D" w:rsidP="008C5318">
      <w:pPr>
        <w:spacing w:line="276" w:lineRule="auto"/>
        <w:ind w:right="-1" w:firstLine="709"/>
        <w:jc w:val="both"/>
        <w:rPr>
          <w:sz w:val="24"/>
          <w:szCs w:val="24"/>
        </w:rPr>
      </w:pPr>
      <w:r w:rsidRPr="00EF5233">
        <w:rPr>
          <w:sz w:val="24"/>
          <w:szCs w:val="24"/>
        </w:rPr>
        <w:lastRenderedPageBreak/>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75A4C455" w14:textId="77777777" w:rsidR="00B2094D" w:rsidRPr="00EF5233" w:rsidRDefault="00B2094D" w:rsidP="008C5318">
      <w:pPr>
        <w:spacing w:line="276" w:lineRule="auto"/>
        <w:ind w:right="-1" w:firstLine="709"/>
        <w:jc w:val="both"/>
        <w:rPr>
          <w:sz w:val="24"/>
          <w:szCs w:val="24"/>
        </w:rPr>
      </w:pPr>
      <w:r w:rsidRPr="00EF5233">
        <w:rPr>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4D0CD62E" w14:textId="77777777" w:rsidR="00B2094D" w:rsidRPr="00EF5233" w:rsidRDefault="00B2094D" w:rsidP="008C5318">
      <w:pPr>
        <w:spacing w:after="240" w:line="276" w:lineRule="auto"/>
        <w:ind w:right="-1" w:firstLine="709"/>
        <w:jc w:val="both"/>
        <w:rPr>
          <w:sz w:val="24"/>
          <w:szCs w:val="24"/>
        </w:rPr>
      </w:pPr>
      <w:r w:rsidRPr="00EF5233">
        <w:rPr>
          <w:sz w:val="24"/>
          <w:szCs w:val="24"/>
        </w:rPr>
        <w:t>в) информации из государственных информационных систем в случаях, предусмотренных законодательством Российской Федерации.</w:t>
      </w:r>
    </w:p>
    <w:p w14:paraId="008192BC" w14:textId="6BAA422A" w:rsidR="00B2094D" w:rsidRPr="008C5318" w:rsidRDefault="00ED5DC9" w:rsidP="00330B06">
      <w:pPr>
        <w:pStyle w:val="4"/>
        <w:numPr>
          <w:ilvl w:val="1"/>
          <w:numId w:val="43"/>
        </w:numPr>
        <w:spacing w:after="240" w:line="276" w:lineRule="auto"/>
        <w:ind w:right="-1"/>
        <w:jc w:val="center"/>
        <w:rPr>
          <w:rFonts w:ascii="Times New Roman" w:hAnsi="Times New Roman" w:cs="Times New Roman"/>
          <w:b/>
          <w:i w:val="0"/>
          <w:color w:val="auto"/>
          <w:spacing w:val="2"/>
          <w:sz w:val="24"/>
          <w:szCs w:val="24"/>
        </w:rPr>
      </w:pPr>
      <w:r w:rsidRPr="008C5318">
        <w:rPr>
          <w:rFonts w:ascii="Times New Roman" w:hAnsi="Times New Roman" w:cs="Times New Roman"/>
          <w:b/>
          <w:i w:val="0"/>
          <w:color w:val="auto"/>
          <w:sz w:val="24"/>
          <w:szCs w:val="24"/>
        </w:rPr>
        <w:t>Срок предоставления</w:t>
      </w:r>
      <w:r w:rsidR="00B2094D" w:rsidRPr="008C5318">
        <w:rPr>
          <w:rFonts w:ascii="Times New Roman" w:hAnsi="Times New Roman" w:cs="Times New Roman"/>
          <w:b/>
          <w:i w:val="0"/>
          <w:color w:val="auto"/>
          <w:sz w:val="24"/>
          <w:szCs w:val="24"/>
        </w:rPr>
        <w:t xml:space="preserve"> услуги</w:t>
      </w:r>
    </w:p>
    <w:p w14:paraId="05E6D89E" w14:textId="13DDC2E0" w:rsidR="00B2094D" w:rsidRPr="004A241A" w:rsidRDefault="00B2094D" w:rsidP="008C5318">
      <w:pPr>
        <w:spacing w:after="240" w:line="276" w:lineRule="auto"/>
        <w:ind w:right="-1" w:firstLine="709"/>
        <w:jc w:val="both"/>
        <w:rPr>
          <w:sz w:val="24"/>
          <w:szCs w:val="24"/>
          <w:highlight w:val="yellow"/>
        </w:rPr>
      </w:pPr>
      <w:r w:rsidRPr="004A241A">
        <w:rPr>
          <w:sz w:val="24"/>
          <w:szCs w:val="24"/>
          <w:highlight w:val="yellow"/>
        </w:rPr>
        <w:t xml:space="preserve">2.4.1 Срок предоставления </w:t>
      </w:r>
      <w:r w:rsidR="004C12C7" w:rsidRPr="004A241A">
        <w:rPr>
          <w:sz w:val="24"/>
          <w:szCs w:val="24"/>
          <w:highlight w:val="yellow"/>
        </w:rPr>
        <w:t>муниципальной</w:t>
      </w:r>
      <w:r w:rsidR="00ED5DC9" w:rsidRPr="004A241A">
        <w:rPr>
          <w:sz w:val="24"/>
          <w:szCs w:val="24"/>
          <w:highlight w:val="yellow"/>
        </w:rPr>
        <w:t xml:space="preserve"> </w:t>
      </w:r>
      <w:r w:rsidR="00BF5200" w:rsidRPr="004A241A">
        <w:rPr>
          <w:sz w:val="24"/>
          <w:szCs w:val="24"/>
          <w:highlight w:val="yellow"/>
        </w:rPr>
        <w:t xml:space="preserve">услуги не может превышать </w:t>
      </w:r>
      <w:sdt>
        <w:sdtPr>
          <w:rPr>
            <w:i/>
            <w:sz w:val="24"/>
            <w:szCs w:val="24"/>
            <w:highlight w:val="yellow"/>
          </w:rPr>
          <w:id w:val="1307053370"/>
          <w:placeholder>
            <w:docPart w:val="DefaultPlaceholder_1081868574"/>
          </w:placeholder>
        </w:sdtPr>
        <w:sdtEndPr>
          <w:rPr>
            <w:i w:val="0"/>
          </w:rPr>
        </w:sdtEndPr>
        <w:sdtContent>
          <w:r w:rsidR="00FF5A51">
            <w:rPr>
              <w:i/>
              <w:sz w:val="24"/>
              <w:szCs w:val="24"/>
              <w:highlight w:val="yellow"/>
            </w:rPr>
            <w:t>47</w:t>
          </w:r>
          <w:r w:rsidR="00343271" w:rsidRPr="004A241A">
            <w:rPr>
              <w:i/>
              <w:sz w:val="24"/>
              <w:szCs w:val="24"/>
              <w:highlight w:val="yellow"/>
            </w:rPr>
            <w:t xml:space="preserve"> </w:t>
          </w:r>
        </w:sdtContent>
      </w:sdt>
      <w:r w:rsidRPr="004A241A">
        <w:rPr>
          <w:sz w:val="24"/>
          <w:szCs w:val="24"/>
          <w:highlight w:val="yellow"/>
        </w:rPr>
        <w:t>рабочих дней.</w:t>
      </w:r>
    </w:p>
    <w:p w14:paraId="5D5DE799" w14:textId="1D452A40" w:rsidR="00343271" w:rsidRPr="00EF5233" w:rsidRDefault="00343271" w:rsidP="008C5318">
      <w:pPr>
        <w:spacing w:after="240" w:line="276" w:lineRule="auto"/>
        <w:ind w:right="-1" w:firstLine="709"/>
        <w:jc w:val="both"/>
        <w:rPr>
          <w:spacing w:val="2"/>
          <w:sz w:val="24"/>
          <w:szCs w:val="24"/>
        </w:rPr>
      </w:pPr>
    </w:p>
    <w:p w14:paraId="0410E039" w14:textId="261514B7" w:rsidR="00B2094D" w:rsidRPr="008C5318" w:rsidRDefault="00B2094D" w:rsidP="00330B06">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8C5318">
        <w:rPr>
          <w:rFonts w:ascii="Times New Roman" w:hAnsi="Times New Roman" w:cs="Times New Roman"/>
          <w:b/>
          <w:i w:val="0"/>
          <w:color w:val="auto"/>
          <w:sz w:val="24"/>
          <w:szCs w:val="24"/>
        </w:rPr>
        <w:t>Перечень нормативных правовых актов, регулирующих отношения, возникающ</w:t>
      </w:r>
      <w:r w:rsidR="00ED5DC9" w:rsidRPr="008C5318">
        <w:rPr>
          <w:rFonts w:ascii="Times New Roman" w:hAnsi="Times New Roman" w:cs="Times New Roman"/>
          <w:b/>
          <w:i w:val="0"/>
          <w:color w:val="auto"/>
          <w:sz w:val="24"/>
          <w:szCs w:val="24"/>
        </w:rPr>
        <w:t xml:space="preserve">ие в связи с предоставлением </w:t>
      </w:r>
      <w:r w:rsidRPr="008C5318">
        <w:rPr>
          <w:rFonts w:ascii="Times New Roman" w:hAnsi="Times New Roman" w:cs="Times New Roman"/>
          <w:b/>
          <w:i w:val="0"/>
          <w:color w:val="auto"/>
          <w:sz w:val="24"/>
          <w:szCs w:val="24"/>
        </w:rPr>
        <w:t>услуги</w:t>
      </w:r>
    </w:p>
    <w:p w14:paraId="5EF9CC30" w14:textId="5498857A" w:rsidR="00B2094D" w:rsidRPr="00F407F0" w:rsidRDefault="00B2094D" w:rsidP="00330B06">
      <w:pPr>
        <w:pStyle w:val="a9"/>
        <w:numPr>
          <w:ilvl w:val="2"/>
          <w:numId w:val="43"/>
        </w:numPr>
        <w:spacing w:after="0"/>
        <w:ind w:right="-1"/>
        <w:jc w:val="both"/>
        <w:rPr>
          <w:rFonts w:ascii="Times New Roman" w:hAnsi="Times New Roman"/>
          <w:sz w:val="24"/>
          <w:szCs w:val="24"/>
          <w:lang w:eastAsia="en-US"/>
        </w:rPr>
      </w:pPr>
      <w:bookmarkStart w:id="15" w:name="п2_4"/>
      <w:r w:rsidRPr="00F407F0">
        <w:rPr>
          <w:rFonts w:ascii="Times New Roman" w:hAnsi="Times New Roman"/>
          <w:sz w:val="24"/>
          <w:szCs w:val="24"/>
        </w:rPr>
        <w:t xml:space="preserve">Нормативные правовые акты, регулирующие предоставление </w:t>
      </w:r>
      <w:r w:rsidR="004C12C7" w:rsidRPr="00F407F0">
        <w:rPr>
          <w:rFonts w:ascii="Times New Roman" w:hAnsi="Times New Roman"/>
          <w:sz w:val="24"/>
          <w:szCs w:val="24"/>
        </w:rPr>
        <w:t>муниципальной</w:t>
      </w:r>
      <w:r w:rsidR="00ED5DC9" w:rsidRPr="00F407F0">
        <w:rPr>
          <w:rFonts w:ascii="Times New Roman" w:hAnsi="Times New Roman"/>
          <w:sz w:val="24"/>
          <w:szCs w:val="24"/>
        </w:rPr>
        <w:t xml:space="preserve"> </w:t>
      </w:r>
      <w:commentRangeStart w:id="16"/>
      <w:r w:rsidRPr="00F407F0">
        <w:rPr>
          <w:rFonts w:ascii="Times New Roman" w:hAnsi="Times New Roman"/>
          <w:sz w:val="24"/>
          <w:szCs w:val="24"/>
        </w:rPr>
        <w:t>услуги</w:t>
      </w:r>
      <w:commentRangeEnd w:id="16"/>
      <w:r w:rsidR="00ED5DC9" w:rsidRPr="00F47840">
        <w:rPr>
          <w:rStyle w:val="afd"/>
          <w:rFonts w:ascii="Times New Roman" w:hAnsi="Times New Roman"/>
          <w:sz w:val="24"/>
          <w:szCs w:val="24"/>
        </w:rPr>
        <w:commentReference w:id="16"/>
      </w:r>
      <w:bookmarkEnd w:id="15"/>
      <w:r w:rsidRPr="00F407F0">
        <w:rPr>
          <w:rFonts w:ascii="Times New Roman" w:hAnsi="Times New Roman"/>
          <w:sz w:val="24"/>
          <w:szCs w:val="24"/>
        </w:rPr>
        <w:t>:</w:t>
      </w:r>
    </w:p>
    <w:p w14:paraId="301B4373" w14:textId="77777777" w:rsidR="00B2094D" w:rsidRPr="00B445DA" w:rsidRDefault="00B2094D" w:rsidP="00EF5233">
      <w:pPr>
        <w:shd w:val="clear" w:color="auto" w:fill="E7E6E6" w:themeFill="background2"/>
        <w:spacing w:line="276" w:lineRule="auto"/>
        <w:ind w:right="-1" w:firstLine="709"/>
        <w:jc w:val="both"/>
        <w:rPr>
          <w:sz w:val="24"/>
          <w:szCs w:val="24"/>
          <w:lang w:eastAsia="en-US"/>
        </w:rPr>
      </w:pPr>
      <w:r w:rsidRPr="00B445DA">
        <w:rPr>
          <w:spacing w:val="2"/>
          <w:sz w:val="24"/>
          <w:szCs w:val="24"/>
        </w:rPr>
        <w:t>- </w:t>
      </w:r>
      <w:hyperlink r:id="rId11" w:history="1">
        <w:r w:rsidRPr="00B445DA">
          <w:rPr>
            <w:spacing w:val="2"/>
            <w:sz w:val="24"/>
            <w:szCs w:val="24"/>
          </w:rPr>
          <w:t>Конституция Российской Федерации</w:t>
        </w:r>
      </w:hyperlink>
      <w:r w:rsidRPr="00B445DA">
        <w:rPr>
          <w:spacing w:val="2"/>
          <w:sz w:val="24"/>
          <w:szCs w:val="24"/>
        </w:rPr>
        <w:t>;</w:t>
      </w:r>
    </w:p>
    <w:p w14:paraId="20F76FD7" w14:textId="77777777" w:rsidR="00B2094D" w:rsidRPr="00B445DA" w:rsidRDefault="00B2094D" w:rsidP="00EF5233">
      <w:pPr>
        <w:shd w:val="clear" w:color="auto" w:fill="E7E6E6" w:themeFill="background2"/>
        <w:spacing w:line="276" w:lineRule="auto"/>
        <w:ind w:right="-1" w:firstLine="709"/>
        <w:jc w:val="both"/>
        <w:textAlignment w:val="baseline"/>
        <w:rPr>
          <w:spacing w:val="2"/>
          <w:sz w:val="24"/>
          <w:szCs w:val="24"/>
        </w:rPr>
      </w:pPr>
      <w:r w:rsidRPr="00B445DA">
        <w:rPr>
          <w:spacing w:val="2"/>
          <w:sz w:val="24"/>
          <w:szCs w:val="24"/>
        </w:rPr>
        <w:t>- </w:t>
      </w:r>
      <w:hyperlink r:id="rId12" w:history="1">
        <w:r w:rsidRPr="00B445DA">
          <w:rPr>
            <w:spacing w:val="2"/>
            <w:sz w:val="24"/>
            <w:szCs w:val="24"/>
          </w:rPr>
          <w:t>Федеральный закон от 06.10.2003 N 131-ФЗ "Об общих принципах организации местного самоуправления в Российской Федерации"</w:t>
        </w:r>
      </w:hyperlink>
      <w:r w:rsidRPr="00B445DA">
        <w:rPr>
          <w:spacing w:val="2"/>
          <w:sz w:val="24"/>
          <w:szCs w:val="24"/>
        </w:rPr>
        <w:t>;</w:t>
      </w:r>
    </w:p>
    <w:p w14:paraId="4F8A5582" w14:textId="77777777" w:rsidR="00B2094D" w:rsidRPr="00B445DA" w:rsidRDefault="00B2094D" w:rsidP="00EF5233">
      <w:pPr>
        <w:shd w:val="clear" w:color="auto" w:fill="E7E6E6" w:themeFill="background2"/>
        <w:spacing w:line="276" w:lineRule="auto"/>
        <w:ind w:right="-1" w:firstLine="709"/>
        <w:jc w:val="both"/>
        <w:textAlignment w:val="baseline"/>
        <w:rPr>
          <w:spacing w:val="2"/>
          <w:sz w:val="24"/>
          <w:szCs w:val="24"/>
        </w:rPr>
      </w:pPr>
      <w:r w:rsidRPr="00B445DA">
        <w:rPr>
          <w:spacing w:val="2"/>
          <w:sz w:val="24"/>
          <w:szCs w:val="24"/>
        </w:rPr>
        <w:t>- </w:t>
      </w:r>
      <w:hyperlink r:id="rId13" w:history="1">
        <w:r w:rsidRPr="00B445DA">
          <w:rPr>
            <w:spacing w:val="2"/>
            <w:sz w:val="24"/>
            <w:szCs w:val="24"/>
          </w:rPr>
          <w:t>Федеральный закон от 09.02.2009 N 8-ФЗ "Об обеспечении доступа к информации о деятельности государственных органов и органов местного самоуправления"</w:t>
        </w:r>
      </w:hyperlink>
      <w:r w:rsidRPr="00B445DA">
        <w:rPr>
          <w:spacing w:val="2"/>
          <w:sz w:val="24"/>
          <w:szCs w:val="24"/>
        </w:rPr>
        <w:t>;</w:t>
      </w:r>
    </w:p>
    <w:p w14:paraId="08FF443B" w14:textId="77777777" w:rsidR="00B2094D" w:rsidRPr="00B445DA" w:rsidRDefault="00B2094D" w:rsidP="00EF5233">
      <w:pPr>
        <w:shd w:val="clear" w:color="auto" w:fill="E7E6E6" w:themeFill="background2"/>
        <w:spacing w:line="276" w:lineRule="auto"/>
        <w:ind w:right="-1" w:firstLine="709"/>
        <w:jc w:val="both"/>
        <w:textAlignment w:val="baseline"/>
        <w:rPr>
          <w:spacing w:val="2"/>
          <w:sz w:val="24"/>
          <w:szCs w:val="24"/>
        </w:rPr>
      </w:pPr>
      <w:r w:rsidRPr="00B445DA">
        <w:rPr>
          <w:spacing w:val="2"/>
          <w:sz w:val="24"/>
          <w:szCs w:val="24"/>
        </w:rPr>
        <w:t>- </w:t>
      </w:r>
      <w:hyperlink r:id="rId14" w:history="1">
        <w:r w:rsidRPr="00B445DA">
          <w:rPr>
            <w:spacing w:val="2"/>
            <w:sz w:val="24"/>
            <w:szCs w:val="24"/>
          </w:rPr>
          <w:t>Федеральный закон от 27.07.2010 N 210-ФЗ "Об организации предоставления государственных и муниципальных услуг"</w:t>
        </w:r>
      </w:hyperlink>
      <w:r w:rsidRPr="00B445DA">
        <w:rPr>
          <w:spacing w:val="2"/>
          <w:sz w:val="24"/>
          <w:szCs w:val="24"/>
        </w:rPr>
        <w:t>;</w:t>
      </w:r>
    </w:p>
    <w:p w14:paraId="43E94368" w14:textId="77777777" w:rsidR="00B2094D" w:rsidRPr="00B445DA" w:rsidRDefault="00B2094D" w:rsidP="00EF5233">
      <w:pPr>
        <w:shd w:val="clear" w:color="auto" w:fill="E7E6E6" w:themeFill="background2"/>
        <w:spacing w:line="276" w:lineRule="auto"/>
        <w:ind w:right="-1" w:firstLine="709"/>
        <w:jc w:val="both"/>
        <w:textAlignment w:val="baseline"/>
        <w:rPr>
          <w:spacing w:val="2"/>
          <w:sz w:val="24"/>
          <w:szCs w:val="24"/>
        </w:rPr>
      </w:pPr>
      <w:r w:rsidRPr="00B445DA">
        <w:rPr>
          <w:spacing w:val="2"/>
          <w:sz w:val="24"/>
          <w:szCs w:val="24"/>
        </w:rPr>
        <w:t>- </w:t>
      </w:r>
      <w:hyperlink r:id="rId15" w:history="1">
        <w:r w:rsidRPr="00B445DA">
          <w:rPr>
            <w:spacing w:val="2"/>
            <w:sz w:val="24"/>
            <w:szCs w:val="24"/>
          </w:rPr>
          <w:t>Федеральный закон от 06.04.2011 N 63-ФЗ "Об электронной подписи"</w:t>
        </w:r>
      </w:hyperlink>
      <w:r w:rsidRPr="00B445DA">
        <w:rPr>
          <w:spacing w:val="2"/>
          <w:sz w:val="24"/>
          <w:szCs w:val="24"/>
        </w:rPr>
        <w:t>;</w:t>
      </w:r>
    </w:p>
    <w:p w14:paraId="66CBBA8E" w14:textId="77777777" w:rsidR="00B2094D" w:rsidRPr="00B445DA" w:rsidRDefault="00B2094D" w:rsidP="00EF5233">
      <w:pPr>
        <w:shd w:val="clear" w:color="auto" w:fill="E7E6E6" w:themeFill="background2"/>
        <w:spacing w:line="276" w:lineRule="auto"/>
        <w:ind w:right="-1" w:firstLine="709"/>
        <w:jc w:val="both"/>
        <w:textAlignment w:val="baseline"/>
        <w:rPr>
          <w:spacing w:val="2"/>
          <w:sz w:val="24"/>
          <w:szCs w:val="24"/>
        </w:rPr>
      </w:pPr>
      <w:r w:rsidRPr="00B445DA">
        <w:rPr>
          <w:spacing w:val="2"/>
          <w:sz w:val="24"/>
          <w:szCs w:val="24"/>
        </w:rPr>
        <w:t>- </w:t>
      </w:r>
      <w:hyperlink r:id="rId16" w:history="1">
        <w:r w:rsidRPr="00B445DA">
          <w:rPr>
            <w:spacing w:val="2"/>
            <w:sz w:val="24"/>
            <w:szCs w:val="24"/>
          </w:rPr>
          <w:t>Постановление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hyperlink>
      <w:r w:rsidRPr="00B445DA">
        <w:rPr>
          <w:spacing w:val="2"/>
          <w:sz w:val="24"/>
          <w:szCs w:val="24"/>
        </w:rPr>
        <w:t>;</w:t>
      </w:r>
    </w:p>
    <w:p w14:paraId="30C0C842" w14:textId="77777777" w:rsidR="00B2094D" w:rsidRPr="00B445DA" w:rsidRDefault="00B2094D" w:rsidP="00EF5233">
      <w:pPr>
        <w:shd w:val="clear" w:color="auto" w:fill="E7E6E6" w:themeFill="background2"/>
        <w:spacing w:line="276" w:lineRule="auto"/>
        <w:ind w:right="-1" w:firstLine="709"/>
        <w:jc w:val="both"/>
        <w:textAlignment w:val="baseline"/>
        <w:rPr>
          <w:sz w:val="24"/>
          <w:szCs w:val="24"/>
        </w:rPr>
      </w:pPr>
      <w:r w:rsidRPr="00B445DA">
        <w:rPr>
          <w:spacing w:val="2"/>
          <w:sz w:val="24"/>
          <w:szCs w:val="24"/>
        </w:rPr>
        <w:t>-</w:t>
      </w:r>
      <w:r w:rsidRPr="00B445DA">
        <w:rPr>
          <w:sz w:val="24"/>
          <w:szCs w:val="24"/>
        </w:rP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ECF4A50" w14:textId="77777777" w:rsidR="00B2094D" w:rsidRPr="00B445DA" w:rsidRDefault="00B2094D" w:rsidP="00EF5233">
      <w:pPr>
        <w:shd w:val="clear" w:color="auto" w:fill="E7E6E6" w:themeFill="background2"/>
        <w:spacing w:line="276" w:lineRule="auto"/>
        <w:ind w:right="-1" w:firstLine="709"/>
        <w:jc w:val="both"/>
        <w:textAlignment w:val="baseline"/>
        <w:rPr>
          <w:sz w:val="24"/>
          <w:szCs w:val="24"/>
        </w:rPr>
      </w:pPr>
      <w:r w:rsidRPr="00B445DA">
        <w:rPr>
          <w:sz w:val="24"/>
          <w:szCs w:val="24"/>
        </w:rPr>
        <w:t>- 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14:paraId="2162E410" w14:textId="77777777" w:rsidR="00B2094D" w:rsidRPr="00B445DA" w:rsidRDefault="00B2094D" w:rsidP="00EF5233">
      <w:pPr>
        <w:pStyle w:val="a9"/>
        <w:widowControl w:val="0"/>
        <w:numPr>
          <w:ilvl w:val="0"/>
          <w:numId w:val="1"/>
        </w:numPr>
        <w:shd w:val="clear" w:color="auto" w:fill="E7E6E6" w:themeFill="background2"/>
        <w:tabs>
          <w:tab w:val="left" w:pos="1276"/>
        </w:tabs>
        <w:autoSpaceDE w:val="0"/>
        <w:autoSpaceDN w:val="0"/>
        <w:adjustRightInd w:val="0"/>
        <w:spacing w:after="0"/>
        <w:ind w:left="0" w:right="-1" w:firstLine="709"/>
        <w:jc w:val="both"/>
        <w:rPr>
          <w:rFonts w:ascii="Times New Roman" w:hAnsi="Times New Roman"/>
          <w:sz w:val="24"/>
          <w:szCs w:val="24"/>
        </w:rPr>
      </w:pPr>
      <w:r w:rsidRPr="00B445DA">
        <w:rPr>
          <w:rFonts w:ascii="Times New Roman" w:hAnsi="Times New Roman"/>
          <w:sz w:val="24"/>
          <w:szCs w:val="24"/>
          <w:lang w:eastAsia="en-US"/>
        </w:rPr>
        <w:t>Постановление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69D3FD2C" w14:textId="77777777" w:rsidR="00B2094D" w:rsidRPr="00B445DA" w:rsidRDefault="00B2094D" w:rsidP="00EF5233">
      <w:pPr>
        <w:pStyle w:val="a9"/>
        <w:widowControl w:val="0"/>
        <w:numPr>
          <w:ilvl w:val="0"/>
          <w:numId w:val="1"/>
        </w:numPr>
        <w:shd w:val="clear" w:color="auto" w:fill="E7E6E6" w:themeFill="background2"/>
        <w:tabs>
          <w:tab w:val="left" w:pos="1276"/>
        </w:tabs>
        <w:autoSpaceDE w:val="0"/>
        <w:autoSpaceDN w:val="0"/>
        <w:adjustRightInd w:val="0"/>
        <w:spacing w:after="0"/>
        <w:ind w:left="0" w:right="-1" w:firstLine="709"/>
        <w:jc w:val="both"/>
        <w:rPr>
          <w:rFonts w:ascii="Times New Roman" w:hAnsi="Times New Roman"/>
          <w:sz w:val="24"/>
          <w:szCs w:val="24"/>
        </w:rPr>
      </w:pPr>
      <w:r w:rsidRPr="00B445DA">
        <w:rPr>
          <w:rFonts w:ascii="Times New Roman" w:hAnsi="Times New Roman"/>
          <w:sz w:val="24"/>
          <w:szCs w:val="24"/>
          <w:lang w:eastAsia="en-US"/>
        </w:rPr>
        <w:t xml:space="preserve">Приказ Минкомсвязи России от 13 апреля 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w:t>
      </w:r>
      <w:r w:rsidRPr="00B445DA">
        <w:rPr>
          <w:rFonts w:ascii="Times New Roman" w:hAnsi="Times New Roman"/>
          <w:sz w:val="24"/>
          <w:szCs w:val="24"/>
          <w:lang w:eastAsia="en-US"/>
        </w:rPr>
        <w:lastRenderedPageBreak/>
        <w:t>информационных систем, используемых для предоставления государственных и муниципальных услуг в электронной форме»;</w:t>
      </w:r>
    </w:p>
    <w:p w14:paraId="04A46624" w14:textId="77777777" w:rsidR="00B2094D" w:rsidRPr="00B445DA" w:rsidRDefault="00B2094D" w:rsidP="00EF5233">
      <w:pPr>
        <w:pStyle w:val="a9"/>
        <w:widowControl w:val="0"/>
        <w:numPr>
          <w:ilvl w:val="0"/>
          <w:numId w:val="1"/>
        </w:numPr>
        <w:shd w:val="clear" w:color="auto" w:fill="E7E6E6" w:themeFill="background2"/>
        <w:tabs>
          <w:tab w:val="left" w:pos="1276"/>
        </w:tabs>
        <w:ind w:left="0" w:right="-1" w:firstLine="709"/>
        <w:jc w:val="both"/>
        <w:rPr>
          <w:rFonts w:ascii="Times New Roman" w:hAnsi="Times New Roman"/>
          <w:sz w:val="24"/>
          <w:szCs w:val="24"/>
          <w:lang w:eastAsia="en-US"/>
        </w:rPr>
      </w:pPr>
      <w:r w:rsidRPr="00B445DA">
        <w:rPr>
          <w:rFonts w:ascii="Times New Roman" w:hAnsi="Times New Roman"/>
          <w:sz w:val="24"/>
          <w:szCs w:val="24"/>
          <w:lang w:eastAsia="en-US"/>
        </w:rPr>
        <w:t>Указ Президента Республики Саха (Якутия) от 16 марта 2011 г. № 529 «Об утверждении Порядка разработки и утверждения административного регламента предоставления государственной услуги»;</w:t>
      </w:r>
    </w:p>
    <w:p w14:paraId="186A49AE" w14:textId="77777777" w:rsidR="0079362D" w:rsidRPr="00B445DA" w:rsidRDefault="0079362D" w:rsidP="0079362D">
      <w:pPr>
        <w:pStyle w:val="a9"/>
        <w:widowControl w:val="0"/>
        <w:tabs>
          <w:tab w:val="left" w:pos="1276"/>
        </w:tabs>
        <w:autoSpaceDE w:val="0"/>
        <w:autoSpaceDN w:val="0"/>
        <w:adjustRightInd w:val="0"/>
        <w:ind w:left="0" w:right="-1" w:firstLine="709"/>
        <w:jc w:val="both"/>
        <w:rPr>
          <w:rFonts w:ascii="Times New Roman" w:hAnsi="Times New Roman"/>
          <w:sz w:val="24"/>
        </w:rPr>
      </w:pPr>
      <w:r w:rsidRPr="00B445DA">
        <w:rPr>
          <w:rFonts w:ascii="Times New Roman" w:hAnsi="Times New Roman"/>
          <w:sz w:val="24"/>
        </w:rPr>
        <w:t xml:space="preserve">− Градостроительный кодекс Российской Федерации; </w:t>
      </w:r>
    </w:p>
    <w:p w14:paraId="595FB871" w14:textId="77777777" w:rsidR="00FF5A51" w:rsidRPr="00B445DA" w:rsidRDefault="00FF5A51" w:rsidP="00FF5A51">
      <w:pPr>
        <w:pStyle w:val="a9"/>
        <w:widowControl w:val="0"/>
        <w:tabs>
          <w:tab w:val="left" w:pos="1276"/>
        </w:tabs>
        <w:autoSpaceDE w:val="0"/>
        <w:autoSpaceDN w:val="0"/>
        <w:adjustRightInd w:val="0"/>
        <w:ind w:left="0" w:right="-1" w:firstLine="709"/>
        <w:jc w:val="both"/>
        <w:rPr>
          <w:rFonts w:ascii="Times New Roman" w:hAnsi="Times New Roman"/>
          <w:sz w:val="24"/>
          <w:szCs w:val="24"/>
        </w:rPr>
      </w:pPr>
      <w:r w:rsidRPr="00B445DA">
        <w:rPr>
          <w:rFonts w:ascii="Times New Roman" w:hAnsi="Times New Roman"/>
          <w:sz w:val="24"/>
          <w:szCs w:val="24"/>
        </w:rPr>
        <w:t xml:space="preserve">− Земельный кодекс Российской Федерации; </w:t>
      </w:r>
    </w:p>
    <w:p w14:paraId="6CBEE9F2" w14:textId="1E9F5186" w:rsidR="00FF5A51" w:rsidRPr="00B445DA" w:rsidRDefault="00FF5A51" w:rsidP="00FF5A51">
      <w:pPr>
        <w:pStyle w:val="a9"/>
        <w:widowControl w:val="0"/>
        <w:tabs>
          <w:tab w:val="left" w:pos="1276"/>
        </w:tabs>
        <w:autoSpaceDE w:val="0"/>
        <w:autoSpaceDN w:val="0"/>
        <w:adjustRightInd w:val="0"/>
        <w:ind w:left="0" w:right="-1" w:firstLine="709"/>
        <w:jc w:val="both"/>
        <w:rPr>
          <w:rFonts w:ascii="Times New Roman" w:hAnsi="Times New Roman"/>
          <w:sz w:val="24"/>
          <w:szCs w:val="24"/>
        </w:rPr>
      </w:pPr>
      <w:r w:rsidRPr="00B445DA">
        <w:rPr>
          <w:rFonts w:ascii="Times New Roman" w:hAnsi="Times New Roman"/>
          <w:sz w:val="24"/>
          <w:szCs w:val="24"/>
        </w:rPr>
        <w:t>− Приказ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w:t>
      </w:r>
    </w:p>
    <w:p w14:paraId="31EF2ECC" w14:textId="7321D961" w:rsidR="00B2094D" w:rsidRPr="00B445DA" w:rsidRDefault="00B2094D" w:rsidP="00330B06">
      <w:pPr>
        <w:pStyle w:val="a9"/>
        <w:widowControl w:val="0"/>
        <w:numPr>
          <w:ilvl w:val="2"/>
          <w:numId w:val="43"/>
        </w:numPr>
        <w:tabs>
          <w:tab w:val="left" w:pos="1276"/>
        </w:tabs>
        <w:autoSpaceDE w:val="0"/>
        <w:autoSpaceDN w:val="0"/>
        <w:adjustRightInd w:val="0"/>
        <w:ind w:left="0" w:right="-1" w:firstLine="709"/>
        <w:jc w:val="both"/>
        <w:rPr>
          <w:rFonts w:ascii="Times New Roman" w:hAnsi="Times New Roman"/>
          <w:sz w:val="24"/>
          <w:szCs w:val="24"/>
        </w:rPr>
      </w:pPr>
      <w:r w:rsidRPr="00B445DA">
        <w:rPr>
          <w:rFonts w:ascii="Times New Roman" w:hAnsi="Times New Roman"/>
          <w:sz w:val="24"/>
          <w:szCs w:val="24"/>
        </w:rPr>
        <w:t xml:space="preserve">Ответственным за размещение в сети «Интернет» и в Реестре государственных и муниципальных услуг (функций) Республики Саха (Якутия) административного регламента является </w:t>
      </w:r>
      <w:r w:rsidR="00273C7E" w:rsidRPr="00B445DA">
        <w:rPr>
          <w:rFonts w:ascii="Times New Roman" w:hAnsi="Times New Roman"/>
          <w:sz w:val="24"/>
          <w:szCs w:val="24"/>
        </w:rPr>
        <w:t>Администрация</w:t>
      </w:r>
      <w:r w:rsidRPr="00B445DA">
        <w:rPr>
          <w:rFonts w:ascii="Times New Roman" w:hAnsi="Times New Roman"/>
          <w:sz w:val="24"/>
          <w:szCs w:val="24"/>
        </w:rPr>
        <w:t>.</w:t>
      </w:r>
    </w:p>
    <w:p w14:paraId="3FE31908" w14:textId="6E0212FA" w:rsidR="00B2094D" w:rsidRPr="00B445DA" w:rsidRDefault="00B2094D" w:rsidP="00330B06">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B445DA">
        <w:rPr>
          <w:rFonts w:ascii="Times New Roman" w:hAnsi="Times New Roman" w:cs="Times New Roman"/>
          <w:b/>
          <w:i w:val="0"/>
          <w:color w:val="auto"/>
          <w:sz w:val="24"/>
          <w:szCs w:val="24"/>
        </w:rPr>
        <w:t xml:space="preserve">Исчерпывающий перечень документов, </w:t>
      </w:r>
      <w:r w:rsidR="00ED5DC9" w:rsidRPr="00B445DA">
        <w:rPr>
          <w:rFonts w:ascii="Times New Roman" w:hAnsi="Times New Roman" w:cs="Times New Roman"/>
          <w:b/>
          <w:i w:val="0"/>
          <w:color w:val="auto"/>
          <w:sz w:val="24"/>
          <w:szCs w:val="24"/>
        </w:rPr>
        <w:t xml:space="preserve">необходимых для предоставления </w:t>
      </w:r>
      <w:r w:rsidRPr="00B445DA">
        <w:rPr>
          <w:rFonts w:ascii="Times New Roman" w:hAnsi="Times New Roman" w:cs="Times New Roman"/>
          <w:b/>
          <w:i w:val="0"/>
          <w:color w:val="auto"/>
          <w:sz w:val="24"/>
          <w:szCs w:val="24"/>
        </w:rPr>
        <w:t>услуги, подлежащих представлению заявителем самостоятельно</w:t>
      </w:r>
    </w:p>
    <w:p w14:paraId="542B2205" w14:textId="099E4121" w:rsidR="001E6A12" w:rsidRPr="00B445DA" w:rsidRDefault="001E6A12" w:rsidP="001E6A12">
      <w:pPr>
        <w:pStyle w:val="ConsPlusNormal"/>
        <w:numPr>
          <w:ilvl w:val="0"/>
          <w:numId w:val="42"/>
        </w:numPr>
        <w:ind w:left="0" w:firstLine="709"/>
        <w:jc w:val="both"/>
        <w:rPr>
          <w:rFonts w:ascii="Times New Roman" w:hAnsi="Times New Roman" w:cs="Times New Roman"/>
          <w:sz w:val="24"/>
          <w:szCs w:val="24"/>
        </w:rPr>
      </w:pPr>
      <w:r w:rsidRPr="00B445DA">
        <w:rPr>
          <w:rFonts w:ascii="Times New Roman" w:hAnsi="Times New Roman"/>
          <w:sz w:val="24"/>
          <w:szCs w:val="24"/>
        </w:rPr>
        <w:t xml:space="preserve"> Муниципальная услуга предоставляется при </w:t>
      </w:r>
      <w:r w:rsidRPr="00B445DA">
        <w:rPr>
          <w:rFonts w:ascii="Times New Roman" w:hAnsi="Times New Roman" w:cs="Times New Roman"/>
          <w:sz w:val="24"/>
          <w:szCs w:val="24"/>
        </w:rPr>
        <w:t>заявления о выдаче разрешения на условно разрешенный вид использования земельного участка или объекта капитального строительства.</w:t>
      </w:r>
    </w:p>
    <w:p w14:paraId="29D0367A" w14:textId="51CDCE8D" w:rsidR="002C65DD" w:rsidRPr="00B445DA" w:rsidRDefault="00457DB0" w:rsidP="001E6A12">
      <w:pPr>
        <w:pStyle w:val="a9"/>
        <w:numPr>
          <w:ilvl w:val="0"/>
          <w:numId w:val="42"/>
        </w:numPr>
        <w:ind w:left="0" w:right="-1" w:firstLine="709"/>
        <w:jc w:val="both"/>
        <w:rPr>
          <w:rFonts w:ascii="Times New Roman" w:hAnsi="Times New Roman"/>
          <w:sz w:val="24"/>
          <w:szCs w:val="24"/>
        </w:rPr>
      </w:pPr>
      <w:r w:rsidRPr="00B445DA">
        <w:rPr>
          <w:rFonts w:ascii="Times New Roman" w:hAnsi="Times New Roman"/>
          <w:sz w:val="24"/>
          <w:szCs w:val="24"/>
        </w:rPr>
        <w:t>Заявление оформляется на бланке формы, установленной в приложении № 1 к настоящему административному регламенту.</w:t>
      </w:r>
    </w:p>
    <w:p w14:paraId="3B16FB06" w14:textId="082E8CD9" w:rsidR="001B693B" w:rsidRPr="00B445DA" w:rsidRDefault="001B693B" w:rsidP="00C4103E">
      <w:pPr>
        <w:pStyle w:val="a9"/>
        <w:numPr>
          <w:ilvl w:val="0"/>
          <w:numId w:val="42"/>
        </w:numPr>
        <w:tabs>
          <w:tab w:val="left" w:pos="1134"/>
        </w:tabs>
        <w:ind w:left="0" w:right="-1" w:firstLine="709"/>
        <w:jc w:val="both"/>
        <w:rPr>
          <w:rFonts w:ascii="Times New Roman" w:eastAsia="Calibri" w:hAnsi="Times New Roman"/>
          <w:sz w:val="24"/>
          <w:szCs w:val="24"/>
        </w:rPr>
      </w:pPr>
      <w:r w:rsidRPr="00B445DA">
        <w:rPr>
          <w:rFonts w:ascii="Times New Roman" w:eastAsia="Calibri" w:hAnsi="Times New Roman"/>
          <w:sz w:val="24"/>
          <w:szCs w:val="24"/>
        </w:rPr>
        <w:t>З</w:t>
      </w:r>
      <w:r w:rsidR="002840CB" w:rsidRPr="00B445DA">
        <w:rPr>
          <w:rFonts w:ascii="Times New Roman" w:eastAsia="Calibri" w:hAnsi="Times New Roman"/>
          <w:sz w:val="24"/>
          <w:szCs w:val="24"/>
        </w:rPr>
        <w:t>аявления заполняю</w:t>
      </w:r>
      <w:r w:rsidRPr="00B445DA">
        <w:rPr>
          <w:rFonts w:ascii="Times New Roman" w:eastAsia="Calibri" w:hAnsi="Times New Roman"/>
          <w:sz w:val="24"/>
          <w:szCs w:val="24"/>
        </w:rPr>
        <w:t>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14:paraId="64E547D4" w14:textId="0E35BD59" w:rsidR="00457DB0" w:rsidRPr="00B445DA" w:rsidRDefault="00457DB0" w:rsidP="00457DB0">
      <w:pPr>
        <w:pStyle w:val="a9"/>
        <w:numPr>
          <w:ilvl w:val="0"/>
          <w:numId w:val="42"/>
        </w:numPr>
        <w:ind w:left="0" w:right="-1" w:firstLine="709"/>
        <w:jc w:val="both"/>
        <w:rPr>
          <w:rFonts w:ascii="Times New Roman" w:eastAsia="Calibri" w:hAnsi="Times New Roman"/>
          <w:sz w:val="32"/>
          <w:szCs w:val="24"/>
        </w:rPr>
      </w:pPr>
      <w:r w:rsidRPr="00B445DA">
        <w:rPr>
          <w:rFonts w:ascii="Times New Roman" w:hAnsi="Times New Roman"/>
          <w:sz w:val="24"/>
        </w:rPr>
        <w:t xml:space="preserve">Перечень документов, обязательных для предоставления заявителем: </w:t>
      </w:r>
    </w:p>
    <w:p w14:paraId="24E597D5" w14:textId="77777777" w:rsidR="001E6A12" w:rsidRPr="00B445DA" w:rsidRDefault="001E6A12" w:rsidP="001E6A12">
      <w:pPr>
        <w:pStyle w:val="a9"/>
        <w:ind w:left="0" w:right="-1" w:firstLine="709"/>
        <w:jc w:val="both"/>
        <w:rPr>
          <w:rFonts w:ascii="Times New Roman" w:hAnsi="Times New Roman"/>
          <w:sz w:val="24"/>
          <w:szCs w:val="24"/>
        </w:rPr>
      </w:pPr>
      <w:r w:rsidRPr="00B445DA">
        <w:rPr>
          <w:rFonts w:ascii="Times New Roman" w:hAnsi="Times New Roman"/>
          <w:sz w:val="24"/>
          <w:szCs w:val="24"/>
        </w:rPr>
        <w:t xml:space="preserve">1) документ, подтверждающий полномочия представителя заявителя, в случае обращения за предоставлением услуги представителя заявителя; </w:t>
      </w:r>
    </w:p>
    <w:p w14:paraId="3BC39629" w14:textId="77777777" w:rsidR="001E6A12" w:rsidRPr="00B445DA" w:rsidRDefault="001E6A12" w:rsidP="001E6A12">
      <w:pPr>
        <w:pStyle w:val="a9"/>
        <w:ind w:left="0" w:right="-1" w:firstLine="709"/>
        <w:jc w:val="both"/>
        <w:rPr>
          <w:rFonts w:ascii="Times New Roman" w:hAnsi="Times New Roman"/>
          <w:sz w:val="24"/>
          <w:szCs w:val="24"/>
        </w:rPr>
      </w:pPr>
      <w:r w:rsidRPr="00B445DA">
        <w:rPr>
          <w:rFonts w:ascii="Times New Roman" w:hAnsi="Times New Roman"/>
          <w:sz w:val="24"/>
          <w:szCs w:val="24"/>
        </w:rPr>
        <w:t xml:space="preserve">2) правоустанавливающий документ на земельный участок, права на который не зарегистрированы в Едином государственном реестре недвижимости; </w:t>
      </w:r>
    </w:p>
    <w:p w14:paraId="009EB820" w14:textId="77777777" w:rsidR="001E6A12" w:rsidRPr="00B445DA" w:rsidRDefault="001E6A12" w:rsidP="001E6A12">
      <w:pPr>
        <w:pStyle w:val="a9"/>
        <w:ind w:left="0" w:right="-1" w:firstLine="709"/>
        <w:jc w:val="both"/>
        <w:rPr>
          <w:rFonts w:ascii="Times New Roman" w:hAnsi="Times New Roman"/>
          <w:sz w:val="24"/>
          <w:szCs w:val="24"/>
        </w:rPr>
      </w:pPr>
      <w:r w:rsidRPr="00B445DA">
        <w:rPr>
          <w:rFonts w:ascii="Times New Roman" w:hAnsi="Times New Roman"/>
          <w:sz w:val="24"/>
          <w:szCs w:val="24"/>
        </w:rPr>
        <w:t xml:space="preserve">3) правоустанавливающий документ на объекты капитального строительства, права на который не зарегистрированы в Едином государственном реестре недвижимости; </w:t>
      </w:r>
    </w:p>
    <w:p w14:paraId="7CADC740" w14:textId="20364551" w:rsidR="001E6A12" w:rsidRPr="00B445DA" w:rsidRDefault="001E6A12" w:rsidP="001E6A12">
      <w:pPr>
        <w:pStyle w:val="a9"/>
        <w:ind w:left="0" w:right="-1" w:firstLine="709"/>
        <w:jc w:val="both"/>
        <w:rPr>
          <w:rFonts w:ascii="Times New Roman" w:hAnsi="Times New Roman"/>
          <w:sz w:val="24"/>
          <w:szCs w:val="24"/>
        </w:rPr>
      </w:pPr>
      <w:r w:rsidRPr="00B445DA">
        <w:rPr>
          <w:rFonts w:ascii="Times New Roman" w:hAnsi="Times New Roman"/>
          <w:sz w:val="24"/>
          <w:szCs w:val="24"/>
        </w:rPr>
        <w:t xml:space="preserve">4) согласие всех правообладателей земельного участка, в отношении которого запрашивается разрешения на условно разрешенный вид использования земельного участка или объекта капитального строительства; </w:t>
      </w:r>
    </w:p>
    <w:p w14:paraId="286E9B4F" w14:textId="7D632E19" w:rsidR="001E6A12" w:rsidRPr="00B445DA" w:rsidRDefault="001E6A12" w:rsidP="001E6A12">
      <w:pPr>
        <w:pStyle w:val="a9"/>
        <w:ind w:left="0" w:right="-1" w:firstLine="709"/>
        <w:jc w:val="both"/>
        <w:rPr>
          <w:rFonts w:ascii="Times New Roman" w:eastAsia="Calibri" w:hAnsi="Times New Roman"/>
          <w:sz w:val="24"/>
          <w:szCs w:val="24"/>
        </w:rPr>
      </w:pPr>
      <w:r w:rsidRPr="00B445DA">
        <w:rPr>
          <w:rFonts w:ascii="Times New Roman" w:hAnsi="Times New Roman"/>
          <w:sz w:val="24"/>
          <w:szCs w:val="24"/>
        </w:rPr>
        <w:t>5) согласие всех правообладателей объекта капитального строительства, в отношении которого запрашивается разрешения на условно разрешенный вид использования земельного участка или объекта капитального строительства.</w:t>
      </w:r>
    </w:p>
    <w:p w14:paraId="29BD5F10" w14:textId="3648E0D2" w:rsidR="001B693B" w:rsidRPr="00B445DA" w:rsidRDefault="00457DB0" w:rsidP="00330B06">
      <w:pPr>
        <w:pStyle w:val="a9"/>
        <w:numPr>
          <w:ilvl w:val="0"/>
          <w:numId w:val="42"/>
        </w:numPr>
        <w:ind w:left="0" w:right="-1" w:firstLine="709"/>
        <w:jc w:val="both"/>
        <w:rPr>
          <w:rFonts w:ascii="Times New Roman" w:eastAsia="Calibri" w:hAnsi="Times New Roman"/>
          <w:sz w:val="24"/>
          <w:szCs w:val="24"/>
        </w:rPr>
      </w:pPr>
      <w:r w:rsidRPr="00B445DA">
        <w:rPr>
          <w:rFonts w:ascii="Times New Roman" w:eastAsia="Calibri" w:hAnsi="Times New Roman"/>
          <w:sz w:val="24"/>
          <w:szCs w:val="24"/>
        </w:rPr>
        <w:t>Заявление</w:t>
      </w:r>
      <w:r w:rsidR="001B693B" w:rsidRPr="00B445DA">
        <w:rPr>
          <w:rFonts w:ascii="Times New Roman" w:hAnsi="Times New Roman"/>
          <w:sz w:val="24"/>
          <w:szCs w:val="24"/>
        </w:rPr>
        <w:t xml:space="preserve">, </w:t>
      </w:r>
      <w:r w:rsidRPr="00B445DA">
        <w:rPr>
          <w:rFonts w:ascii="Times New Roman" w:eastAsia="Calibri" w:hAnsi="Times New Roman"/>
          <w:sz w:val="24"/>
          <w:szCs w:val="24"/>
        </w:rPr>
        <w:t>указанное</w:t>
      </w:r>
      <w:r w:rsidR="001B693B" w:rsidRPr="00B445DA">
        <w:rPr>
          <w:rFonts w:ascii="Times New Roman" w:eastAsia="Calibri" w:hAnsi="Times New Roman"/>
          <w:sz w:val="24"/>
          <w:szCs w:val="24"/>
        </w:rPr>
        <w:t xml:space="preserve"> в </w:t>
      </w:r>
      <w:hyperlink w:anchor="п2_6_1" w:history="1">
        <w:r w:rsidR="005A2239" w:rsidRPr="00B445DA">
          <w:rPr>
            <w:rStyle w:val="aa"/>
            <w:rFonts w:ascii="Times New Roman" w:eastAsia="Calibri" w:hAnsi="Times New Roman"/>
            <w:sz w:val="24"/>
            <w:szCs w:val="24"/>
          </w:rPr>
          <w:t>под</w:t>
        </w:r>
        <w:r w:rsidR="001B693B" w:rsidRPr="00B445DA">
          <w:rPr>
            <w:rStyle w:val="aa"/>
            <w:rFonts w:ascii="Times New Roman" w:eastAsia="Calibri" w:hAnsi="Times New Roman"/>
            <w:sz w:val="24"/>
            <w:szCs w:val="24"/>
          </w:rPr>
          <w:t>пункт</w:t>
        </w:r>
        <w:r w:rsidRPr="00B445DA">
          <w:rPr>
            <w:rStyle w:val="aa"/>
            <w:rFonts w:ascii="Times New Roman" w:eastAsia="Calibri" w:hAnsi="Times New Roman"/>
            <w:sz w:val="24"/>
            <w:szCs w:val="24"/>
          </w:rPr>
          <w:t>е</w:t>
        </w:r>
        <w:r w:rsidR="001B693B" w:rsidRPr="00B445DA">
          <w:rPr>
            <w:rStyle w:val="aa"/>
            <w:rFonts w:ascii="Times New Roman" w:eastAsia="Calibri" w:hAnsi="Times New Roman"/>
            <w:sz w:val="24"/>
            <w:szCs w:val="24"/>
          </w:rPr>
          <w:t xml:space="preserve"> 2.6.1</w:t>
        </w:r>
      </w:hyperlink>
      <w:r w:rsidR="002C65DD" w:rsidRPr="00B445DA">
        <w:rPr>
          <w:rFonts w:ascii="Times New Roman" w:eastAsia="Calibri" w:hAnsi="Times New Roman"/>
          <w:sz w:val="24"/>
          <w:szCs w:val="24"/>
        </w:rPr>
        <w:t>.</w:t>
      </w:r>
      <w:r w:rsidR="006E0F8E" w:rsidRPr="00B445DA">
        <w:rPr>
          <w:rFonts w:ascii="Times New Roman" w:eastAsia="Calibri" w:hAnsi="Times New Roman"/>
          <w:sz w:val="24"/>
          <w:szCs w:val="24"/>
        </w:rPr>
        <w:t xml:space="preserve"> </w:t>
      </w:r>
      <w:r w:rsidR="001B693B" w:rsidRPr="00B445DA">
        <w:rPr>
          <w:rFonts w:ascii="Times New Roman" w:eastAsia="Calibri" w:hAnsi="Times New Roman"/>
          <w:sz w:val="24"/>
          <w:szCs w:val="24"/>
        </w:rPr>
        <w:t xml:space="preserve">настоящего Административного регламента, с приложениями может быть подано непосредственно в </w:t>
      </w:r>
      <w:r w:rsidR="008C5318" w:rsidRPr="00B445DA">
        <w:rPr>
          <w:rFonts w:ascii="Times New Roman" w:eastAsia="Calibri" w:hAnsi="Times New Roman"/>
          <w:i/>
          <w:sz w:val="24"/>
          <w:szCs w:val="24"/>
        </w:rPr>
        <w:t>Отдел</w:t>
      </w:r>
      <w:r w:rsidR="001B693B" w:rsidRPr="00B445DA">
        <w:rPr>
          <w:rFonts w:ascii="Times New Roman" w:eastAsia="Calibri" w:hAnsi="Times New Roman"/>
          <w:sz w:val="24"/>
          <w:szCs w:val="24"/>
        </w:rPr>
        <w:t xml:space="preserve"> при личном обращении.</w:t>
      </w:r>
    </w:p>
    <w:p w14:paraId="60F4B41D" w14:textId="4C6D4D3C" w:rsidR="001B693B" w:rsidRPr="00B445DA" w:rsidRDefault="00457DB0" w:rsidP="00330B06">
      <w:pPr>
        <w:pStyle w:val="a9"/>
        <w:numPr>
          <w:ilvl w:val="0"/>
          <w:numId w:val="42"/>
        </w:numPr>
        <w:ind w:left="0" w:right="-1" w:firstLine="709"/>
        <w:jc w:val="both"/>
        <w:rPr>
          <w:rFonts w:ascii="Times New Roman" w:eastAsia="Calibri" w:hAnsi="Times New Roman"/>
          <w:sz w:val="24"/>
          <w:szCs w:val="24"/>
        </w:rPr>
      </w:pPr>
      <w:bookmarkStart w:id="17" w:name="п2_6_6"/>
      <w:r w:rsidRPr="00B445DA">
        <w:rPr>
          <w:rFonts w:ascii="Times New Roman" w:eastAsia="Calibri" w:hAnsi="Times New Roman"/>
          <w:sz w:val="24"/>
          <w:szCs w:val="24"/>
        </w:rPr>
        <w:t>Заявление</w:t>
      </w:r>
      <w:r w:rsidRPr="00B445DA">
        <w:rPr>
          <w:rFonts w:ascii="Times New Roman" w:hAnsi="Times New Roman"/>
          <w:sz w:val="24"/>
          <w:szCs w:val="24"/>
        </w:rPr>
        <w:t xml:space="preserve">, </w:t>
      </w:r>
      <w:r w:rsidRPr="00B445DA">
        <w:rPr>
          <w:rFonts w:ascii="Times New Roman" w:eastAsia="Calibri" w:hAnsi="Times New Roman"/>
          <w:sz w:val="24"/>
          <w:szCs w:val="24"/>
        </w:rPr>
        <w:t xml:space="preserve">указанное в </w:t>
      </w:r>
      <w:hyperlink w:anchor="п2_6_1" w:history="1">
        <w:r w:rsidRPr="00B445DA">
          <w:rPr>
            <w:rStyle w:val="aa"/>
            <w:rFonts w:ascii="Times New Roman" w:eastAsia="Calibri" w:hAnsi="Times New Roman"/>
            <w:sz w:val="24"/>
            <w:szCs w:val="24"/>
          </w:rPr>
          <w:t>подпункте 2.6.1</w:t>
        </w:r>
      </w:hyperlink>
      <w:r w:rsidRPr="00B445DA">
        <w:rPr>
          <w:rFonts w:ascii="Times New Roman" w:eastAsia="Calibri" w:hAnsi="Times New Roman"/>
          <w:sz w:val="24"/>
          <w:szCs w:val="24"/>
        </w:rPr>
        <w:t xml:space="preserve">. </w:t>
      </w:r>
      <w:r w:rsidR="001B693B" w:rsidRPr="00B445DA">
        <w:rPr>
          <w:rFonts w:ascii="Times New Roman" w:eastAsia="Calibri" w:hAnsi="Times New Roman"/>
          <w:sz w:val="24"/>
          <w:szCs w:val="24"/>
        </w:rPr>
        <w:t xml:space="preserve">настоящего Административного регламента, с приложениями может быть направлено заявителем в </w:t>
      </w:r>
      <w:r w:rsidR="008C5318" w:rsidRPr="00B445DA">
        <w:rPr>
          <w:rFonts w:ascii="Times New Roman" w:eastAsia="Calibri" w:hAnsi="Times New Roman"/>
          <w:i/>
          <w:sz w:val="24"/>
          <w:szCs w:val="24"/>
        </w:rPr>
        <w:t>Отдел</w:t>
      </w:r>
      <w:r w:rsidR="001B693B" w:rsidRPr="00B445DA">
        <w:rPr>
          <w:rFonts w:ascii="Times New Roman" w:eastAsia="Calibri" w:hAnsi="Times New Roman"/>
          <w:sz w:val="24"/>
          <w:szCs w:val="24"/>
        </w:rPr>
        <w:t xml:space="preserve"> посредством почтовой связи.</w:t>
      </w:r>
      <w:r w:rsidR="008A04AE" w:rsidRPr="00B445DA">
        <w:rPr>
          <w:rFonts w:ascii="Times New Roman" w:eastAsia="Calibri" w:hAnsi="Times New Roman"/>
          <w:sz w:val="24"/>
          <w:szCs w:val="24"/>
        </w:rPr>
        <w:t xml:space="preserve"> </w:t>
      </w:r>
      <w:r w:rsidR="001B693B" w:rsidRPr="00B445DA">
        <w:rPr>
          <w:rFonts w:ascii="Times New Roman" w:eastAsia="Calibri" w:hAnsi="Times New Roman"/>
          <w:sz w:val="24"/>
          <w:szCs w:val="24"/>
        </w:rPr>
        <w:t xml:space="preserve">В случае направления заявления с полным комплектом документов посредством почтовой связи в </w:t>
      </w:r>
      <w:r w:rsidR="008C5318" w:rsidRPr="00B445DA">
        <w:rPr>
          <w:rFonts w:ascii="Times New Roman" w:eastAsia="Calibri" w:hAnsi="Times New Roman"/>
          <w:i/>
          <w:sz w:val="24"/>
          <w:szCs w:val="24"/>
        </w:rPr>
        <w:t>Отдел</w:t>
      </w:r>
      <w:r w:rsidR="001B693B" w:rsidRPr="00B445DA">
        <w:rPr>
          <w:rFonts w:ascii="Times New Roman" w:eastAsia="Calibri" w:hAnsi="Times New Roman"/>
          <w:sz w:val="24"/>
          <w:szCs w:val="24"/>
        </w:rPr>
        <w:t xml:space="preserve"> копии документов должны быть нотариально заверены</w:t>
      </w:r>
      <w:bookmarkEnd w:id="17"/>
      <w:r w:rsidR="001B693B" w:rsidRPr="00B445DA">
        <w:rPr>
          <w:rFonts w:ascii="Times New Roman" w:eastAsia="Calibri" w:hAnsi="Times New Roman"/>
          <w:sz w:val="24"/>
          <w:szCs w:val="24"/>
        </w:rPr>
        <w:t>.</w:t>
      </w:r>
    </w:p>
    <w:p w14:paraId="26AEAB6E" w14:textId="563E73AC" w:rsidR="001B693B" w:rsidRPr="00B445DA" w:rsidRDefault="00457DB0" w:rsidP="00330B06">
      <w:pPr>
        <w:pStyle w:val="a9"/>
        <w:numPr>
          <w:ilvl w:val="0"/>
          <w:numId w:val="42"/>
        </w:numPr>
        <w:ind w:left="0" w:right="-1" w:firstLine="709"/>
        <w:jc w:val="both"/>
        <w:rPr>
          <w:rFonts w:ascii="Times New Roman" w:eastAsia="Calibri" w:hAnsi="Times New Roman"/>
          <w:sz w:val="24"/>
          <w:szCs w:val="24"/>
        </w:rPr>
      </w:pPr>
      <w:bookmarkStart w:id="18" w:name="п2_6_7"/>
      <w:r w:rsidRPr="00B445DA">
        <w:rPr>
          <w:rFonts w:ascii="Times New Roman" w:eastAsia="Calibri" w:hAnsi="Times New Roman"/>
          <w:sz w:val="24"/>
          <w:szCs w:val="24"/>
        </w:rPr>
        <w:t>Заявление</w:t>
      </w:r>
      <w:r w:rsidRPr="00B445DA">
        <w:rPr>
          <w:rFonts w:ascii="Times New Roman" w:hAnsi="Times New Roman"/>
          <w:sz w:val="24"/>
          <w:szCs w:val="24"/>
        </w:rPr>
        <w:t xml:space="preserve">, </w:t>
      </w:r>
      <w:r w:rsidRPr="00B445DA">
        <w:rPr>
          <w:rFonts w:ascii="Times New Roman" w:eastAsia="Calibri" w:hAnsi="Times New Roman"/>
          <w:sz w:val="24"/>
          <w:szCs w:val="24"/>
        </w:rPr>
        <w:t xml:space="preserve">указанное в </w:t>
      </w:r>
      <w:hyperlink w:anchor="п2_6_1" w:history="1">
        <w:r w:rsidRPr="00B445DA">
          <w:rPr>
            <w:rStyle w:val="aa"/>
            <w:rFonts w:ascii="Times New Roman" w:eastAsia="Calibri" w:hAnsi="Times New Roman"/>
            <w:sz w:val="24"/>
            <w:szCs w:val="24"/>
          </w:rPr>
          <w:t>подпункте 2.6.1</w:t>
        </w:r>
      </w:hyperlink>
      <w:r w:rsidRPr="00B445DA">
        <w:rPr>
          <w:rFonts w:ascii="Times New Roman" w:eastAsia="Calibri" w:hAnsi="Times New Roman"/>
          <w:sz w:val="24"/>
          <w:szCs w:val="24"/>
        </w:rPr>
        <w:t>.</w:t>
      </w:r>
      <w:r w:rsidR="001B693B" w:rsidRPr="00B445DA">
        <w:rPr>
          <w:rFonts w:ascii="Times New Roman" w:eastAsia="Calibri" w:hAnsi="Times New Roman"/>
          <w:sz w:val="24"/>
          <w:szCs w:val="24"/>
        </w:rPr>
        <w:t>настоящего Административного регламента, с приложениями может быть подано заявителем через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w:t>
      </w:r>
      <w:bookmarkEnd w:id="18"/>
      <w:r w:rsidR="001B693B" w:rsidRPr="00B445DA">
        <w:rPr>
          <w:rFonts w:ascii="Times New Roman" w:eastAsia="Calibri" w:hAnsi="Times New Roman"/>
          <w:sz w:val="24"/>
          <w:szCs w:val="24"/>
        </w:rPr>
        <w:t>.</w:t>
      </w:r>
    </w:p>
    <w:p w14:paraId="15F36E36" w14:textId="7B49181E" w:rsidR="001B693B" w:rsidRPr="00B445DA" w:rsidRDefault="001B693B" w:rsidP="00330B06">
      <w:pPr>
        <w:pStyle w:val="a9"/>
        <w:numPr>
          <w:ilvl w:val="0"/>
          <w:numId w:val="42"/>
        </w:numPr>
        <w:ind w:left="0" w:right="-1" w:firstLine="709"/>
        <w:jc w:val="both"/>
        <w:rPr>
          <w:rFonts w:ascii="Times New Roman" w:eastAsia="Calibri" w:hAnsi="Times New Roman"/>
          <w:sz w:val="24"/>
          <w:szCs w:val="24"/>
        </w:rPr>
      </w:pPr>
      <w:commentRangeStart w:id="19"/>
      <w:r w:rsidRPr="00B445DA">
        <w:rPr>
          <w:rFonts w:ascii="Times New Roman" w:eastAsia="Calibri" w:hAnsi="Times New Roman"/>
          <w:sz w:val="24"/>
          <w:szCs w:val="24"/>
        </w:rPr>
        <w:lastRenderedPageBreak/>
        <w:t xml:space="preserve"> </w:t>
      </w:r>
      <w:bookmarkStart w:id="20" w:name="п2_6_8"/>
      <w:r w:rsidR="00457DB0" w:rsidRPr="00B445DA">
        <w:rPr>
          <w:rFonts w:ascii="Times New Roman" w:eastAsia="Calibri" w:hAnsi="Times New Roman"/>
          <w:sz w:val="24"/>
          <w:szCs w:val="24"/>
        </w:rPr>
        <w:t>Заявление</w:t>
      </w:r>
      <w:r w:rsidR="00457DB0" w:rsidRPr="00B445DA">
        <w:rPr>
          <w:rFonts w:ascii="Times New Roman" w:hAnsi="Times New Roman"/>
          <w:sz w:val="24"/>
          <w:szCs w:val="24"/>
        </w:rPr>
        <w:t xml:space="preserve">, </w:t>
      </w:r>
      <w:r w:rsidR="00457DB0" w:rsidRPr="00B445DA">
        <w:rPr>
          <w:rFonts w:ascii="Times New Roman" w:eastAsia="Calibri" w:hAnsi="Times New Roman"/>
          <w:sz w:val="24"/>
          <w:szCs w:val="24"/>
        </w:rPr>
        <w:t xml:space="preserve">указанное в </w:t>
      </w:r>
      <w:hyperlink w:anchor="п2_6_1" w:history="1">
        <w:r w:rsidR="00457DB0" w:rsidRPr="00B445DA">
          <w:rPr>
            <w:rStyle w:val="aa"/>
            <w:rFonts w:ascii="Times New Roman" w:eastAsia="Calibri" w:hAnsi="Times New Roman"/>
            <w:sz w:val="24"/>
            <w:szCs w:val="24"/>
          </w:rPr>
          <w:t>подпункте 2.6.1</w:t>
        </w:r>
      </w:hyperlink>
      <w:r w:rsidR="00457DB0" w:rsidRPr="00B445DA">
        <w:rPr>
          <w:rFonts w:ascii="Times New Roman" w:eastAsia="Calibri" w:hAnsi="Times New Roman"/>
          <w:sz w:val="24"/>
          <w:szCs w:val="24"/>
        </w:rPr>
        <w:t xml:space="preserve">. </w:t>
      </w:r>
      <w:r w:rsidRPr="00B445DA">
        <w:rPr>
          <w:rFonts w:ascii="Times New Roman" w:eastAsia="Calibri" w:hAnsi="Times New Roman"/>
          <w:sz w:val="24"/>
          <w:szCs w:val="24"/>
        </w:rPr>
        <w:t xml:space="preserve">настоящего Административного регламента, с приложениями может быть подано заявителем в электронной форме посредством заполнения электронной формы заявления с использованием ЕПГУ </w:t>
      </w:r>
      <w:r w:rsidR="005D6EA4" w:rsidRPr="00B445DA">
        <w:rPr>
          <w:rFonts w:ascii="Times New Roman" w:eastAsia="Calibri" w:hAnsi="Times New Roman"/>
          <w:sz w:val="24"/>
          <w:szCs w:val="24"/>
        </w:rPr>
        <w:t>и/или</w:t>
      </w:r>
      <w:r w:rsidRPr="00B445DA">
        <w:rPr>
          <w:rFonts w:ascii="Times New Roman" w:eastAsia="Calibri" w:hAnsi="Times New Roman"/>
          <w:sz w:val="24"/>
          <w:szCs w:val="24"/>
        </w:rPr>
        <w:t xml:space="preserve"> РПГУ</w:t>
      </w:r>
      <w:bookmarkEnd w:id="20"/>
      <w:r w:rsidRPr="00B445DA">
        <w:rPr>
          <w:rFonts w:ascii="Times New Roman" w:eastAsia="Calibri" w:hAnsi="Times New Roman"/>
          <w:sz w:val="24"/>
          <w:szCs w:val="24"/>
        </w:rPr>
        <w:t>.</w:t>
      </w:r>
    </w:p>
    <w:p w14:paraId="36D7B987" w14:textId="2483C9E3" w:rsidR="001B693B" w:rsidRPr="00B445DA" w:rsidRDefault="001B693B" w:rsidP="00330B06">
      <w:pPr>
        <w:pStyle w:val="a9"/>
        <w:numPr>
          <w:ilvl w:val="0"/>
          <w:numId w:val="42"/>
        </w:numPr>
        <w:ind w:left="0" w:right="-1" w:firstLine="709"/>
        <w:jc w:val="both"/>
        <w:rPr>
          <w:rFonts w:ascii="Times New Roman" w:eastAsia="Calibri" w:hAnsi="Times New Roman"/>
          <w:sz w:val="24"/>
          <w:szCs w:val="24"/>
        </w:rPr>
      </w:pPr>
      <w:bookmarkStart w:id="21" w:name="п2_6_9"/>
      <w:r w:rsidRPr="00B445DA">
        <w:rPr>
          <w:rFonts w:ascii="Times New Roman" w:eastAsia="Calibri" w:hAnsi="Times New Roman"/>
          <w:sz w:val="24"/>
          <w:szCs w:val="24"/>
        </w:rPr>
        <w:t xml:space="preserve">При обращении в электронной форме заявителю необходимо ознакомиться с информацией о порядке и сроках предоставления </w:t>
      </w:r>
      <w:r w:rsidR="004C12C7" w:rsidRPr="00B445DA">
        <w:rPr>
          <w:rFonts w:ascii="Times New Roman" w:eastAsia="Calibri" w:hAnsi="Times New Roman"/>
          <w:sz w:val="24"/>
          <w:szCs w:val="24"/>
        </w:rPr>
        <w:t>муниципальной</w:t>
      </w:r>
      <w:r w:rsidRPr="00B445DA">
        <w:rPr>
          <w:rFonts w:ascii="Times New Roman" w:eastAsia="Calibri" w:hAnsi="Times New Roman"/>
          <w:sz w:val="24"/>
          <w:szCs w:val="24"/>
        </w:rPr>
        <w:t xml:space="preserve"> услуги в электронной форме и полностью заполнить все поля заявления</w:t>
      </w:r>
      <w:bookmarkEnd w:id="21"/>
      <w:r w:rsidRPr="00B445DA">
        <w:rPr>
          <w:rFonts w:ascii="Times New Roman" w:eastAsia="Calibri" w:hAnsi="Times New Roman"/>
          <w:sz w:val="24"/>
          <w:szCs w:val="24"/>
        </w:rPr>
        <w:t>.</w:t>
      </w:r>
    </w:p>
    <w:p w14:paraId="0CF53475" w14:textId="77777777" w:rsidR="00B2094D" w:rsidRPr="00B445DA" w:rsidRDefault="00B2094D" w:rsidP="00330B06">
      <w:pPr>
        <w:pStyle w:val="a9"/>
        <w:numPr>
          <w:ilvl w:val="0"/>
          <w:numId w:val="42"/>
        </w:numPr>
        <w:ind w:left="0" w:right="-1" w:firstLine="709"/>
        <w:jc w:val="both"/>
        <w:rPr>
          <w:rFonts w:ascii="Times New Roman" w:hAnsi="Times New Roman"/>
          <w:sz w:val="24"/>
          <w:szCs w:val="24"/>
        </w:rPr>
      </w:pPr>
      <w:bookmarkStart w:id="22" w:name="п2_6_10"/>
      <w:r w:rsidRPr="00B445DA">
        <w:rPr>
          <w:rFonts w:ascii="Times New Roman" w:hAnsi="Times New Roman"/>
          <w:sz w:val="24"/>
          <w:szCs w:val="24"/>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bookmarkEnd w:id="22"/>
      <w:r w:rsidRPr="00B445DA">
        <w:rPr>
          <w:rFonts w:ascii="Times New Roman" w:hAnsi="Times New Roman"/>
          <w:sz w:val="24"/>
          <w:szCs w:val="24"/>
        </w:rPr>
        <w:t>.</w:t>
      </w:r>
    </w:p>
    <w:p w14:paraId="35EA19C3" w14:textId="77777777" w:rsidR="00B2094D" w:rsidRPr="00B445DA" w:rsidRDefault="00B2094D" w:rsidP="00330B06">
      <w:pPr>
        <w:pStyle w:val="a9"/>
        <w:numPr>
          <w:ilvl w:val="0"/>
          <w:numId w:val="42"/>
        </w:numPr>
        <w:ind w:left="0" w:right="-1" w:firstLine="709"/>
        <w:jc w:val="both"/>
        <w:rPr>
          <w:rFonts w:ascii="Times New Roman" w:hAnsi="Times New Roman"/>
          <w:sz w:val="24"/>
          <w:szCs w:val="24"/>
        </w:rPr>
      </w:pPr>
      <w:bookmarkStart w:id="23" w:name="п2_6_11"/>
      <w:r w:rsidRPr="00B445DA">
        <w:rPr>
          <w:rFonts w:ascii="Times New Roman" w:hAnsi="Times New Roman"/>
          <w:sz w:val="24"/>
          <w:szCs w:val="24"/>
        </w:rPr>
        <w:t>Электронные формы заявлений размещены на ЕПГУ и/или РПГУ</w:t>
      </w:r>
      <w:bookmarkEnd w:id="23"/>
      <w:r w:rsidRPr="00B445DA">
        <w:rPr>
          <w:rFonts w:ascii="Times New Roman" w:hAnsi="Times New Roman"/>
          <w:sz w:val="24"/>
          <w:szCs w:val="24"/>
        </w:rPr>
        <w:t>.</w:t>
      </w:r>
    </w:p>
    <w:p w14:paraId="70EB1C96" w14:textId="77777777" w:rsidR="00B2094D" w:rsidRPr="00B445DA" w:rsidRDefault="00B2094D" w:rsidP="00330B06">
      <w:pPr>
        <w:pStyle w:val="a9"/>
        <w:numPr>
          <w:ilvl w:val="0"/>
          <w:numId w:val="42"/>
        </w:numPr>
        <w:spacing w:after="0"/>
        <w:ind w:left="0" w:right="-1" w:firstLine="709"/>
        <w:jc w:val="both"/>
        <w:rPr>
          <w:rFonts w:ascii="Times New Roman" w:hAnsi="Times New Roman"/>
          <w:sz w:val="24"/>
          <w:szCs w:val="24"/>
        </w:rPr>
      </w:pPr>
      <w:r w:rsidRPr="00B445DA">
        <w:rPr>
          <w:rFonts w:ascii="Times New Roman" w:hAnsi="Times New Roman"/>
          <w:sz w:val="24"/>
          <w:szCs w:val="24"/>
        </w:rPr>
        <w:t>При обращении в электронной форме заявитель обязан указать способ получения результата услуги:</w:t>
      </w:r>
    </w:p>
    <w:p w14:paraId="06B4A307" w14:textId="77777777" w:rsidR="00B2094D" w:rsidRPr="00B445DA" w:rsidRDefault="00B2094D" w:rsidP="00EF5233">
      <w:pPr>
        <w:spacing w:line="276" w:lineRule="auto"/>
        <w:ind w:right="-1" w:firstLine="709"/>
        <w:jc w:val="both"/>
        <w:rPr>
          <w:sz w:val="24"/>
          <w:szCs w:val="24"/>
        </w:rPr>
      </w:pPr>
      <w:r w:rsidRPr="00B445DA">
        <w:rPr>
          <w:sz w:val="24"/>
          <w:szCs w:val="24"/>
        </w:rPr>
        <w:t>- личное получение в уполномоченном органе;</w:t>
      </w:r>
    </w:p>
    <w:p w14:paraId="5ADEF2D2" w14:textId="77777777" w:rsidR="00B2094D" w:rsidRPr="00B445DA" w:rsidRDefault="00B2094D" w:rsidP="00EF5233">
      <w:pPr>
        <w:spacing w:line="276" w:lineRule="auto"/>
        <w:ind w:right="-1" w:firstLine="709"/>
        <w:jc w:val="both"/>
        <w:rPr>
          <w:sz w:val="24"/>
          <w:szCs w:val="24"/>
        </w:rPr>
      </w:pPr>
      <w:r w:rsidRPr="00B445DA">
        <w:rPr>
          <w:sz w:val="24"/>
          <w:szCs w:val="24"/>
        </w:rPr>
        <w:t>- личное получение в ГАУ «МФЦ РС(Я)» при наличии соответствующего соглашения;</w:t>
      </w:r>
    </w:p>
    <w:p w14:paraId="361653BB" w14:textId="77777777" w:rsidR="00B2094D" w:rsidRPr="00B445DA" w:rsidRDefault="00B2094D" w:rsidP="00EF5233">
      <w:pPr>
        <w:spacing w:line="276" w:lineRule="auto"/>
        <w:ind w:right="-1" w:firstLine="709"/>
        <w:jc w:val="both"/>
        <w:rPr>
          <w:sz w:val="24"/>
          <w:szCs w:val="24"/>
        </w:rPr>
      </w:pPr>
      <w:r w:rsidRPr="00B445DA">
        <w:rPr>
          <w:sz w:val="24"/>
          <w:szCs w:val="24"/>
        </w:rPr>
        <w:t>- получение результата услуги в электронной форме, заверенного электронной подписью уполномоченного лица, в личном кабинете на ЕПГУ и/или РПГУ;</w:t>
      </w:r>
    </w:p>
    <w:p w14:paraId="119706ED" w14:textId="77777777" w:rsidR="00B2094D" w:rsidRPr="00B445DA" w:rsidRDefault="00B2094D" w:rsidP="008C5318">
      <w:pPr>
        <w:spacing w:after="240" w:line="276" w:lineRule="auto"/>
        <w:ind w:right="-1" w:firstLine="709"/>
        <w:jc w:val="both"/>
        <w:rPr>
          <w:sz w:val="24"/>
          <w:szCs w:val="24"/>
        </w:rPr>
      </w:pPr>
      <w:r w:rsidRPr="00B445DA">
        <w:rPr>
          <w:sz w:val="24"/>
          <w:szCs w:val="24"/>
        </w:rPr>
        <w:t>- почтовое отправление.</w:t>
      </w:r>
      <w:commentRangeEnd w:id="19"/>
      <w:r w:rsidR="008A04AE" w:rsidRPr="00B445DA">
        <w:rPr>
          <w:rStyle w:val="afd"/>
          <w:rFonts w:eastAsiaTheme="minorEastAsia"/>
          <w:sz w:val="24"/>
          <w:szCs w:val="24"/>
        </w:rPr>
        <w:commentReference w:id="19"/>
      </w:r>
    </w:p>
    <w:p w14:paraId="6DAFE01D" w14:textId="4E390172" w:rsidR="00B2094D" w:rsidRPr="00B445DA" w:rsidRDefault="00B2094D" w:rsidP="00330B06">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B445DA">
        <w:rPr>
          <w:rFonts w:ascii="Times New Roman" w:hAnsi="Times New Roman" w:cs="Times New Roman"/>
          <w:b/>
          <w:i w:val="0"/>
          <w:color w:val="auto"/>
          <w:sz w:val="24"/>
          <w:szCs w:val="24"/>
        </w:rPr>
        <w:t xml:space="preserve">Исчерпывающий перечень документов, необходимых для предоставления услуги, которые находятся в распоряжении государственных органов и иных органов, участвующих в предоставлении </w:t>
      </w:r>
      <w:r w:rsidR="004C12C7" w:rsidRPr="00B445DA">
        <w:rPr>
          <w:rFonts w:ascii="Times New Roman" w:hAnsi="Times New Roman" w:cs="Times New Roman"/>
          <w:b/>
          <w:i w:val="0"/>
          <w:color w:val="auto"/>
          <w:sz w:val="24"/>
          <w:szCs w:val="24"/>
        </w:rPr>
        <w:t>муниципальной</w:t>
      </w:r>
      <w:r w:rsidRPr="00B445DA">
        <w:rPr>
          <w:rFonts w:ascii="Times New Roman" w:hAnsi="Times New Roman" w:cs="Times New Roman"/>
          <w:b/>
          <w:i w:val="0"/>
          <w:color w:val="auto"/>
          <w:sz w:val="24"/>
          <w:szCs w:val="24"/>
        </w:rPr>
        <w:t xml:space="preserve"> услуги, и которые заявитель вправе представить самостоятельно</w:t>
      </w:r>
    </w:p>
    <w:p w14:paraId="1B5DDF4B" w14:textId="77777777" w:rsidR="001E6A12" w:rsidRPr="00B445DA" w:rsidRDefault="00B2094D" w:rsidP="00F407F0">
      <w:pPr>
        <w:pStyle w:val="a9"/>
        <w:numPr>
          <w:ilvl w:val="0"/>
          <w:numId w:val="13"/>
        </w:numPr>
        <w:tabs>
          <w:tab w:val="left" w:pos="993"/>
        </w:tabs>
        <w:spacing w:after="0"/>
        <w:ind w:left="0" w:right="-1" w:firstLine="709"/>
        <w:jc w:val="both"/>
        <w:rPr>
          <w:rFonts w:ascii="Times New Roman" w:hAnsi="Times New Roman"/>
          <w:i/>
          <w:sz w:val="24"/>
          <w:szCs w:val="24"/>
        </w:rPr>
      </w:pPr>
      <w:bookmarkStart w:id="24" w:name="п2_7_1"/>
      <w:r w:rsidRPr="00B445DA">
        <w:rPr>
          <w:rFonts w:ascii="Times New Roman" w:hAnsi="Times New Roman"/>
          <w:sz w:val="24"/>
          <w:szCs w:val="24"/>
        </w:rPr>
        <w:t xml:space="preserve">Перечень документов, необходимых для предоставления </w:t>
      </w:r>
      <w:r w:rsidR="004C12C7" w:rsidRPr="00B445DA">
        <w:rPr>
          <w:rFonts w:ascii="Times New Roman" w:hAnsi="Times New Roman"/>
          <w:sz w:val="24"/>
          <w:szCs w:val="24"/>
        </w:rPr>
        <w:t>муниципальной</w:t>
      </w:r>
      <w:r w:rsidRPr="00B445DA">
        <w:rPr>
          <w:rFonts w:ascii="Times New Roman" w:hAnsi="Times New Roman"/>
          <w:sz w:val="24"/>
          <w:szCs w:val="24"/>
        </w:rPr>
        <w:t xml:space="preserve"> услуги, которые находятся в распоряжении органов государственной и </w:t>
      </w:r>
      <w:r w:rsidR="004C12C7" w:rsidRPr="00B445DA">
        <w:rPr>
          <w:rFonts w:ascii="Times New Roman" w:hAnsi="Times New Roman"/>
          <w:sz w:val="24"/>
          <w:szCs w:val="24"/>
        </w:rPr>
        <w:t>муниципальной</w:t>
      </w:r>
      <w:r w:rsidRPr="00B445DA">
        <w:rPr>
          <w:rFonts w:ascii="Times New Roman" w:hAnsi="Times New Roman"/>
          <w:sz w:val="24"/>
          <w:szCs w:val="24"/>
        </w:rPr>
        <w:t xml:space="preserve"> власти и иных организаций, участвующих в предоставлении </w:t>
      </w:r>
      <w:r w:rsidR="004C12C7" w:rsidRPr="00B445DA">
        <w:rPr>
          <w:rFonts w:ascii="Times New Roman" w:hAnsi="Times New Roman"/>
          <w:sz w:val="24"/>
          <w:szCs w:val="24"/>
        </w:rPr>
        <w:t>муниципальной</w:t>
      </w:r>
      <w:r w:rsidRPr="00B445DA">
        <w:rPr>
          <w:rFonts w:ascii="Times New Roman" w:hAnsi="Times New Roman"/>
          <w:sz w:val="24"/>
          <w:szCs w:val="24"/>
        </w:rPr>
        <w:t xml:space="preserve"> услуги, указанных в </w:t>
      </w:r>
      <w:hyperlink w:anchor="п1_3_3" w:history="1">
        <w:r w:rsidRPr="00B445DA">
          <w:rPr>
            <w:rStyle w:val="aa"/>
            <w:rFonts w:ascii="Times New Roman" w:hAnsi="Times New Roman"/>
            <w:sz w:val="24"/>
            <w:szCs w:val="24"/>
          </w:rPr>
          <w:t>подпункте 1.3.3</w:t>
        </w:r>
      </w:hyperlink>
      <w:r w:rsidRPr="00B445DA">
        <w:rPr>
          <w:rFonts w:ascii="Times New Roman" w:hAnsi="Times New Roman"/>
          <w:sz w:val="24"/>
          <w:szCs w:val="24"/>
        </w:rPr>
        <w:t xml:space="preserve"> административного регламента</w:t>
      </w:r>
      <w:bookmarkEnd w:id="24"/>
      <w:r w:rsidRPr="00B445DA">
        <w:rPr>
          <w:rFonts w:ascii="Times New Roman" w:hAnsi="Times New Roman"/>
          <w:i/>
          <w:sz w:val="24"/>
          <w:szCs w:val="24"/>
        </w:rPr>
        <w:t xml:space="preserve">: </w:t>
      </w:r>
    </w:p>
    <w:p w14:paraId="38A7E5AC" w14:textId="7B4C106B" w:rsidR="00B2094D" w:rsidRPr="00B445DA" w:rsidRDefault="00B2094D" w:rsidP="00F407F0">
      <w:pPr>
        <w:pStyle w:val="a9"/>
        <w:numPr>
          <w:ilvl w:val="0"/>
          <w:numId w:val="13"/>
        </w:numPr>
        <w:tabs>
          <w:tab w:val="left" w:pos="993"/>
        </w:tabs>
        <w:spacing w:after="0"/>
        <w:ind w:left="0" w:right="-1" w:firstLine="709"/>
        <w:jc w:val="both"/>
        <w:rPr>
          <w:rFonts w:ascii="Times New Roman" w:hAnsi="Times New Roman"/>
          <w:i/>
          <w:sz w:val="24"/>
          <w:szCs w:val="24"/>
        </w:rPr>
      </w:pPr>
      <w:r w:rsidRPr="00B445DA">
        <w:rPr>
          <w:rFonts w:ascii="Times New Roman" w:hAnsi="Times New Roman"/>
          <w:i/>
          <w:sz w:val="24"/>
          <w:szCs w:val="24"/>
        </w:rPr>
        <w:t>выписка из государственных реестров о юридическом лице или индивидуальных предпринимателях;   </w:t>
      </w:r>
    </w:p>
    <w:p w14:paraId="1C22CFE7" w14:textId="1EF4EB52" w:rsidR="00B2094D" w:rsidRPr="00B445DA" w:rsidRDefault="00B2094D" w:rsidP="00330B06">
      <w:pPr>
        <w:pStyle w:val="af4"/>
        <w:numPr>
          <w:ilvl w:val="0"/>
          <w:numId w:val="13"/>
        </w:numPr>
        <w:tabs>
          <w:tab w:val="left" w:pos="993"/>
        </w:tabs>
        <w:spacing w:line="276" w:lineRule="auto"/>
        <w:ind w:left="0" w:right="-1" w:firstLine="709"/>
        <w:jc w:val="both"/>
        <w:rPr>
          <w:rFonts w:ascii="Times New Roman" w:hAnsi="Times New Roman"/>
          <w:i/>
          <w:sz w:val="24"/>
          <w:szCs w:val="24"/>
        </w:rPr>
      </w:pPr>
      <w:r w:rsidRPr="00B445DA">
        <w:rPr>
          <w:rFonts w:ascii="Times New Roman" w:hAnsi="Times New Roman"/>
          <w:i/>
          <w:sz w:val="24"/>
          <w:szCs w:val="24"/>
        </w:rPr>
        <w:t>выписка из Единого госуда</w:t>
      </w:r>
      <w:r w:rsidR="0004419B" w:rsidRPr="00B445DA">
        <w:rPr>
          <w:rFonts w:ascii="Times New Roman" w:hAnsi="Times New Roman"/>
          <w:i/>
          <w:sz w:val="24"/>
          <w:szCs w:val="24"/>
        </w:rPr>
        <w:t>рственного реестра недвижимости.</w:t>
      </w:r>
    </w:p>
    <w:p w14:paraId="40201E55" w14:textId="79622F52" w:rsidR="00B2094D" w:rsidRPr="00EF5233" w:rsidRDefault="00B2094D" w:rsidP="00330B06">
      <w:pPr>
        <w:pStyle w:val="a9"/>
        <w:numPr>
          <w:ilvl w:val="0"/>
          <w:numId w:val="12"/>
        </w:numPr>
        <w:spacing w:after="0"/>
        <w:ind w:left="0" w:right="-1" w:firstLine="709"/>
        <w:jc w:val="both"/>
        <w:rPr>
          <w:rFonts w:ascii="Times New Roman" w:hAnsi="Times New Roman"/>
          <w:sz w:val="24"/>
          <w:szCs w:val="24"/>
        </w:rPr>
      </w:pPr>
      <w:r w:rsidRPr="00B445DA">
        <w:rPr>
          <w:rFonts w:ascii="Times New Roman" w:hAnsi="Times New Roman"/>
          <w:sz w:val="24"/>
          <w:szCs w:val="24"/>
        </w:rPr>
        <w:t xml:space="preserve">Документы и материалы, указанные в </w:t>
      </w:r>
      <w:hyperlink w:anchor="п2_7_1" w:history="1">
        <w:r w:rsidRPr="00B445DA">
          <w:rPr>
            <w:rStyle w:val="aa"/>
            <w:rFonts w:ascii="Times New Roman" w:hAnsi="Times New Roman"/>
            <w:sz w:val="24"/>
            <w:szCs w:val="24"/>
          </w:rPr>
          <w:t>подпункте 2.7.1</w:t>
        </w:r>
      </w:hyperlink>
      <w:r w:rsidRPr="00B445DA">
        <w:rPr>
          <w:rFonts w:ascii="Times New Roman" w:hAnsi="Times New Roman"/>
          <w:sz w:val="24"/>
          <w:szCs w:val="24"/>
        </w:rPr>
        <w:t xml:space="preserve"> настоящего Административного регламента, запрашиваются Администрацией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w:t>
      </w:r>
      <w:bookmarkStart w:id="25" w:name="_GoBack"/>
      <w:bookmarkEnd w:id="25"/>
      <w:r w:rsidRPr="00EF5233">
        <w:rPr>
          <w:rFonts w:ascii="Times New Roman" w:hAnsi="Times New Roman"/>
          <w:sz w:val="24"/>
          <w:szCs w:val="24"/>
        </w:rPr>
        <w:t xml:space="preserve"> органам местного самоуправления организаций, участвующих в предоставлении государственных и муниципальных услуг.</w:t>
      </w:r>
    </w:p>
    <w:p w14:paraId="2B387FB7" w14:textId="6D79372F" w:rsidR="00B2094D" w:rsidRPr="00EF5233" w:rsidRDefault="00B2094D" w:rsidP="00330B06">
      <w:pPr>
        <w:pStyle w:val="a9"/>
        <w:numPr>
          <w:ilvl w:val="0"/>
          <w:numId w:val="12"/>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 По межведомственным запросам органов, указанных в </w:t>
      </w:r>
      <w:hyperlink w:anchor="п1_3_3" w:history="1">
        <w:r w:rsidR="005A2239" w:rsidRPr="00A7707A">
          <w:rPr>
            <w:rStyle w:val="aa"/>
            <w:rFonts w:ascii="Times New Roman" w:hAnsi="Times New Roman"/>
            <w:sz w:val="24"/>
            <w:szCs w:val="24"/>
          </w:rPr>
          <w:t>под</w:t>
        </w:r>
        <w:r w:rsidRPr="00A7707A">
          <w:rPr>
            <w:rStyle w:val="aa"/>
            <w:rFonts w:ascii="Times New Roman" w:hAnsi="Times New Roman"/>
            <w:sz w:val="24"/>
            <w:szCs w:val="24"/>
          </w:rPr>
          <w:t>пункте 1.3.3</w:t>
        </w:r>
      </w:hyperlink>
      <w:r w:rsidRPr="00EF5233">
        <w:rPr>
          <w:rFonts w:ascii="Times New Roman" w:hAnsi="Times New Roman"/>
          <w:sz w:val="24"/>
          <w:szCs w:val="24"/>
        </w:rPr>
        <w:t xml:space="preserve">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31886B58" w14:textId="0D640BDC" w:rsidR="00B2094D" w:rsidRPr="00EF5233" w:rsidRDefault="00B2094D" w:rsidP="00330B06">
      <w:pPr>
        <w:pStyle w:val="a9"/>
        <w:numPr>
          <w:ilvl w:val="0"/>
          <w:numId w:val="12"/>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Заявитель вправе представить документы и информацию, указанные в </w:t>
      </w:r>
      <w:hyperlink w:anchor="п2_7_1" w:history="1">
        <w:r w:rsidRPr="00F47840">
          <w:rPr>
            <w:rStyle w:val="aa"/>
            <w:rFonts w:ascii="Times New Roman" w:hAnsi="Times New Roman"/>
            <w:sz w:val="24"/>
            <w:szCs w:val="24"/>
          </w:rPr>
          <w:t>подпункте 2.7.1</w:t>
        </w:r>
      </w:hyperlink>
      <w:r w:rsidRPr="00EF5233">
        <w:rPr>
          <w:rFonts w:ascii="Times New Roman" w:hAnsi="Times New Roman"/>
          <w:sz w:val="24"/>
          <w:szCs w:val="24"/>
        </w:rPr>
        <w:t xml:space="preserve"> настоящего Административного регламента по собственной инициативе.</w:t>
      </w:r>
    </w:p>
    <w:p w14:paraId="598ADCF8" w14:textId="5985D6C2" w:rsidR="00B2094D" w:rsidRPr="00EF5233" w:rsidRDefault="00B2094D" w:rsidP="00330B06">
      <w:pPr>
        <w:pStyle w:val="a9"/>
        <w:numPr>
          <w:ilvl w:val="0"/>
          <w:numId w:val="12"/>
        </w:numPr>
        <w:ind w:left="0" w:right="-1" w:firstLine="709"/>
        <w:jc w:val="both"/>
        <w:rPr>
          <w:rFonts w:ascii="Times New Roman" w:hAnsi="Times New Roman"/>
          <w:sz w:val="24"/>
          <w:szCs w:val="24"/>
        </w:rPr>
      </w:pPr>
      <w:commentRangeStart w:id="26"/>
      <w:r w:rsidRPr="00EF5233">
        <w:rPr>
          <w:rFonts w:ascii="Times New Roman" w:hAnsi="Times New Roman"/>
          <w:sz w:val="24"/>
          <w:szCs w:val="24"/>
        </w:rPr>
        <w:t xml:space="preserve">Документы и материалы, указанные в </w:t>
      </w:r>
      <w:hyperlink w:anchor="п2_7_1" w:history="1">
        <w:r w:rsidRPr="00F47840">
          <w:rPr>
            <w:rStyle w:val="aa"/>
            <w:rFonts w:ascii="Times New Roman" w:hAnsi="Times New Roman"/>
            <w:sz w:val="24"/>
            <w:szCs w:val="24"/>
          </w:rPr>
          <w:t>подпункте 2.7.1</w:t>
        </w:r>
      </w:hyperlink>
      <w:r w:rsidRPr="00EF5233">
        <w:rPr>
          <w:rFonts w:ascii="Times New Roman" w:hAnsi="Times New Roman"/>
          <w:sz w:val="24"/>
          <w:szCs w:val="24"/>
        </w:rPr>
        <w:t xml:space="preserve"> настоящего Административного регламента, при наличии технической возможности могут быть запрошены Администрацией в автоматическом режиме, посредством автоматического направления и обработки межведомственных </w:t>
      </w:r>
      <w:r w:rsidRPr="00EF5233">
        <w:rPr>
          <w:rFonts w:ascii="Times New Roman" w:hAnsi="Times New Roman"/>
          <w:sz w:val="24"/>
          <w:szCs w:val="24"/>
        </w:rPr>
        <w:lastRenderedPageBreak/>
        <w:t>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commentRangeEnd w:id="26"/>
      <w:r w:rsidR="008A04AE" w:rsidRPr="00EF5233">
        <w:rPr>
          <w:rStyle w:val="afd"/>
          <w:rFonts w:ascii="Times New Roman" w:hAnsi="Times New Roman"/>
          <w:sz w:val="24"/>
          <w:szCs w:val="24"/>
        </w:rPr>
        <w:commentReference w:id="26"/>
      </w:r>
    </w:p>
    <w:p w14:paraId="77F836E1" w14:textId="7250EB78" w:rsidR="00043444" w:rsidRPr="008C5318" w:rsidRDefault="00B2094D" w:rsidP="00330B06">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8C5318">
        <w:rPr>
          <w:rFonts w:ascii="Times New Roman" w:hAnsi="Times New Roman" w:cs="Times New Roman"/>
          <w:b/>
          <w:i w:val="0"/>
          <w:color w:val="auto"/>
          <w:sz w:val="24"/>
          <w:szCs w:val="24"/>
        </w:rPr>
        <w:t>Указание на запрет требовать от заявителя предоставления документов и информации</w:t>
      </w:r>
    </w:p>
    <w:p w14:paraId="2948FF9C" w14:textId="2B3C75E9" w:rsidR="00B2094D" w:rsidRPr="00EF5233" w:rsidRDefault="00B2094D" w:rsidP="00EF5233">
      <w:pPr>
        <w:spacing w:line="276" w:lineRule="auto"/>
        <w:ind w:right="-1" w:firstLine="709"/>
        <w:jc w:val="both"/>
        <w:rPr>
          <w:sz w:val="24"/>
          <w:szCs w:val="24"/>
        </w:rPr>
      </w:pPr>
      <w:r w:rsidRPr="00EF5233">
        <w:rPr>
          <w:sz w:val="24"/>
          <w:szCs w:val="24"/>
        </w:rPr>
        <w:t xml:space="preserve">2.8.1. </w:t>
      </w:r>
      <w:r w:rsidR="008C5318" w:rsidRPr="00EF5233">
        <w:rPr>
          <w:sz w:val="24"/>
          <w:szCs w:val="24"/>
        </w:rPr>
        <w:t>Администрация не</w:t>
      </w:r>
      <w:r w:rsidRPr="00EF5233">
        <w:rPr>
          <w:sz w:val="24"/>
          <w:szCs w:val="24"/>
        </w:rPr>
        <w:t xml:space="preserve"> вправе требовать от заявителя:</w:t>
      </w:r>
    </w:p>
    <w:p w14:paraId="7082BC64" w14:textId="792562BF" w:rsidR="00B2094D" w:rsidRPr="00EF5233" w:rsidRDefault="00B2094D" w:rsidP="00EF5233">
      <w:pPr>
        <w:pStyle w:val="a9"/>
        <w:numPr>
          <w:ilvl w:val="0"/>
          <w:numId w:val="1"/>
        </w:numPr>
        <w:tabs>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пред</w:t>
      </w:r>
      <w:r w:rsidR="00CE4C9A" w:rsidRPr="00EF5233">
        <w:rPr>
          <w:rFonts w:ascii="Times New Roman" w:hAnsi="Times New Roman"/>
          <w:sz w:val="24"/>
          <w:szCs w:val="24"/>
        </w:rPr>
        <w:t>о</w:t>
      </w:r>
      <w:r w:rsidRPr="00EF5233">
        <w:rPr>
          <w:rFonts w:ascii="Times New Roman" w:hAnsi="Times New Roman"/>
          <w:sz w:val="24"/>
          <w:szCs w:val="24"/>
        </w:rPr>
        <w:t xml:space="preserve">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6282356C" w14:textId="457AA05D" w:rsidR="00B2094D" w:rsidRPr="00EF5233" w:rsidRDefault="00B2094D" w:rsidP="00EF5233">
      <w:pPr>
        <w:pStyle w:val="a9"/>
        <w:numPr>
          <w:ilvl w:val="0"/>
          <w:numId w:val="1"/>
        </w:numPr>
        <w:tabs>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w:t>
      </w:r>
      <w:r w:rsidR="005D6EA4">
        <w:rPr>
          <w:rFonts w:ascii="Times New Roman" w:hAnsi="Times New Roman"/>
          <w:sz w:val="24"/>
          <w:szCs w:val="24"/>
        </w:rPr>
        <w:t>и/или</w:t>
      </w:r>
      <w:r w:rsidRPr="00EF5233">
        <w:rPr>
          <w:rFonts w:ascii="Times New Roman" w:hAnsi="Times New Roman"/>
          <w:sz w:val="24"/>
          <w:szCs w:val="24"/>
        </w:rPr>
        <w:t xml:space="preserve"> подведомственных государственным органам и органам местного самоуправления организаций, участвующих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за исключением документов, указанных в </w:t>
      </w:r>
      <w:hyperlink r:id="rId17">
        <w:r w:rsidRPr="00EF5233">
          <w:rPr>
            <w:rFonts w:ascii="Times New Roman" w:hAnsi="Times New Roman"/>
            <w:sz w:val="24"/>
            <w:szCs w:val="24"/>
          </w:rPr>
          <w:t>части 6 статьи 7</w:t>
        </w:r>
      </w:hyperlink>
      <w:r w:rsidRPr="00EF5233">
        <w:rPr>
          <w:rFonts w:ascii="Times New Roman" w:hAnsi="Times New Roman"/>
          <w:sz w:val="24"/>
          <w:szCs w:val="24"/>
        </w:rPr>
        <w:t xml:space="preserve"> Федерального закона от 27 июля 2010 года № 210-ФЗ «Об организации предоставления государственных и муниципальных услуг»;</w:t>
      </w:r>
    </w:p>
    <w:p w14:paraId="38485C0F" w14:textId="655C56EE" w:rsidR="00B2094D" w:rsidRPr="00EF5233" w:rsidRDefault="00B2094D" w:rsidP="00EF5233">
      <w:pPr>
        <w:pStyle w:val="a9"/>
        <w:numPr>
          <w:ilvl w:val="0"/>
          <w:numId w:val="1"/>
        </w:numPr>
        <w:tabs>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пред</w:t>
      </w:r>
      <w:r w:rsidR="00CE4C9A" w:rsidRPr="00EF5233">
        <w:rPr>
          <w:rFonts w:ascii="Times New Roman" w:hAnsi="Times New Roman"/>
          <w:sz w:val="24"/>
          <w:szCs w:val="24"/>
        </w:rPr>
        <w:t>о</w:t>
      </w:r>
      <w:r w:rsidRPr="00EF5233">
        <w:rPr>
          <w:rFonts w:ascii="Times New Roman" w:hAnsi="Times New Roman"/>
          <w:sz w:val="24"/>
          <w:szCs w:val="24"/>
        </w:rPr>
        <w:t xml:space="preserve">ставления документов и информации, отсутствие </w:t>
      </w:r>
      <w:r w:rsidR="005D6EA4">
        <w:rPr>
          <w:rFonts w:ascii="Times New Roman" w:hAnsi="Times New Roman"/>
          <w:sz w:val="24"/>
          <w:szCs w:val="24"/>
        </w:rPr>
        <w:t>и/или</w:t>
      </w:r>
      <w:r w:rsidRPr="00EF5233">
        <w:rPr>
          <w:rFonts w:ascii="Times New Roman" w:hAnsi="Times New Roman"/>
          <w:sz w:val="24"/>
          <w:szCs w:val="24"/>
        </w:rPr>
        <w:t xml:space="preserve"> недостоверность которых не указывались при первоначальном отказе в приеме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либо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за исключением следующих случаев:</w:t>
      </w:r>
    </w:p>
    <w:p w14:paraId="4B006D89" w14:textId="7869B38E" w:rsidR="00B2094D" w:rsidRPr="00EF5233" w:rsidRDefault="00B2094D" w:rsidP="00EF5233">
      <w:pPr>
        <w:pStyle w:val="a9"/>
        <w:tabs>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 xml:space="preserve">а) изменение требований нормативных правовых актов, касающихся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после первоначальной подачи заявления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6A77028C" w14:textId="5A042C8E" w:rsidR="00B2094D" w:rsidRPr="00EF5233" w:rsidRDefault="00B2094D" w:rsidP="00EF5233">
      <w:pPr>
        <w:pStyle w:val="a9"/>
        <w:tabs>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 xml:space="preserve">б) наличие ошибок в заявлении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документах, поданных заявителем после первоначального отказа в приеме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либо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не включенных в представленный ранее комплект документов;</w:t>
      </w:r>
    </w:p>
    <w:p w14:paraId="72A9B6A2" w14:textId="212B023B" w:rsidR="00B2094D" w:rsidRPr="00EF5233" w:rsidRDefault="00B2094D" w:rsidP="00EF5233">
      <w:pPr>
        <w:pStyle w:val="a9"/>
        <w:tabs>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либо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73D055C4" w14:textId="012982D6" w:rsidR="00B2094D" w:rsidRPr="00EF5233" w:rsidRDefault="00B2094D" w:rsidP="00EF5233">
      <w:pPr>
        <w:pStyle w:val="a9"/>
        <w:tabs>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либо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либо руководителя организации, предусмотренной частью 1.1 статьи 16 Федерального закона от </w:t>
      </w:r>
      <w:r w:rsidRPr="00EF5233">
        <w:rPr>
          <w:rFonts w:ascii="Times New Roman" w:hAnsi="Times New Roman"/>
          <w:sz w:val="24"/>
          <w:szCs w:val="24"/>
        </w:rPr>
        <w:lastRenderedPageBreak/>
        <w:t>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1A773638" w14:textId="77777777" w:rsidR="00B2094D" w:rsidRPr="00EF5233" w:rsidRDefault="00B2094D" w:rsidP="00EF5233">
      <w:pPr>
        <w:pStyle w:val="a9"/>
        <w:tabs>
          <w:tab w:val="left" w:pos="1134"/>
        </w:tabs>
        <w:spacing w:after="0"/>
        <w:ind w:left="0" w:right="-1" w:firstLine="709"/>
        <w:contextualSpacing w:val="0"/>
        <w:jc w:val="both"/>
        <w:rPr>
          <w:rFonts w:ascii="Times New Roman" w:hAnsi="Times New Roman"/>
          <w:sz w:val="24"/>
          <w:szCs w:val="24"/>
        </w:rPr>
      </w:pPr>
    </w:p>
    <w:p w14:paraId="6A67B91D" w14:textId="5DB66ACD" w:rsidR="00B2094D" w:rsidRPr="008C5318" w:rsidRDefault="008C5318" w:rsidP="00330B06">
      <w:pPr>
        <w:pStyle w:val="4"/>
        <w:numPr>
          <w:ilvl w:val="1"/>
          <w:numId w:val="43"/>
        </w:numPr>
        <w:spacing w:line="276" w:lineRule="auto"/>
        <w:ind w:right="-1"/>
        <w:jc w:val="center"/>
        <w:rPr>
          <w:rFonts w:ascii="Times New Roman" w:hAnsi="Times New Roman" w:cs="Times New Roman"/>
          <w:b/>
          <w:color w:val="auto"/>
          <w:sz w:val="24"/>
          <w:szCs w:val="24"/>
        </w:rPr>
      </w:pPr>
      <w:r w:rsidRPr="008C5318">
        <w:rPr>
          <w:rFonts w:ascii="Times New Roman" w:hAnsi="Times New Roman" w:cs="Times New Roman"/>
          <w:b/>
          <w:i w:val="0"/>
          <w:color w:val="auto"/>
          <w:sz w:val="24"/>
          <w:szCs w:val="24"/>
        </w:rPr>
        <w:t>И</w:t>
      </w:r>
      <w:r w:rsidR="00B2094D" w:rsidRPr="008C5318">
        <w:rPr>
          <w:rFonts w:ascii="Times New Roman" w:hAnsi="Times New Roman" w:cs="Times New Roman"/>
          <w:b/>
          <w:i w:val="0"/>
          <w:color w:val="auto"/>
          <w:sz w:val="24"/>
          <w:szCs w:val="24"/>
        </w:rPr>
        <w:t>счерпывающий перечень оснований для отказа в приеме документов</w:t>
      </w:r>
    </w:p>
    <w:p w14:paraId="28358546" w14:textId="77777777" w:rsidR="00B2094D" w:rsidRPr="00EF5233" w:rsidRDefault="00B2094D" w:rsidP="00EF5233">
      <w:pPr>
        <w:tabs>
          <w:tab w:val="left" w:pos="1134"/>
        </w:tabs>
        <w:spacing w:line="276" w:lineRule="auto"/>
        <w:ind w:right="-1" w:firstLine="709"/>
        <w:jc w:val="both"/>
        <w:rPr>
          <w:sz w:val="24"/>
          <w:szCs w:val="24"/>
        </w:rPr>
      </w:pPr>
    </w:p>
    <w:p w14:paraId="28468BF3" w14:textId="77777777" w:rsidR="00B2094D" w:rsidRPr="00EF5233" w:rsidRDefault="00B2094D" w:rsidP="00CA665D">
      <w:pPr>
        <w:pStyle w:val="a9"/>
        <w:numPr>
          <w:ilvl w:val="0"/>
          <w:numId w:val="14"/>
        </w:numPr>
        <w:tabs>
          <w:tab w:val="left" w:pos="142"/>
          <w:tab w:val="left" w:pos="1134"/>
        </w:tabs>
        <w:spacing w:after="0"/>
        <w:ind w:left="0" w:right="-1" w:firstLine="709"/>
        <w:jc w:val="both"/>
        <w:rPr>
          <w:rFonts w:ascii="Times New Roman" w:hAnsi="Times New Roman"/>
          <w:sz w:val="24"/>
          <w:szCs w:val="24"/>
        </w:rPr>
      </w:pPr>
      <w:bookmarkStart w:id="27" w:name="п2_9"/>
      <w:r w:rsidRPr="00EF5233">
        <w:rPr>
          <w:rFonts w:ascii="Times New Roman" w:hAnsi="Times New Roman"/>
          <w:sz w:val="24"/>
          <w:szCs w:val="24"/>
        </w:rPr>
        <w:t>Исчерпывающий перечень оснований для отказа в приеме документов, необходимых для предоставления услуги</w:t>
      </w:r>
      <w:bookmarkEnd w:id="27"/>
      <w:r w:rsidRPr="00EF5233">
        <w:rPr>
          <w:rFonts w:ascii="Times New Roman" w:hAnsi="Times New Roman"/>
          <w:sz w:val="24"/>
          <w:szCs w:val="24"/>
        </w:rPr>
        <w:t>:</w:t>
      </w:r>
    </w:p>
    <w:p w14:paraId="08B78FA4" w14:textId="77777777" w:rsidR="0004419B" w:rsidRPr="0004419B" w:rsidRDefault="0004419B" w:rsidP="0004419B">
      <w:pPr>
        <w:pStyle w:val="a9"/>
        <w:widowControl w:val="0"/>
        <w:autoSpaceDE w:val="0"/>
        <w:autoSpaceDN w:val="0"/>
        <w:adjustRightInd w:val="0"/>
        <w:ind w:left="0" w:firstLine="709"/>
        <w:jc w:val="both"/>
        <w:rPr>
          <w:rFonts w:ascii="Times New Roman" w:hAnsi="Times New Roman"/>
          <w:sz w:val="24"/>
          <w:szCs w:val="24"/>
        </w:rPr>
      </w:pPr>
      <w:r w:rsidRPr="0004419B">
        <w:rPr>
          <w:rFonts w:ascii="Times New Roman" w:hAnsi="Times New Roman"/>
          <w:sz w:val="24"/>
          <w:szCs w:val="24"/>
        </w:rPr>
        <w:t>1)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14:paraId="050E376F" w14:textId="77777777" w:rsidR="0004419B" w:rsidRPr="0004419B" w:rsidRDefault="0004419B" w:rsidP="0004419B">
      <w:pPr>
        <w:pStyle w:val="a9"/>
        <w:widowControl w:val="0"/>
        <w:autoSpaceDE w:val="0"/>
        <w:autoSpaceDN w:val="0"/>
        <w:adjustRightInd w:val="0"/>
        <w:ind w:left="0" w:firstLine="709"/>
        <w:jc w:val="both"/>
        <w:rPr>
          <w:rFonts w:ascii="Times New Roman" w:hAnsi="Times New Roman"/>
          <w:sz w:val="24"/>
          <w:szCs w:val="24"/>
        </w:rPr>
      </w:pPr>
      <w:r w:rsidRPr="0004419B">
        <w:rPr>
          <w:rFonts w:ascii="Times New Roman" w:hAnsi="Times New Roman"/>
          <w:sz w:val="24"/>
          <w:szCs w:val="24"/>
        </w:rPr>
        <w:t>2) представление неполного комплекта документов, необходимых для предоставления услуги;</w:t>
      </w:r>
    </w:p>
    <w:p w14:paraId="0D71614A" w14:textId="77777777" w:rsidR="0004419B" w:rsidRPr="0004419B" w:rsidRDefault="0004419B" w:rsidP="0004419B">
      <w:pPr>
        <w:pStyle w:val="a9"/>
        <w:widowControl w:val="0"/>
        <w:autoSpaceDE w:val="0"/>
        <w:autoSpaceDN w:val="0"/>
        <w:adjustRightInd w:val="0"/>
        <w:ind w:left="0" w:firstLine="709"/>
        <w:jc w:val="both"/>
        <w:rPr>
          <w:rFonts w:ascii="Times New Roman" w:hAnsi="Times New Roman"/>
          <w:sz w:val="24"/>
          <w:szCs w:val="24"/>
        </w:rPr>
      </w:pPr>
      <w:r w:rsidRPr="0004419B">
        <w:rPr>
          <w:rFonts w:ascii="Times New Roman" w:hAnsi="Times New Roman"/>
          <w:sz w:val="24"/>
          <w:szCs w:val="24"/>
        </w:rPr>
        <w:t>3) 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51ADFDB1" w14:textId="77777777" w:rsidR="0004419B" w:rsidRPr="0004419B" w:rsidRDefault="0004419B" w:rsidP="0004419B">
      <w:pPr>
        <w:pStyle w:val="a9"/>
        <w:widowControl w:val="0"/>
        <w:autoSpaceDE w:val="0"/>
        <w:autoSpaceDN w:val="0"/>
        <w:adjustRightInd w:val="0"/>
        <w:ind w:left="0" w:firstLine="709"/>
        <w:jc w:val="both"/>
        <w:rPr>
          <w:rFonts w:ascii="Times New Roman" w:hAnsi="Times New Roman"/>
          <w:sz w:val="24"/>
          <w:szCs w:val="24"/>
        </w:rPr>
      </w:pPr>
      <w:r w:rsidRPr="0004419B">
        <w:rPr>
          <w:rFonts w:ascii="Times New Roman" w:hAnsi="Times New Roman"/>
          <w:sz w:val="24"/>
          <w:szCs w:val="24"/>
        </w:rPr>
        <w:t>4)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1AEA56C8" w14:textId="77777777" w:rsidR="0004419B" w:rsidRPr="0004419B" w:rsidRDefault="0004419B" w:rsidP="0004419B">
      <w:pPr>
        <w:pStyle w:val="a9"/>
        <w:widowControl w:val="0"/>
        <w:autoSpaceDE w:val="0"/>
        <w:autoSpaceDN w:val="0"/>
        <w:adjustRightInd w:val="0"/>
        <w:ind w:left="0" w:firstLine="709"/>
        <w:jc w:val="both"/>
        <w:rPr>
          <w:rFonts w:ascii="Times New Roman" w:hAnsi="Times New Roman"/>
          <w:sz w:val="24"/>
          <w:szCs w:val="24"/>
        </w:rPr>
      </w:pPr>
      <w:r w:rsidRPr="0004419B">
        <w:rPr>
          <w:rFonts w:ascii="Times New Roman" w:hAnsi="Times New Roman"/>
          <w:sz w:val="24"/>
          <w:szCs w:val="24"/>
        </w:rPr>
        <w:t>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2B0FE437" w14:textId="77777777" w:rsidR="0004419B" w:rsidRPr="0004419B" w:rsidRDefault="0004419B" w:rsidP="0004419B">
      <w:pPr>
        <w:pStyle w:val="a9"/>
        <w:widowControl w:val="0"/>
        <w:autoSpaceDE w:val="0"/>
        <w:autoSpaceDN w:val="0"/>
        <w:adjustRightInd w:val="0"/>
        <w:ind w:left="0" w:firstLine="709"/>
        <w:jc w:val="both"/>
        <w:rPr>
          <w:rFonts w:ascii="Times New Roman" w:hAnsi="Times New Roman"/>
          <w:sz w:val="24"/>
          <w:szCs w:val="24"/>
        </w:rPr>
      </w:pPr>
      <w:r w:rsidRPr="0004419B">
        <w:rPr>
          <w:rFonts w:ascii="Times New Roman" w:hAnsi="Times New Roman"/>
          <w:sz w:val="24"/>
          <w:szCs w:val="24"/>
        </w:rPr>
        <w:t>6) неполное заполнение полей в форме заявления, в том числе в интерактивной форме заявления на ЕПГУ;</w:t>
      </w:r>
    </w:p>
    <w:p w14:paraId="1BB2D63E" w14:textId="77777777" w:rsidR="0004419B" w:rsidRPr="0004419B" w:rsidRDefault="0004419B" w:rsidP="0004419B">
      <w:pPr>
        <w:pStyle w:val="a9"/>
        <w:widowControl w:val="0"/>
        <w:autoSpaceDE w:val="0"/>
        <w:autoSpaceDN w:val="0"/>
        <w:adjustRightInd w:val="0"/>
        <w:ind w:left="0" w:firstLine="709"/>
        <w:jc w:val="both"/>
        <w:rPr>
          <w:rFonts w:ascii="Times New Roman" w:hAnsi="Times New Roman"/>
          <w:sz w:val="24"/>
          <w:szCs w:val="24"/>
        </w:rPr>
      </w:pPr>
      <w:r w:rsidRPr="0004419B">
        <w:rPr>
          <w:rFonts w:ascii="Times New Roman" w:hAnsi="Times New Roman"/>
          <w:sz w:val="24"/>
          <w:szCs w:val="24"/>
        </w:rPr>
        <w:t>7)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36D1CE35" w14:textId="77777777" w:rsidR="0004419B" w:rsidRPr="0004419B" w:rsidRDefault="0004419B" w:rsidP="0004419B">
      <w:pPr>
        <w:pStyle w:val="a9"/>
        <w:widowControl w:val="0"/>
        <w:autoSpaceDE w:val="0"/>
        <w:autoSpaceDN w:val="0"/>
        <w:adjustRightInd w:val="0"/>
        <w:ind w:left="0" w:firstLine="709"/>
        <w:jc w:val="both"/>
        <w:rPr>
          <w:rFonts w:ascii="Times New Roman" w:hAnsi="Times New Roman"/>
          <w:sz w:val="24"/>
          <w:szCs w:val="24"/>
        </w:rPr>
      </w:pPr>
      <w:r w:rsidRPr="0004419B">
        <w:rPr>
          <w:rFonts w:ascii="Times New Roman" w:hAnsi="Times New Roman"/>
          <w:sz w:val="24"/>
          <w:szCs w:val="24"/>
        </w:rPr>
        <w:t>8) несоблюдение установленных статьей 11 Федерального закона от 06.04.2011 г. № 63-ФЗ «Об электронной подписи» условий признания действительности, усиленной квалифицированной электронной подписи.</w:t>
      </w:r>
    </w:p>
    <w:p w14:paraId="4246803D" w14:textId="70F17007" w:rsidR="00B2094D" w:rsidRPr="00EF5233" w:rsidRDefault="00B2094D" w:rsidP="00CA665D">
      <w:pPr>
        <w:pStyle w:val="a9"/>
        <w:tabs>
          <w:tab w:val="left" w:pos="142"/>
          <w:tab w:val="left" w:pos="1134"/>
        </w:tabs>
        <w:ind w:left="0" w:right="-1" w:firstLine="709"/>
        <w:contextualSpacing w:val="0"/>
        <w:jc w:val="both"/>
        <w:rPr>
          <w:rFonts w:ascii="Times New Roman" w:hAnsi="Times New Roman"/>
          <w:sz w:val="24"/>
          <w:szCs w:val="24"/>
        </w:rPr>
      </w:pPr>
      <w:r w:rsidRPr="00EF5233">
        <w:rPr>
          <w:rFonts w:ascii="Times New Roman" w:hAnsi="Times New Roman"/>
          <w:sz w:val="24"/>
          <w:szCs w:val="24"/>
        </w:rPr>
        <w:t xml:space="preserve"> </w:t>
      </w:r>
    </w:p>
    <w:p w14:paraId="047B6266" w14:textId="380B866B" w:rsidR="00B2094D" w:rsidRPr="008C5318" w:rsidRDefault="00B2094D" w:rsidP="00CA665D">
      <w:pPr>
        <w:pStyle w:val="4"/>
        <w:numPr>
          <w:ilvl w:val="1"/>
          <w:numId w:val="43"/>
        </w:numPr>
        <w:tabs>
          <w:tab w:val="left" w:pos="142"/>
        </w:tabs>
        <w:spacing w:after="240" w:line="276" w:lineRule="auto"/>
        <w:ind w:left="0" w:right="-1" w:firstLine="709"/>
        <w:jc w:val="center"/>
        <w:rPr>
          <w:rFonts w:ascii="Times New Roman" w:hAnsi="Times New Roman" w:cs="Times New Roman"/>
          <w:b/>
          <w:color w:val="auto"/>
          <w:sz w:val="24"/>
          <w:szCs w:val="24"/>
        </w:rPr>
      </w:pPr>
      <w:bookmarkStart w:id="28" w:name="п2_10"/>
      <w:r w:rsidRPr="008C5318">
        <w:rPr>
          <w:rStyle w:val="40"/>
          <w:rFonts w:ascii="Times New Roman" w:hAnsi="Times New Roman" w:cs="Times New Roman"/>
          <w:b/>
          <w:color w:val="auto"/>
          <w:sz w:val="24"/>
          <w:szCs w:val="24"/>
        </w:rPr>
        <w:t>Перечень оснований для приостановлени</w:t>
      </w:r>
      <w:r w:rsidR="008A04AE" w:rsidRPr="008C5318">
        <w:rPr>
          <w:rStyle w:val="40"/>
          <w:rFonts w:ascii="Times New Roman" w:hAnsi="Times New Roman" w:cs="Times New Roman"/>
          <w:b/>
          <w:color w:val="auto"/>
          <w:sz w:val="24"/>
          <w:szCs w:val="24"/>
        </w:rPr>
        <w:t>я или отказа в предоставлении услуги</w:t>
      </w:r>
    </w:p>
    <w:bookmarkEnd w:id="28"/>
    <w:p w14:paraId="0C7AA3DF" w14:textId="308CEA17" w:rsidR="00B2094D" w:rsidRPr="00EF5233" w:rsidRDefault="00B2094D" w:rsidP="00CA665D">
      <w:pPr>
        <w:pStyle w:val="a9"/>
        <w:numPr>
          <w:ilvl w:val="0"/>
          <w:numId w:val="15"/>
        </w:numPr>
        <w:tabs>
          <w:tab w:val="left" w:pos="142"/>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 xml:space="preserve">Основания для приостановления предоставления </w:t>
      </w:r>
      <w:r w:rsidR="004C12C7" w:rsidRPr="00EF5233">
        <w:rPr>
          <w:rFonts w:ascii="Times New Roman" w:hAnsi="Times New Roman"/>
          <w:sz w:val="24"/>
          <w:szCs w:val="24"/>
        </w:rPr>
        <w:t>муниципальной</w:t>
      </w:r>
      <w:r w:rsidR="008A04AE" w:rsidRPr="00EF5233">
        <w:rPr>
          <w:rFonts w:ascii="Times New Roman" w:hAnsi="Times New Roman"/>
          <w:sz w:val="24"/>
          <w:szCs w:val="24"/>
        </w:rPr>
        <w:t xml:space="preserve"> </w:t>
      </w:r>
      <w:r w:rsidRPr="00EF5233">
        <w:rPr>
          <w:rFonts w:ascii="Times New Roman" w:hAnsi="Times New Roman"/>
          <w:sz w:val="24"/>
          <w:szCs w:val="24"/>
        </w:rPr>
        <w:t xml:space="preserve">услуги отсутствуют. </w:t>
      </w:r>
    </w:p>
    <w:p w14:paraId="57ED5A0F" w14:textId="77777777" w:rsidR="00B2094D" w:rsidRDefault="00B2094D" w:rsidP="00CA665D">
      <w:pPr>
        <w:pStyle w:val="a9"/>
        <w:numPr>
          <w:ilvl w:val="0"/>
          <w:numId w:val="15"/>
        </w:numPr>
        <w:tabs>
          <w:tab w:val="left" w:pos="142"/>
          <w:tab w:val="left" w:pos="1134"/>
        </w:tabs>
        <w:spacing w:after="0"/>
        <w:ind w:left="0" w:right="-1" w:firstLine="709"/>
        <w:contextualSpacing w:val="0"/>
        <w:jc w:val="both"/>
        <w:rPr>
          <w:rFonts w:ascii="Times New Roman" w:hAnsi="Times New Roman"/>
          <w:sz w:val="24"/>
          <w:szCs w:val="24"/>
        </w:rPr>
      </w:pPr>
      <w:r w:rsidRPr="00EF5233">
        <w:rPr>
          <w:rFonts w:ascii="Times New Roman" w:hAnsi="Times New Roman"/>
          <w:sz w:val="24"/>
          <w:szCs w:val="24"/>
        </w:rPr>
        <w:t>Исчерпывающий перечень оснований для отказа в предоставлении услуги:</w:t>
      </w:r>
    </w:p>
    <w:p w14:paraId="4CC7AE75" w14:textId="77777777" w:rsidR="0004419B" w:rsidRPr="00413F4F" w:rsidRDefault="0004419B" w:rsidP="0004419B">
      <w:pPr>
        <w:pStyle w:val="ConsPlusNormal"/>
        <w:ind w:firstLine="709"/>
        <w:jc w:val="both"/>
        <w:rPr>
          <w:rFonts w:ascii="Times New Roman" w:hAnsi="Times New Roman" w:cs="Times New Roman"/>
          <w:sz w:val="24"/>
          <w:szCs w:val="24"/>
        </w:rPr>
      </w:pPr>
      <w:r w:rsidRPr="00413F4F">
        <w:rPr>
          <w:rFonts w:ascii="Times New Roman" w:hAnsi="Times New Roman" w:cs="Times New Roman"/>
          <w:sz w:val="24"/>
          <w:szCs w:val="24"/>
        </w:rPr>
        <w:t xml:space="preserve">1) запрашивается разрешения на </w:t>
      </w:r>
      <w:r>
        <w:rPr>
          <w:rFonts w:ascii="Times New Roman" w:hAnsi="Times New Roman" w:cs="Times New Roman"/>
          <w:sz w:val="24"/>
          <w:szCs w:val="24"/>
        </w:rPr>
        <w:t>условно разрешенный вид использования</w:t>
      </w:r>
      <w:r w:rsidRPr="00413F4F">
        <w:rPr>
          <w:rFonts w:ascii="Times New Roman" w:hAnsi="Times New Roman" w:cs="Times New Roman"/>
          <w:sz w:val="24"/>
          <w:szCs w:val="24"/>
        </w:rPr>
        <w:t xml:space="preserve"> для объ</w:t>
      </w:r>
      <w:r>
        <w:rPr>
          <w:rFonts w:ascii="Times New Roman" w:hAnsi="Times New Roman" w:cs="Times New Roman"/>
          <w:sz w:val="24"/>
          <w:szCs w:val="24"/>
        </w:rPr>
        <w:t xml:space="preserve">екта капитального строительства </w:t>
      </w:r>
      <w:r w:rsidRPr="00413F4F">
        <w:rPr>
          <w:rFonts w:ascii="Times New Roman" w:hAnsi="Times New Roman" w:cs="Times New Roman"/>
          <w:sz w:val="24"/>
          <w:szCs w:val="24"/>
        </w:rPr>
        <w:t>или земельного участка, в отношении которого по</w:t>
      </w:r>
      <w:r>
        <w:rPr>
          <w:rFonts w:ascii="Times New Roman" w:hAnsi="Times New Roman" w:cs="Times New Roman"/>
          <w:sz w:val="24"/>
          <w:szCs w:val="24"/>
        </w:rPr>
        <w:t xml:space="preserve">ступило уведомление о выявлении </w:t>
      </w:r>
      <w:r w:rsidRPr="00413F4F">
        <w:rPr>
          <w:rFonts w:ascii="Times New Roman" w:hAnsi="Times New Roman" w:cs="Times New Roman"/>
          <w:sz w:val="24"/>
          <w:szCs w:val="24"/>
        </w:rPr>
        <w:t>самовольной постройки от исполнительного органа государственной власти,</w:t>
      </w:r>
      <w:r>
        <w:rPr>
          <w:rFonts w:ascii="Times New Roman" w:hAnsi="Times New Roman" w:cs="Times New Roman"/>
          <w:sz w:val="24"/>
          <w:szCs w:val="24"/>
        </w:rPr>
        <w:t xml:space="preserve"> </w:t>
      </w:r>
      <w:r w:rsidRPr="00413F4F">
        <w:rPr>
          <w:rFonts w:ascii="Times New Roman" w:hAnsi="Times New Roman" w:cs="Times New Roman"/>
          <w:sz w:val="24"/>
          <w:szCs w:val="24"/>
        </w:rPr>
        <w:t>должностного лица, государственного</w:t>
      </w:r>
      <w:r>
        <w:rPr>
          <w:rFonts w:ascii="Times New Roman" w:hAnsi="Times New Roman" w:cs="Times New Roman"/>
          <w:sz w:val="24"/>
          <w:szCs w:val="24"/>
        </w:rPr>
        <w:t xml:space="preserve"> учреждения или органа местного </w:t>
      </w:r>
      <w:r w:rsidRPr="00413F4F">
        <w:rPr>
          <w:rFonts w:ascii="Times New Roman" w:hAnsi="Times New Roman" w:cs="Times New Roman"/>
          <w:sz w:val="24"/>
          <w:szCs w:val="24"/>
        </w:rPr>
        <w:t>самоуправления;</w:t>
      </w:r>
    </w:p>
    <w:p w14:paraId="237C8A1C" w14:textId="77777777" w:rsidR="0004419B" w:rsidRPr="00413F4F" w:rsidRDefault="0004419B" w:rsidP="0004419B">
      <w:pPr>
        <w:pStyle w:val="ConsPlusNormal"/>
        <w:ind w:firstLine="709"/>
        <w:jc w:val="both"/>
        <w:rPr>
          <w:rFonts w:ascii="Times New Roman" w:hAnsi="Times New Roman" w:cs="Times New Roman"/>
          <w:sz w:val="24"/>
          <w:szCs w:val="24"/>
        </w:rPr>
      </w:pPr>
      <w:r w:rsidRPr="00413F4F">
        <w:rPr>
          <w:rFonts w:ascii="Times New Roman" w:hAnsi="Times New Roman" w:cs="Times New Roman"/>
          <w:sz w:val="24"/>
          <w:szCs w:val="24"/>
        </w:rPr>
        <w:t>2) поступление от органов государствен</w:t>
      </w:r>
      <w:r>
        <w:rPr>
          <w:rFonts w:ascii="Times New Roman" w:hAnsi="Times New Roman" w:cs="Times New Roman"/>
          <w:sz w:val="24"/>
          <w:szCs w:val="24"/>
        </w:rPr>
        <w:t xml:space="preserve">ной власти Российской Федерации </w:t>
      </w:r>
      <w:r w:rsidRPr="00413F4F">
        <w:rPr>
          <w:rFonts w:ascii="Times New Roman" w:hAnsi="Times New Roman" w:cs="Times New Roman"/>
          <w:sz w:val="24"/>
          <w:szCs w:val="24"/>
        </w:rPr>
        <w:t>информации о расположении земельного участка в границах зон с особыми условиями</w:t>
      </w:r>
      <w:r>
        <w:rPr>
          <w:rFonts w:ascii="Times New Roman" w:hAnsi="Times New Roman" w:cs="Times New Roman"/>
          <w:sz w:val="24"/>
          <w:szCs w:val="24"/>
        </w:rPr>
        <w:t xml:space="preserve"> </w:t>
      </w:r>
      <w:r w:rsidRPr="00413F4F">
        <w:rPr>
          <w:rFonts w:ascii="Times New Roman" w:hAnsi="Times New Roman" w:cs="Times New Roman"/>
          <w:sz w:val="24"/>
          <w:szCs w:val="24"/>
        </w:rPr>
        <w:t>использования и запрашиваемый условно разрешенный вид использования противоречит</w:t>
      </w:r>
      <w:r>
        <w:rPr>
          <w:rFonts w:ascii="Times New Roman" w:hAnsi="Times New Roman" w:cs="Times New Roman"/>
          <w:sz w:val="24"/>
          <w:szCs w:val="24"/>
        </w:rPr>
        <w:t xml:space="preserve"> ограничениям в границах данных </w:t>
      </w:r>
      <w:r w:rsidRPr="00413F4F">
        <w:rPr>
          <w:rFonts w:ascii="Times New Roman" w:hAnsi="Times New Roman" w:cs="Times New Roman"/>
          <w:sz w:val="24"/>
          <w:szCs w:val="24"/>
        </w:rPr>
        <w:t>зон;</w:t>
      </w:r>
    </w:p>
    <w:p w14:paraId="7BCB1236" w14:textId="77777777" w:rsidR="0004419B" w:rsidRPr="00413F4F" w:rsidRDefault="0004419B" w:rsidP="0004419B">
      <w:pPr>
        <w:pStyle w:val="ConsPlusNormal"/>
        <w:ind w:firstLine="709"/>
        <w:jc w:val="both"/>
        <w:rPr>
          <w:rFonts w:ascii="Times New Roman" w:hAnsi="Times New Roman" w:cs="Times New Roman"/>
          <w:sz w:val="24"/>
          <w:szCs w:val="24"/>
        </w:rPr>
      </w:pPr>
      <w:r w:rsidRPr="00413F4F">
        <w:rPr>
          <w:rFonts w:ascii="Times New Roman" w:hAnsi="Times New Roman" w:cs="Times New Roman"/>
          <w:sz w:val="24"/>
          <w:szCs w:val="24"/>
        </w:rPr>
        <w:t>3) наличие противоречий или несоответс</w:t>
      </w:r>
      <w:r>
        <w:rPr>
          <w:rFonts w:ascii="Times New Roman" w:hAnsi="Times New Roman" w:cs="Times New Roman"/>
          <w:sz w:val="24"/>
          <w:szCs w:val="24"/>
        </w:rPr>
        <w:t xml:space="preserve">твий в документах и информации, </w:t>
      </w:r>
      <w:r w:rsidRPr="00413F4F">
        <w:rPr>
          <w:rFonts w:ascii="Times New Roman" w:hAnsi="Times New Roman" w:cs="Times New Roman"/>
          <w:sz w:val="24"/>
          <w:szCs w:val="24"/>
        </w:rPr>
        <w:t>необходимых для предоставления услуги, представленных заявителем и</w:t>
      </w:r>
      <w:r>
        <w:rPr>
          <w:rFonts w:ascii="Times New Roman" w:hAnsi="Times New Roman" w:cs="Times New Roman"/>
          <w:sz w:val="24"/>
          <w:szCs w:val="24"/>
        </w:rPr>
        <w:t xml:space="preserve"> (или) </w:t>
      </w:r>
      <w:r w:rsidRPr="00413F4F">
        <w:rPr>
          <w:rFonts w:ascii="Times New Roman" w:hAnsi="Times New Roman" w:cs="Times New Roman"/>
          <w:sz w:val="24"/>
          <w:szCs w:val="24"/>
        </w:rPr>
        <w:t>полученных в порядке межведомственного электронного взаимодействия;</w:t>
      </w:r>
    </w:p>
    <w:p w14:paraId="38868ABE" w14:textId="77777777" w:rsidR="0004419B" w:rsidRPr="00413F4F" w:rsidRDefault="0004419B" w:rsidP="0004419B">
      <w:pPr>
        <w:pStyle w:val="ConsPlusNormal"/>
        <w:ind w:firstLine="709"/>
        <w:jc w:val="both"/>
        <w:rPr>
          <w:rFonts w:ascii="Times New Roman" w:hAnsi="Times New Roman" w:cs="Times New Roman"/>
          <w:sz w:val="24"/>
          <w:szCs w:val="24"/>
        </w:rPr>
      </w:pPr>
      <w:r w:rsidRPr="00413F4F">
        <w:rPr>
          <w:rFonts w:ascii="Times New Roman" w:hAnsi="Times New Roman" w:cs="Times New Roman"/>
          <w:sz w:val="24"/>
          <w:szCs w:val="24"/>
        </w:rPr>
        <w:t>4)  рекомендации Комиссии по ПЗЗ об отказе</w:t>
      </w:r>
      <w:r>
        <w:rPr>
          <w:rFonts w:ascii="Times New Roman" w:hAnsi="Times New Roman" w:cs="Times New Roman"/>
          <w:sz w:val="24"/>
          <w:szCs w:val="24"/>
        </w:rPr>
        <w:t xml:space="preserve"> в предоставлении разрешения на </w:t>
      </w:r>
      <w:r w:rsidRPr="00413F4F">
        <w:rPr>
          <w:rFonts w:ascii="Times New Roman" w:hAnsi="Times New Roman" w:cs="Times New Roman"/>
          <w:sz w:val="24"/>
          <w:szCs w:val="24"/>
        </w:rPr>
        <w:t>условно разрешенный вид использования, в том числе с учетом отрицательного заключения по результатам общественных</w:t>
      </w:r>
      <w:r>
        <w:rPr>
          <w:rFonts w:ascii="Times New Roman" w:hAnsi="Times New Roman" w:cs="Times New Roman"/>
          <w:sz w:val="24"/>
          <w:szCs w:val="24"/>
        </w:rPr>
        <w:t xml:space="preserve"> </w:t>
      </w:r>
      <w:r w:rsidRPr="00413F4F">
        <w:rPr>
          <w:rFonts w:ascii="Times New Roman" w:hAnsi="Times New Roman" w:cs="Times New Roman"/>
          <w:sz w:val="24"/>
          <w:szCs w:val="24"/>
        </w:rPr>
        <w:t>обсуждений или публичных слушаний по вопросу предоставления разрешения на</w:t>
      </w:r>
      <w:r>
        <w:rPr>
          <w:rFonts w:ascii="Times New Roman" w:hAnsi="Times New Roman" w:cs="Times New Roman"/>
          <w:sz w:val="24"/>
          <w:szCs w:val="24"/>
        </w:rPr>
        <w:t xml:space="preserve"> </w:t>
      </w:r>
      <w:r w:rsidRPr="00413F4F">
        <w:rPr>
          <w:rFonts w:ascii="Times New Roman" w:hAnsi="Times New Roman" w:cs="Times New Roman"/>
          <w:sz w:val="24"/>
          <w:szCs w:val="24"/>
        </w:rPr>
        <w:t>условно разрешенный вид использования;</w:t>
      </w:r>
    </w:p>
    <w:p w14:paraId="1C856EDF" w14:textId="77777777" w:rsidR="0004419B" w:rsidRPr="00413F4F" w:rsidRDefault="0004419B" w:rsidP="0004419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413F4F">
        <w:rPr>
          <w:rFonts w:ascii="Times New Roman" w:hAnsi="Times New Roman" w:cs="Times New Roman"/>
          <w:sz w:val="24"/>
          <w:szCs w:val="24"/>
        </w:rPr>
        <w:t>) запрашиваемое разрешения на условно разрешенный вид использования</w:t>
      </w:r>
      <w:r>
        <w:rPr>
          <w:rFonts w:ascii="Times New Roman" w:hAnsi="Times New Roman" w:cs="Times New Roman"/>
          <w:sz w:val="24"/>
          <w:szCs w:val="24"/>
        </w:rPr>
        <w:t xml:space="preserve"> ведет к нарушению требований </w:t>
      </w:r>
      <w:r w:rsidRPr="00413F4F">
        <w:rPr>
          <w:rFonts w:ascii="Times New Roman" w:hAnsi="Times New Roman" w:cs="Times New Roman"/>
          <w:sz w:val="24"/>
          <w:szCs w:val="24"/>
        </w:rPr>
        <w:t>технических регламентов, градостроительных, строительных, санитарно</w:t>
      </w:r>
      <w:r>
        <w:rPr>
          <w:rFonts w:ascii="Times New Roman" w:hAnsi="Times New Roman" w:cs="Times New Roman"/>
          <w:sz w:val="24"/>
          <w:szCs w:val="24"/>
        </w:rPr>
        <w:t>-</w:t>
      </w:r>
      <w:r w:rsidRPr="00413F4F">
        <w:rPr>
          <w:rFonts w:ascii="Times New Roman" w:hAnsi="Times New Roman" w:cs="Times New Roman"/>
          <w:sz w:val="24"/>
          <w:szCs w:val="24"/>
        </w:rPr>
        <w:t>эпидемиологических, противопожарных и иных норм и правил, установленных</w:t>
      </w:r>
      <w:r>
        <w:rPr>
          <w:rFonts w:ascii="Times New Roman" w:hAnsi="Times New Roman" w:cs="Times New Roman"/>
          <w:sz w:val="24"/>
          <w:szCs w:val="24"/>
        </w:rPr>
        <w:t xml:space="preserve"> </w:t>
      </w:r>
      <w:r w:rsidRPr="00413F4F">
        <w:rPr>
          <w:rFonts w:ascii="Times New Roman" w:hAnsi="Times New Roman" w:cs="Times New Roman"/>
          <w:sz w:val="24"/>
          <w:szCs w:val="24"/>
        </w:rPr>
        <w:t>законодательством Российской Федерации;</w:t>
      </w:r>
    </w:p>
    <w:p w14:paraId="45FB1E4E" w14:textId="77777777" w:rsidR="0004419B" w:rsidRPr="00413F4F" w:rsidRDefault="0004419B" w:rsidP="0004419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413F4F">
        <w:rPr>
          <w:rFonts w:ascii="Times New Roman" w:hAnsi="Times New Roman" w:cs="Times New Roman"/>
          <w:sz w:val="24"/>
          <w:szCs w:val="24"/>
        </w:rPr>
        <w:t>) запрос подан неуполномоченным лицом</w:t>
      </w:r>
      <w:r>
        <w:rPr>
          <w:rFonts w:ascii="Times New Roman" w:hAnsi="Times New Roman" w:cs="Times New Roman"/>
          <w:sz w:val="24"/>
          <w:szCs w:val="24"/>
        </w:rPr>
        <w:t>;</w:t>
      </w:r>
    </w:p>
    <w:p w14:paraId="4DC66024" w14:textId="77777777" w:rsidR="0004419B" w:rsidRPr="00413F4F" w:rsidRDefault="0004419B" w:rsidP="0004419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7</w:t>
      </w:r>
      <w:r w:rsidRPr="00413F4F">
        <w:rPr>
          <w:rFonts w:ascii="Times New Roman" w:hAnsi="Times New Roman" w:cs="Times New Roman"/>
          <w:sz w:val="24"/>
          <w:szCs w:val="24"/>
        </w:rPr>
        <w:t>) земельный участок или объект капитальн</w:t>
      </w:r>
      <w:r>
        <w:rPr>
          <w:rFonts w:ascii="Times New Roman" w:hAnsi="Times New Roman" w:cs="Times New Roman"/>
          <w:sz w:val="24"/>
          <w:szCs w:val="24"/>
        </w:rPr>
        <w:t xml:space="preserve">ого строительства расположен на </w:t>
      </w:r>
      <w:r w:rsidRPr="00413F4F">
        <w:rPr>
          <w:rFonts w:ascii="Times New Roman" w:hAnsi="Times New Roman" w:cs="Times New Roman"/>
          <w:sz w:val="24"/>
          <w:szCs w:val="24"/>
        </w:rPr>
        <w:t>территории (части территории) муниципального образования, в</w:t>
      </w:r>
      <w:r>
        <w:rPr>
          <w:rFonts w:ascii="Times New Roman" w:hAnsi="Times New Roman" w:cs="Times New Roman"/>
          <w:sz w:val="24"/>
          <w:szCs w:val="24"/>
        </w:rPr>
        <w:t xml:space="preserve"> отношении которой </w:t>
      </w:r>
      <w:r w:rsidRPr="00413F4F">
        <w:rPr>
          <w:rFonts w:ascii="Times New Roman" w:hAnsi="Times New Roman" w:cs="Times New Roman"/>
          <w:sz w:val="24"/>
          <w:szCs w:val="24"/>
        </w:rPr>
        <w:t>ПЗЗ не утверждены;</w:t>
      </w:r>
    </w:p>
    <w:p w14:paraId="4E631BB2" w14:textId="77777777" w:rsidR="0004419B" w:rsidRPr="00413F4F" w:rsidRDefault="0004419B" w:rsidP="0004419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Pr="00413F4F">
        <w:rPr>
          <w:rFonts w:ascii="Times New Roman" w:hAnsi="Times New Roman" w:cs="Times New Roman"/>
          <w:sz w:val="24"/>
          <w:szCs w:val="24"/>
        </w:rPr>
        <w:t>) земельный участок, в отношении</w:t>
      </w:r>
      <w:r>
        <w:rPr>
          <w:rFonts w:ascii="Times New Roman" w:hAnsi="Times New Roman" w:cs="Times New Roman"/>
          <w:sz w:val="24"/>
          <w:szCs w:val="24"/>
        </w:rPr>
        <w:t xml:space="preserve"> которого запрашивается </w:t>
      </w:r>
      <w:r w:rsidRPr="00413F4F">
        <w:rPr>
          <w:rFonts w:ascii="Times New Roman" w:hAnsi="Times New Roman" w:cs="Times New Roman"/>
          <w:sz w:val="24"/>
          <w:szCs w:val="24"/>
        </w:rPr>
        <w:t>условно разрешенный вид использования</w:t>
      </w:r>
      <w:r>
        <w:rPr>
          <w:rFonts w:ascii="Times New Roman" w:hAnsi="Times New Roman" w:cs="Times New Roman"/>
          <w:sz w:val="24"/>
          <w:szCs w:val="24"/>
        </w:rPr>
        <w:t xml:space="preserve"> не </w:t>
      </w:r>
      <w:r w:rsidRPr="00413F4F">
        <w:rPr>
          <w:rFonts w:ascii="Times New Roman" w:hAnsi="Times New Roman" w:cs="Times New Roman"/>
          <w:sz w:val="24"/>
          <w:szCs w:val="24"/>
        </w:rPr>
        <w:t>сформирован или в отношении земельного участк</w:t>
      </w:r>
      <w:r>
        <w:rPr>
          <w:rFonts w:ascii="Times New Roman" w:hAnsi="Times New Roman" w:cs="Times New Roman"/>
          <w:sz w:val="24"/>
          <w:szCs w:val="24"/>
        </w:rPr>
        <w:t xml:space="preserve">а не установлены характеристики </w:t>
      </w:r>
      <w:r w:rsidRPr="00413F4F">
        <w:rPr>
          <w:rFonts w:ascii="Times New Roman" w:hAnsi="Times New Roman" w:cs="Times New Roman"/>
          <w:sz w:val="24"/>
          <w:szCs w:val="24"/>
        </w:rPr>
        <w:t>земельного участка, в том числе категория земель;</w:t>
      </w:r>
    </w:p>
    <w:p w14:paraId="4B2A549B" w14:textId="77777777" w:rsidR="0004419B" w:rsidRPr="00413F4F" w:rsidRDefault="0004419B" w:rsidP="0004419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Pr="00413F4F">
        <w:rPr>
          <w:rFonts w:ascii="Times New Roman" w:hAnsi="Times New Roman" w:cs="Times New Roman"/>
          <w:sz w:val="24"/>
          <w:szCs w:val="24"/>
        </w:rPr>
        <w:t>) наложение земель лесного фонда на гран</w:t>
      </w:r>
      <w:r>
        <w:rPr>
          <w:rFonts w:ascii="Times New Roman" w:hAnsi="Times New Roman" w:cs="Times New Roman"/>
          <w:sz w:val="24"/>
          <w:szCs w:val="24"/>
        </w:rPr>
        <w:t xml:space="preserve">ицы рассматриваемого земельного </w:t>
      </w:r>
      <w:r w:rsidRPr="00413F4F">
        <w:rPr>
          <w:rFonts w:ascii="Times New Roman" w:hAnsi="Times New Roman" w:cs="Times New Roman"/>
          <w:sz w:val="24"/>
          <w:szCs w:val="24"/>
        </w:rPr>
        <w:t>участка</w:t>
      </w:r>
    </w:p>
    <w:p w14:paraId="31FC8917" w14:textId="77777777" w:rsidR="0004419B" w:rsidRPr="00413F4F" w:rsidRDefault="0004419B" w:rsidP="0004419B">
      <w:pPr>
        <w:pStyle w:val="ConsPlusNormal"/>
        <w:ind w:firstLine="709"/>
        <w:jc w:val="both"/>
        <w:rPr>
          <w:rFonts w:ascii="Times New Roman" w:hAnsi="Times New Roman" w:cs="Times New Roman"/>
          <w:sz w:val="24"/>
          <w:szCs w:val="24"/>
        </w:rPr>
      </w:pPr>
      <w:r w:rsidRPr="00413F4F">
        <w:rPr>
          <w:rFonts w:ascii="Times New Roman" w:hAnsi="Times New Roman" w:cs="Times New Roman"/>
          <w:sz w:val="24"/>
          <w:szCs w:val="24"/>
        </w:rPr>
        <w:t>1</w:t>
      </w:r>
      <w:r>
        <w:rPr>
          <w:rFonts w:ascii="Times New Roman" w:hAnsi="Times New Roman" w:cs="Times New Roman"/>
          <w:sz w:val="24"/>
          <w:szCs w:val="24"/>
        </w:rPr>
        <w:t>0</w:t>
      </w:r>
      <w:r w:rsidRPr="00413F4F">
        <w:rPr>
          <w:rFonts w:ascii="Times New Roman" w:hAnsi="Times New Roman" w:cs="Times New Roman"/>
          <w:sz w:val="24"/>
          <w:szCs w:val="24"/>
        </w:rPr>
        <w:t>) запрашиваемый условно разрешенный вид использования не соо</w:t>
      </w:r>
      <w:r>
        <w:rPr>
          <w:rFonts w:ascii="Times New Roman" w:hAnsi="Times New Roman" w:cs="Times New Roman"/>
          <w:sz w:val="24"/>
          <w:szCs w:val="24"/>
        </w:rPr>
        <w:t xml:space="preserve">тветствует целевому назначению, </w:t>
      </w:r>
      <w:r w:rsidRPr="00413F4F">
        <w:rPr>
          <w:rFonts w:ascii="Times New Roman" w:hAnsi="Times New Roman" w:cs="Times New Roman"/>
          <w:sz w:val="24"/>
          <w:szCs w:val="24"/>
        </w:rPr>
        <w:t>установленному для данной категории земель;</w:t>
      </w:r>
    </w:p>
    <w:p w14:paraId="4023F579" w14:textId="77777777" w:rsidR="0004419B" w:rsidRPr="00413F4F" w:rsidRDefault="0004419B" w:rsidP="0004419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11</w:t>
      </w:r>
      <w:r w:rsidRPr="00413F4F">
        <w:rPr>
          <w:rFonts w:ascii="Times New Roman" w:hAnsi="Times New Roman" w:cs="Times New Roman"/>
          <w:sz w:val="24"/>
          <w:szCs w:val="24"/>
        </w:rPr>
        <w:t>) запрашивается условно разрешенный вид использования объекта</w:t>
      </w:r>
      <w:r>
        <w:rPr>
          <w:rFonts w:ascii="Times New Roman" w:hAnsi="Times New Roman" w:cs="Times New Roman"/>
          <w:sz w:val="24"/>
          <w:szCs w:val="24"/>
        </w:rPr>
        <w:t xml:space="preserve"> капитального строительства, не </w:t>
      </w:r>
      <w:r w:rsidRPr="00413F4F">
        <w:rPr>
          <w:rFonts w:ascii="Times New Roman" w:hAnsi="Times New Roman" w:cs="Times New Roman"/>
          <w:sz w:val="24"/>
          <w:szCs w:val="24"/>
        </w:rPr>
        <w:t>соответствующий установленному разрешенному использованию земельного участка;</w:t>
      </w:r>
    </w:p>
    <w:p w14:paraId="3E8CECB0" w14:textId="77777777" w:rsidR="0004419B" w:rsidRPr="00413F4F" w:rsidRDefault="0004419B" w:rsidP="0004419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12</w:t>
      </w:r>
      <w:r w:rsidRPr="00413F4F">
        <w:rPr>
          <w:rFonts w:ascii="Times New Roman" w:hAnsi="Times New Roman" w:cs="Times New Roman"/>
          <w:sz w:val="24"/>
          <w:szCs w:val="24"/>
        </w:rPr>
        <w:t xml:space="preserve">) земельный участок расположен в границах </w:t>
      </w:r>
      <w:r>
        <w:rPr>
          <w:rFonts w:ascii="Times New Roman" w:hAnsi="Times New Roman" w:cs="Times New Roman"/>
          <w:sz w:val="24"/>
          <w:szCs w:val="24"/>
        </w:rPr>
        <w:t xml:space="preserve">территории, на которую действие </w:t>
      </w:r>
      <w:r w:rsidRPr="00413F4F">
        <w:rPr>
          <w:rFonts w:ascii="Times New Roman" w:hAnsi="Times New Roman" w:cs="Times New Roman"/>
          <w:sz w:val="24"/>
          <w:szCs w:val="24"/>
        </w:rPr>
        <w:t>градостроительных регламентов не распрост</w:t>
      </w:r>
      <w:r>
        <w:rPr>
          <w:rFonts w:ascii="Times New Roman" w:hAnsi="Times New Roman" w:cs="Times New Roman"/>
          <w:sz w:val="24"/>
          <w:szCs w:val="24"/>
        </w:rPr>
        <w:t xml:space="preserve">раняется либо градостроительные </w:t>
      </w:r>
      <w:r w:rsidRPr="00413F4F">
        <w:rPr>
          <w:rFonts w:ascii="Times New Roman" w:hAnsi="Times New Roman" w:cs="Times New Roman"/>
          <w:sz w:val="24"/>
          <w:szCs w:val="24"/>
        </w:rPr>
        <w:t>регламенты не устанавливаются;</w:t>
      </w:r>
    </w:p>
    <w:p w14:paraId="3F60EB96" w14:textId="77777777" w:rsidR="0004419B" w:rsidRPr="00413F4F" w:rsidRDefault="0004419B" w:rsidP="0004419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13</w:t>
      </w:r>
      <w:r w:rsidRPr="00413F4F">
        <w:rPr>
          <w:rFonts w:ascii="Times New Roman" w:hAnsi="Times New Roman" w:cs="Times New Roman"/>
          <w:sz w:val="24"/>
          <w:szCs w:val="24"/>
        </w:rPr>
        <w:t>) размер земельного участка не со</w:t>
      </w:r>
      <w:r>
        <w:rPr>
          <w:rFonts w:ascii="Times New Roman" w:hAnsi="Times New Roman" w:cs="Times New Roman"/>
          <w:sz w:val="24"/>
          <w:szCs w:val="24"/>
        </w:rPr>
        <w:t xml:space="preserve">ответствует предельным размерам </w:t>
      </w:r>
      <w:r w:rsidRPr="00413F4F">
        <w:rPr>
          <w:rFonts w:ascii="Times New Roman" w:hAnsi="Times New Roman" w:cs="Times New Roman"/>
          <w:sz w:val="24"/>
          <w:szCs w:val="24"/>
        </w:rPr>
        <w:t>земельных участков, установленным гр</w:t>
      </w:r>
      <w:r>
        <w:rPr>
          <w:rFonts w:ascii="Times New Roman" w:hAnsi="Times New Roman" w:cs="Times New Roman"/>
          <w:sz w:val="24"/>
          <w:szCs w:val="24"/>
        </w:rPr>
        <w:t xml:space="preserve">адостроительным регламентом для запрашиваемого условно разрешенного </w:t>
      </w:r>
      <w:r w:rsidRPr="00413F4F">
        <w:rPr>
          <w:rFonts w:ascii="Times New Roman" w:hAnsi="Times New Roman" w:cs="Times New Roman"/>
          <w:sz w:val="24"/>
          <w:szCs w:val="24"/>
        </w:rPr>
        <w:t>вид</w:t>
      </w:r>
      <w:r>
        <w:rPr>
          <w:rFonts w:ascii="Times New Roman" w:hAnsi="Times New Roman" w:cs="Times New Roman"/>
          <w:sz w:val="24"/>
          <w:szCs w:val="24"/>
        </w:rPr>
        <w:t>а</w:t>
      </w:r>
      <w:r w:rsidRPr="00413F4F">
        <w:rPr>
          <w:rFonts w:ascii="Times New Roman" w:hAnsi="Times New Roman" w:cs="Times New Roman"/>
          <w:sz w:val="24"/>
          <w:szCs w:val="24"/>
        </w:rPr>
        <w:t xml:space="preserve"> использования</w:t>
      </w:r>
      <w:r>
        <w:rPr>
          <w:rFonts w:ascii="Times New Roman" w:hAnsi="Times New Roman" w:cs="Times New Roman"/>
          <w:sz w:val="24"/>
          <w:szCs w:val="24"/>
        </w:rPr>
        <w:t>;</w:t>
      </w:r>
    </w:p>
    <w:p w14:paraId="043AB68F" w14:textId="77777777" w:rsidR="0004419B" w:rsidRDefault="0004419B" w:rsidP="0004419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14</w:t>
      </w:r>
      <w:r w:rsidRPr="00413F4F">
        <w:rPr>
          <w:rFonts w:ascii="Times New Roman" w:hAnsi="Times New Roman" w:cs="Times New Roman"/>
          <w:sz w:val="24"/>
          <w:szCs w:val="24"/>
        </w:rPr>
        <w:t>) земельный участок расположен в г</w:t>
      </w:r>
      <w:r>
        <w:rPr>
          <w:rFonts w:ascii="Times New Roman" w:hAnsi="Times New Roman" w:cs="Times New Roman"/>
          <w:sz w:val="24"/>
          <w:szCs w:val="24"/>
        </w:rPr>
        <w:t xml:space="preserve">раницах зон с особыми условиями </w:t>
      </w:r>
      <w:r w:rsidRPr="00413F4F">
        <w:rPr>
          <w:rFonts w:ascii="Times New Roman" w:hAnsi="Times New Roman" w:cs="Times New Roman"/>
          <w:sz w:val="24"/>
          <w:szCs w:val="24"/>
        </w:rPr>
        <w:t>использования и запрашиваемый условно разрешенный вид использования противоречит ограничениям в границах данных</w:t>
      </w:r>
      <w:r>
        <w:rPr>
          <w:rFonts w:ascii="Times New Roman" w:hAnsi="Times New Roman" w:cs="Times New Roman"/>
          <w:sz w:val="24"/>
          <w:szCs w:val="24"/>
        </w:rPr>
        <w:t xml:space="preserve"> </w:t>
      </w:r>
      <w:r w:rsidRPr="00413F4F">
        <w:rPr>
          <w:rFonts w:ascii="Times New Roman" w:hAnsi="Times New Roman" w:cs="Times New Roman"/>
          <w:sz w:val="24"/>
          <w:szCs w:val="24"/>
        </w:rPr>
        <w:t>зон</w:t>
      </w:r>
      <w:r>
        <w:rPr>
          <w:rFonts w:ascii="Times New Roman" w:hAnsi="Times New Roman" w:cs="Times New Roman"/>
          <w:sz w:val="24"/>
          <w:szCs w:val="24"/>
        </w:rPr>
        <w:t>.</w:t>
      </w:r>
    </w:p>
    <w:p w14:paraId="272FD706" w14:textId="2580C6BF" w:rsidR="00B2094D" w:rsidRPr="0076796E" w:rsidRDefault="00B2094D" w:rsidP="00330B06">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76796E">
        <w:rPr>
          <w:rFonts w:ascii="Times New Roman" w:hAnsi="Times New Roman" w:cs="Times New Roman"/>
          <w:b/>
          <w:i w:val="0"/>
          <w:color w:val="auto"/>
          <w:sz w:val="24"/>
          <w:szCs w:val="24"/>
        </w:rPr>
        <w:t xml:space="preserve">Перечень услуг, которые являются необходимыми и обязательными для предоставления услуги, в том числе сведения о документах, выдаваемых организациями, </w:t>
      </w:r>
      <w:r w:rsidR="008A04AE" w:rsidRPr="0076796E">
        <w:rPr>
          <w:rFonts w:ascii="Times New Roman" w:hAnsi="Times New Roman" w:cs="Times New Roman"/>
          <w:b/>
          <w:i w:val="0"/>
          <w:color w:val="auto"/>
          <w:sz w:val="24"/>
          <w:szCs w:val="24"/>
        </w:rPr>
        <w:t xml:space="preserve">участвующими в предоставлении </w:t>
      </w:r>
      <w:r w:rsidRPr="0076796E">
        <w:rPr>
          <w:rFonts w:ascii="Times New Roman" w:hAnsi="Times New Roman" w:cs="Times New Roman"/>
          <w:b/>
          <w:i w:val="0"/>
          <w:color w:val="auto"/>
          <w:sz w:val="24"/>
          <w:szCs w:val="24"/>
        </w:rPr>
        <w:t>услуги</w:t>
      </w:r>
    </w:p>
    <w:p w14:paraId="17D6A6FD" w14:textId="08CFB630" w:rsidR="004C7F41" w:rsidRPr="007F695A" w:rsidRDefault="00B2094D" w:rsidP="00CA665D">
      <w:pPr>
        <w:widowControl w:val="0"/>
        <w:autoSpaceDE w:val="0"/>
        <w:autoSpaceDN w:val="0"/>
        <w:adjustRightInd w:val="0"/>
        <w:ind w:firstLine="708"/>
        <w:jc w:val="both"/>
        <w:rPr>
          <w:sz w:val="24"/>
          <w:szCs w:val="24"/>
        </w:rPr>
      </w:pPr>
      <w:r w:rsidRPr="00EF5233">
        <w:rPr>
          <w:sz w:val="24"/>
          <w:szCs w:val="24"/>
        </w:rPr>
        <w:t xml:space="preserve">2.11.1 </w:t>
      </w:r>
      <w:r w:rsidR="00CA665D" w:rsidRPr="00CF4419">
        <w:rPr>
          <w:rFonts w:eastAsia="Calibri"/>
          <w:sz w:val="24"/>
          <w:szCs w:val="24"/>
        </w:rPr>
        <w:t>Услуги, которые являются необходимыми и обязательными для предоставления муниципальной услуги, отсутствуют</w:t>
      </w:r>
      <w:r w:rsidR="004C7F41" w:rsidRPr="007F695A">
        <w:rPr>
          <w:sz w:val="24"/>
          <w:szCs w:val="24"/>
        </w:rPr>
        <w:t>.</w:t>
      </w:r>
    </w:p>
    <w:p w14:paraId="3244E3A8" w14:textId="1AB7402D" w:rsidR="00053F26" w:rsidRPr="00EF5233" w:rsidRDefault="00053F26" w:rsidP="0076796E">
      <w:pPr>
        <w:tabs>
          <w:tab w:val="left" w:pos="6075"/>
        </w:tabs>
        <w:spacing w:after="240" w:line="276" w:lineRule="auto"/>
        <w:ind w:right="-1" w:firstLine="709"/>
        <w:jc w:val="both"/>
        <w:rPr>
          <w:rFonts w:eastAsia="Calibri"/>
          <w:sz w:val="24"/>
          <w:szCs w:val="24"/>
        </w:rPr>
      </w:pPr>
    </w:p>
    <w:p w14:paraId="4E10FFDD" w14:textId="39B025E3" w:rsidR="00B2094D" w:rsidRPr="0076796E" w:rsidRDefault="0076796E" w:rsidP="00330B06">
      <w:pPr>
        <w:pStyle w:val="4"/>
        <w:numPr>
          <w:ilvl w:val="1"/>
          <w:numId w:val="45"/>
        </w:numPr>
        <w:spacing w:before="0" w:after="240" w:line="276" w:lineRule="auto"/>
        <w:ind w:right="-1"/>
        <w:jc w:val="center"/>
        <w:rPr>
          <w:rFonts w:ascii="Times New Roman" w:hAnsi="Times New Roman" w:cs="Times New Roman"/>
          <w:b/>
          <w:i w:val="0"/>
          <w:color w:val="auto"/>
          <w:sz w:val="24"/>
          <w:szCs w:val="24"/>
        </w:rPr>
      </w:pPr>
      <w:r>
        <w:rPr>
          <w:rFonts w:ascii="Times New Roman" w:hAnsi="Times New Roman" w:cs="Times New Roman"/>
          <w:b/>
          <w:i w:val="0"/>
          <w:color w:val="auto"/>
          <w:sz w:val="24"/>
          <w:szCs w:val="24"/>
        </w:rPr>
        <w:t xml:space="preserve"> </w:t>
      </w:r>
      <w:r w:rsidR="00B2094D" w:rsidRPr="0076796E">
        <w:rPr>
          <w:rFonts w:ascii="Times New Roman" w:hAnsi="Times New Roman" w:cs="Times New Roman"/>
          <w:b/>
          <w:i w:val="0"/>
          <w:color w:val="auto"/>
          <w:sz w:val="24"/>
          <w:szCs w:val="24"/>
        </w:rPr>
        <w:t>Порядок, размер и основания взимания государственной пошлины или иной плат</w:t>
      </w:r>
      <w:r w:rsidR="000C6BA5" w:rsidRPr="0076796E">
        <w:rPr>
          <w:rFonts w:ascii="Times New Roman" w:hAnsi="Times New Roman" w:cs="Times New Roman"/>
          <w:b/>
          <w:i w:val="0"/>
          <w:color w:val="auto"/>
          <w:sz w:val="24"/>
          <w:szCs w:val="24"/>
        </w:rPr>
        <w:t>ы, взимаемой за предоставление</w:t>
      </w:r>
      <w:r w:rsidR="00B2094D" w:rsidRPr="0076796E">
        <w:rPr>
          <w:rFonts w:ascii="Times New Roman" w:hAnsi="Times New Roman" w:cs="Times New Roman"/>
          <w:b/>
          <w:i w:val="0"/>
          <w:color w:val="auto"/>
          <w:sz w:val="24"/>
          <w:szCs w:val="24"/>
        </w:rPr>
        <w:t xml:space="preserve"> услуги</w:t>
      </w:r>
    </w:p>
    <w:p w14:paraId="67130214" w14:textId="74AE91CB" w:rsidR="00053F26" w:rsidRPr="00EF5233" w:rsidRDefault="00B2094D" w:rsidP="00EF5233">
      <w:pPr>
        <w:spacing w:line="276" w:lineRule="auto"/>
        <w:ind w:right="-1" w:firstLine="709"/>
        <w:jc w:val="both"/>
        <w:rPr>
          <w:sz w:val="24"/>
          <w:szCs w:val="24"/>
        </w:rPr>
      </w:pPr>
      <w:r w:rsidRPr="00EF5233">
        <w:rPr>
          <w:sz w:val="24"/>
          <w:szCs w:val="24"/>
        </w:rPr>
        <w:t xml:space="preserve">2.12.1 </w:t>
      </w:r>
      <w:r w:rsidR="00ED4299">
        <w:rPr>
          <w:sz w:val="24"/>
          <w:szCs w:val="24"/>
        </w:rPr>
        <w:t>Муниципальная</w:t>
      </w:r>
      <w:r w:rsidRPr="00EF5233">
        <w:rPr>
          <w:sz w:val="24"/>
          <w:szCs w:val="24"/>
        </w:rPr>
        <w:t xml:space="preserve"> услуга предоставляется бесплатно.</w:t>
      </w:r>
    </w:p>
    <w:p w14:paraId="3DA85218" w14:textId="5AF81CBC" w:rsidR="00B2094D" w:rsidRPr="008C5318" w:rsidRDefault="004C7F41" w:rsidP="00330B06">
      <w:pPr>
        <w:pStyle w:val="4"/>
        <w:numPr>
          <w:ilvl w:val="1"/>
          <w:numId w:val="44"/>
        </w:numPr>
        <w:spacing w:after="240" w:line="276" w:lineRule="auto"/>
        <w:ind w:right="-1"/>
        <w:jc w:val="center"/>
        <w:rPr>
          <w:rFonts w:ascii="Times New Roman" w:hAnsi="Times New Roman" w:cs="Times New Roman"/>
          <w:b/>
          <w:i w:val="0"/>
          <w:color w:val="auto"/>
          <w:sz w:val="24"/>
          <w:szCs w:val="24"/>
        </w:rPr>
      </w:pPr>
      <w:r>
        <w:rPr>
          <w:rFonts w:ascii="Times New Roman" w:hAnsi="Times New Roman" w:cs="Times New Roman"/>
          <w:b/>
          <w:i w:val="0"/>
          <w:color w:val="auto"/>
          <w:sz w:val="24"/>
          <w:szCs w:val="24"/>
        </w:rPr>
        <w:t xml:space="preserve"> </w:t>
      </w:r>
      <w:r w:rsidR="00B2094D" w:rsidRPr="008C5318">
        <w:rPr>
          <w:rFonts w:ascii="Times New Roman" w:hAnsi="Times New Roman" w:cs="Times New Roman"/>
          <w:b/>
          <w:i w:val="0"/>
          <w:color w:val="auto"/>
          <w:sz w:val="24"/>
          <w:szCs w:val="24"/>
        </w:rPr>
        <w:t>Максимальный срок ожидания в очереди при подаче заявлений о предоставлении услуги и при получении резу</w:t>
      </w:r>
      <w:r w:rsidR="000C6BA5" w:rsidRPr="008C5318">
        <w:rPr>
          <w:rFonts w:ascii="Times New Roman" w:hAnsi="Times New Roman" w:cs="Times New Roman"/>
          <w:b/>
          <w:i w:val="0"/>
          <w:color w:val="auto"/>
          <w:sz w:val="24"/>
          <w:szCs w:val="24"/>
        </w:rPr>
        <w:t>льтата предоставления</w:t>
      </w:r>
      <w:r w:rsidR="00B2094D" w:rsidRPr="008C5318">
        <w:rPr>
          <w:rFonts w:ascii="Times New Roman" w:hAnsi="Times New Roman" w:cs="Times New Roman"/>
          <w:b/>
          <w:i w:val="0"/>
          <w:color w:val="auto"/>
          <w:sz w:val="24"/>
          <w:szCs w:val="24"/>
        </w:rPr>
        <w:t xml:space="preserve"> услуги</w:t>
      </w:r>
    </w:p>
    <w:p w14:paraId="396FD184" w14:textId="77777777" w:rsidR="00B2094D" w:rsidRPr="00EF5233" w:rsidRDefault="00B2094D" w:rsidP="00EF5233">
      <w:pPr>
        <w:spacing w:line="276" w:lineRule="auto"/>
        <w:ind w:right="-1" w:firstLine="709"/>
        <w:jc w:val="both"/>
        <w:rPr>
          <w:sz w:val="24"/>
          <w:szCs w:val="24"/>
        </w:rPr>
      </w:pPr>
      <w:r w:rsidRPr="00EF5233">
        <w:rPr>
          <w:sz w:val="24"/>
          <w:szCs w:val="24"/>
        </w:rPr>
        <w:t>2.13.1 Время ожидания в очереди для подачи заявлений не может превышать 15 минут.</w:t>
      </w:r>
    </w:p>
    <w:p w14:paraId="11C57A44" w14:textId="4B22DAA9" w:rsidR="00B2094D" w:rsidRPr="00EF5233" w:rsidRDefault="00B2094D" w:rsidP="0076796E">
      <w:pPr>
        <w:spacing w:after="240" w:line="276" w:lineRule="auto"/>
        <w:ind w:right="-1" w:firstLine="709"/>
        <w:jc w:val="both"/>
        <w:rPr>
          <w:sz w:val="24"/>
          <w:szCs w:val="24"/>
        </w:rPr>
      </w:pPr>
      <w:r w:rsidRPr="00EF5233">
        <w:rPr>
          <w:sz w:val="24"/>
          <w:szCs w:val="24"/>
        </w:rPr>
        <w:t xml:space="preserve">2.13.2 Время ожидания в очереди при получении результата предоставления </w:t>
      </w:r>
      <w:r w:rsidR="004C12C7" w:rsidRPr="00EF5233">
        <w:rPr>
          <w:sz w:val="24"/>
          <w:szCs w:val="24"/>
        </w:rPr>
        <w:t>муниципальной</w:t>
      </w:r>
      <w:r w:rsidRPr="00EF5233">
        <w:rPr>
          <w:sz w:val="24"/>
          <w:szCs w:val="24"/>
        </w:rPr>
        <w:t xml:space="preserve"> услуги не может превышать 15 минут.</w:t>
      </w:r>
    </w:p>
    <w:p w14:paraId="1D753339" w14:textId="7396DEE7" w:rsidR="00B2094D" w:rsidRPr="0076796E" w:rsidRDefault="0076796E" w:rsidP="0005066D">
      <w:pPr>
        <w:pStyle w:val="4"/>
        <w:numPr>
          <w:ilvl w:val="1"/>
          <w:numId w:val="44"/>
        </w:numPr>
        <w:spacing w:after="240" w:line="276" w:lineRule="auto"/>
        <w:ind w:left="0" w:right="-1" w:firstLine="709"/>
        <w:jc w:val="center"/>
        <w:rPr>
          <w:rFonts w:ascii="Times New Roman" w:hAnsi="Times New Roman" w:cs="Times New Roman"/>
          <w:b/>
          <w:i w:val="0"/>
          <w:color w:val="auto"/>
          <w:sz w:val="24"/>
          <w:szCs w:val="24"/>
        </w:rPr>
      </w:pPr>
      <w:r>
        <w:rPr>
          <w:rFonts w:ascii="Times New Roman" w:hAnsi="Times New Roman" w:cs="Times New Roman"/>
          <w:b/>
          <w:i w:val="0"/>
          <w:color w:val="auto"/>
          <w:sz w:val="24"/>
          <w:szCs w:val="24"/>
        </w:rPr>
        <w:t xml:space="preserve"> </w:t>
      </w:r>
      <w:r w:rsidR="00B2094D" w:rsidRPr="0076796E">
        <w:rPr>
          <w:rFonts w:ascii="Times New Roman" w:hAnsi="Times New Roman" w:cs="Times New Roman"/>
          <w:b/>
          <w:i w:val="0"/>
          <w:color w:val="auto"/>
          <w:sz w:val="24"/>
          <w:szCs w:val="24"/>
        </w:rPr>
        <w:t>Срок и порядок регистрации запр</w:t>
      </w:r>
      <w:r w:rsidR="000C6BA5" w:rsidRPr="0076796E">
        <w:rPr>
          <w:rFonts w:ascii="Times New Roman" w:hAnsi="Times New Roman" w:cs="Times New Roman"/>
          <w:b/>
          <w:i w:val="0"/>
          <w:color w:val="auto"/>
          <w:sz w:val="24"/>
          <w:szCs w:val="24"/>
        </w:rPr>
        <w:t>оса заявителя о предоставлении у</w:t>
      </w:r>
      <w:r w:rsidR="00B2094D" w:rsidRPr="0076796E">
        <w:rPr>
          <w:rFonts w:ascii="Times New Roman" w:hAnsi="Times New Roman" w:cs="Times New Roman"/>
          <w:b/>
          <w:i w:val="0"/>
          <w:color w:val="auto"/>
          <w:sz w:val="24"/>
          <w:szCs w:val="24"/>
        </w:rPr>
        <w:t>слуги, в том числе в электронной форме</w:t>
      </w:r>
    </w:p>
    <w:p w14:paraId="234E3389" w14:textId="77777777" w:rsidR="0076796E" w:rsidRPr="0076796E" w:rsidRDefault="00B2094D" w:rsidP="00330B06">
      <w:pPr>
        <w:pStyle w:val="a9"/>
        <w:numPr>
          <w:ilvl w:val="2"/>
          <w:numId w:val="44"/>
        </w:numPr>
        <w:ind w:left="0" w:right="-1" w:firstLine="709"/>
        <w:jc w:val="both"/>
        <w:rPr>
          <w:rFonts w:ascii="Times New Roman" w:hAnsi="Times New Roman"/>
          <w:sz w:val="24"/>
          <w:szCs w:val="24"/>
        </w:rPr>
      </w:pPr>
      <w:r w:rsidRPr="0076796E">
        <w:rPr>
          <w:rFonts w:ascii="Times New Roman" w:hAnsi="Times New Roman"/>
          <w:sz w:val="24"/>
          <w:szCs w:val="24"/>
        </w:rPr>
        <w:t xml:space="preserve">Заявление и необходимые документы могут быть поданы непосредственно в Отдел, через многофункциональный центр, направлены посредством почтовой связи, а также в форме электронного документа с использованием электронных носителей либо посредством ЕПГУ </w:t>
      </w:r>
      <w:r w:rsidR="005D6EA4" w:rsidRPr="0076796E">
        <w:rPr>
          <w:rFonts w:ascii="Times New Roman" w:hAnsi="Times New Roman"/>
          <w:sz w:val="24"/>
          <w:szCs w:val="24"/>
        </w:rPr>
        <w:t>и/или</w:t>
      </w:r>
      <w:r w:rsidRPr="0076796E">
        <w:rPr>
          <w:rFonts w:ascii="Times New Roman" w:hAnsi="Times New Roman"/>
          <w:sz w:val="24"/>
          <w:szCs w:val="24"/>
        </w:rPr>
        <w:t xml:space="preserve"> РПГУ.</w:t>
      </w:r>
    </w:p>
    <w:p w14:paraId="278CED3F" w14:textId="77777777" w:rsidR="0076796E" w:rsidRPr="0076796E" w:rsidRDefault="00B2094D" w:rsidP="00330B06">
      <w:pPr>
        <w:pStyle w:val="a9"/>
        <w:numPr>
          <w:ilvl w:val="2"/>
          <w:numId w:val="44"/>
        </w:numPr>
        <w:ind w:left="0" w:right="-1" w:firstLine="709"/>
        <w:jc w:val="both"/>
        <w:rPr>
          <w:rFonts w:ascii="Times New Roman" w:hAnsi="Times New Roman"/>
          <w:sz w:val="24"/>
          <w:szCs w:val="24"/>
        </w:rPr>
      </w:pPr>
      <w:r w:rsidRPr="0076796E">
        <w:rPr>
          <w:rFonts w:ascii="Times New Roman" w:hAnsi="Times New Roman"/>
          <w:sz w:val="24"/>
          <w:szCs w:val="24"/>
        </w:rPr>
        <w:t xml:space="preserve">Срок регистрации заявления о предоставлении </w:t>
      </w:r>
      <w:r w:rsidR="004C12C7" w:rsidRPr="0076796E">
        <w:rPr>
          <w:rFonts w:ascii="Times New Roman" w:hAnsi="Times New Roman"/>
          <w:sz w:val="24"/>
          <w:szCs w:val="24"/>
        </w:rPr>
        <w:t>муниципальной</w:t>
      </w:r>
      <w:r w:rsidRPr="0076796E">
        <w:rPr>
          <w:rFonts w:ascii="Times New Roman" w:hAnsi="Times New Roman"/>
          <w:sz w:val="24"/>
          <w:szCs w:val="24"/>
        </w:rPr>
        <w:t xml:space="preserve"> услуги, не должен превышать один рабочий день со дня его получения </w:t>
      </w:r>
      <w:r w:rsidRPr="0076796E">
        <w:rPr>
          <w:rFonts w:ascii="Times New Roman" w:hAnsi="Times New Roman"/>
          <w:i/>
          <w:sz w:val="24"/>
          <w:szCs w:val="24"/>
        </w:rPr>
        <w:t>Отделом.</w:t>
      </w:r>
    </w:p>
    <w:p w14:paraId="0CB136CC" w14:textId="2A36D250" w:rsidR="0076796E" w:rsidRPr="0076796E" w:rsidRDefault="00B2094D" w:rsidP="00330B06">
      <w:pPr>
        <w:pStyle w:val="a9"/>
        <w:numPr>
          <w:ilvl w:val="2"/>
          <w:numId w:val="44"/>
        </w:numPr>
        <w:ind w:left="0" w:right="-1" w:firstLine="709"/>
        <w:jc w:val="both"/>
        <w:rPr>
          <w:rFonts w:ascii="Times New Roman" w:hAnsi="Times New Roman"/>
          <w:sz w:val="24"/>
          <w:szCs w:val="24"/>
        </w:rPr>
      </w:pPr>
      <w:r w:rsidRPr="0076796E">
        <w:rPr>
          <w:rFonts w:ascii="Times New Roman" w:hAnsi="Times New Roman"/>
          <w:sz w:val="24"/>
          <w:szCs w:val="24"/>
        </w:rPr>
        <w:t xml:space="preserve">Заявление о предоставлении </w:t>
      </w:r>
      <w:r w:rsidR="004C12C7" w:rsidRPr="0076796E">
        <w:rPr>
          <w:rFonts w:ascii="Times New Roman" w:hAnsi="Times New Roman"/>
          <w:sz w:val="24"/>
          <w:szCs w:val="24"/>
        </w:rPr>
        <w:t>муниципальной</w:t>
      </w:r>
      <w:r w:rsidRPr="0076796E">
        <w:rPr>
          <w:rFonts w:ascii="Times New Roman" w:hAnsi="Times New Roman"/>
          <w:sz w:val="24"/>
          <w:szCs w:val="24"/>
        </w:rPr>
        <w:t xml:space="preserve"> услуги, в том числе в электронной форме с использованием ЕПГУ </w:t>
      </w:r>
      <w:r w:rsidR="005D6EA4" w:rsidRPr="0076796E">
        <w:rPr>
          <w:rFonts w:ascii="Times New Roman" w:hAnsi="Times New Roman"/>
          <w:sz w:val="24"/>
          <w:szCs w:val="24"/>
        </w:rPr>
        <w:t>и/или</w:t>
      </w:r>
      <w:r w:rsidRPr="0076796E">
        <w:rPr>
          <w:rFonts w:ascii="Times New Roman" w:hAnsi="Times New Roman"/>
          <w:sz w:val="24"/>
          <w:szCs w:val="24"/>
        </w:rPr>
        <w:t xml:space="preserve"> РПГУ регистрируется в ведомственной системе электронного документооборота </w:t>
      </w:r>
      <w:r w:rsidR="004C12C7" w:rsidRPr="0076796E">
        <w:rPr>
          <w:rFonts w:ascii="Times New Roman" w:hAnsi="Times New Roman"/>
          <w:sz w:val="24"/>
          <w:szCs w:val="24"/>
        </w:rPr>
        <w:t>Администрации</w:t>
      </w:r>
      <w:r w:rsidRPr="0076796E">
        <w:rPr>
          <w:rFonts w:ascii="Times New Roman" w:hAnsi="Times New Roman"/>
          <w:sz w:val="24"/>
          <w:szCs w:val="24"/>
        </w:rPr>
        <w:t xml:space="preserve"> с присвоением заявления входящего номера и указанием даты его получения.</w:t>
      </w:r>
    </w:p>
    <w:p w14:paraId="6C76BC93" w14:textId="77777777" w:rsidR="0076796E" w:rsidRPr="0076796E" w:rsidRDefault="00B2094D" w:rsidP="00330B06">
      <w:pPr>
        <w:pStyle w:val="a9"/>
        <w:numPr>
          <w:ilvl w:val="2"/>
          <w:numId w:val="44"/>
        </w:numPr>
        <w:ind w:left="0" w:right="-1" w:firstLine="709"/>
        <w:jc w:val="both"/>
        <w:rPr>
          <w:rFonts w:ascii="Times New Roman" w:hAnsi="Times New Roman"/>
          <w:sz w:val="24"/>
          <w:szCs w:val="24"/>
        </w:rPr>
      </w:pPr>
      <w:r w:rsidRPr="0076796E">
        <w:rPr>
          <w:rFonts w:ascii="Times New Roman" w:hAnsi="Times New Roman"/>
          <w:sz w:val="24"/>
          <w:szCs w:val="24"/>
        </w:rPr>
        <w:lastRenderedPageBreak/>
        <w:t xml:space="preserve">Заявление о предоставлении </w:t>
      </w:r>
      <w:r w:rsidR="004C12C7" w:rsidRPr="0076796E">
        <w:rPr>
          <w:rFonts w:ascii="Times New Roman" w:hAnsi="Times New Roman"/>
          <w:sz w:val="24"/>
          <w:szCs w:val="24"/>
        </w:rPr>
        <w:t>муниципальной</w:t>
      </w:r>
      <w:r w:rsidRPr="0076796E">
        <w:rPr>
          <w:rFonts w:ascii="Times New Roman" w:hAnsi="Times New Roman"/>
          <w:sz w:val="24"/>
          <w:szCs w:val="24"/>
        </w:rPr>
        <w:t xml:space="preserve"> услуги, поступивший в нерабочее время, регистрируется на следующий рабочий день.</w:t>
      </w:r>
    </w:p>
    <w:p w14:paraId="71E9F0FC" w14:textId="222D3363" w:rsidR="00B2094D" w:rsidRPr="0076796E" w:rsidRDefault="00B2094D" w:rsidP="00330B06">
      <w:pPr>
        <w:pStyle w:val="a9"/>
        <w:numPr>
          <w:ilvl w:val="2"/>
          <w:numId w:val="44"/>
        </w:numPr>
        <w:ind w:left="0" w:right="-1" w:firstLine="709"/>
        <w:jc w:val="both"/>
        <w:rPr>
          <w:rFonts w:ascii="Times New Roman" w:hAnsi="Times New Roman"/>
          <w:sz w:val="24"/>
          <w:szCs w:val="24"/>
        </w:rPr>
      </w:pPr>
      <w:r w:rsidRPr="0076796E">
        <w:rPr>
          <w:rFonts w:ascii="Times New Roman" w:hAnsi="Times New Roman"/>
          <w:sz w:val="24"/>
          <w:szCs w:val="24"/>
        </w:rPr>
        <w:t xml:space="preserve">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w:t>
      </w:r>
      <w:r w:rsidR="005D6EA4" w:rsidRPr="0076796E">
        <w:rPr>
          <w:rFonts w:ascii="Times New Roman" w:hAnsi="Times New Roman"/>
          <w:sz w:val="24"/>
          <w:szCs w:val="24"/>
        </w:rPr>
        <w:t>и/или</w:t>
      </w:r>
      <w:r w:rsidRPr="0076796E">
        <w:rPr>
          <w:rFonts w:ascii="Times New Roman" w:hAnsi="Times New Roman"/>
          <w:sz w:val="24"/>
          <w:szCs w:val="24"/>
        </w:rPr>
        <w:t xml:space="preserve"> РПГУ регистрируются не позднее первого рабочего дня, следующего за днем его получения </w:t>
      </w:r>
      <w:r w:rsidRPr="0076796E">
        <w:rPr>
          <w:rFonts w:ascii="Times New Roman" w:hAnsi="Times New Roman"/>
          <w:i/>
          <w:sz w:val="24"/>
          <w:szCs w:val="24"/>
        </w:rPr>
        <w:t xml:space="preserve">Отделом </w:t>
      </w:r>
      <w:r w:rsidRPr="0076796E">
        <w:rPr>
          <w:rFonts w:ascii="Times New Roman" w:hAnsi="Times New Roman"/>
          <w:sz w:val="24"/>
          <w:szCs w:val="24"/>
        </w:rPr>
        <w:t>с копиями необходимых документов.</w:t>
      </w:r>
    </w:p>
    <w:p w14:paraId="3D023791" w14:textId="0B07263A" w:rsidR="00B2094D" w:rsidRPr="0076796E" w:rsidRDefault="0076796E" w:rsidP="0005066D">
      <w:pPr>
        <w:pStyle w:val="4"/>
        <w:numPr>
          <w:ilvl w:val="1"/>
          <w:numId w:val="44"/>
        </w:numPr>
        <w:spacing w:after="240" w:line="276" w:lineRule="auto"/>
        <w:ind w:left="0" w:right="-1" w:firstLine="709"/>
        <w:jc w:val="center"/>
        <w:rPr>
          <w:rFonts w:ascii="Times New Roman" w:hAnsi="Times New Roman" w:cs="Times New Roman"/>
          <w:b/>
          <w:i w:val="0"/>
          <w:color w:val="auto"/>
          <w:sz w:val="24"/>
          <w:szCs w:val="24"/>
        </w:rPr>
      </w:pPr>
      <w:r>
        <w:rPr>
          <w:rFonts w:ascii="Times New Roman" w:hAnsi="Times New Roman" w:cs="Times New Roman"/>
          <w:b/>
          <w:i w:val="0"/>
          <w:color w:val="auto"/>
          <w:sz w:val="24"/>
          <w:szCs w:val="24"/>
        </w:rPr>
        <w:t xml:space="preserve"> </w:t>
      </w:r>
      <w:r w:rsidR="00B2094D" w:rsidRPr="0076796E">
        <w:rPr>
          <w:rFonts w:ascii="Times New Roman" w:hAnsi="Times New Roman" w:cs="Times New Roman"/>
          <w:b/>
          <w:i w:val="0"/>
          <w:color w:val="auto"/>
          <w:sz w:val="24"/>
          <w:szCs w:val="24"/>
        </w:rPr>
        <w:t xml:space="preserve">Требования к помещениям, в которых располагаются органы и организации, непосредственно осуществляющие прием документов, </w:t>
      </w:r>
      <w:r w:rsidR="000C6BA5" w:rsidRPr="0076796E">
        <w:rPr>
          <w:rFonts w:ascii="Times New Roman" w:hAnsi="Times New Roman" w:cs="Times New Roman"/>
          <w:b/>
          <w:i w:val="0"/>
          <w:color w:val="auto"/>
          <w:sz w:val="24"/>
          <w:szCs w:val="24"/>
        </w:rPr>
        <w:t>необходимых для предоставления</w:t>
      </w:r>
      <w:r w:rsidR="00B2094D" w:rsidRPr="0076796E">
        <w:rPr>
          <w:rFonts w:ascii="Times New Roman" w:hAnsi="Times New Roman" w:cs="Times New Roman"/>
          <w:b/>
          <w:i w:val="0"/>
          <w:color w:val="auto"/>
          <w:sz w:val="24"/>
          <w:szCs w:val="24"/>
        </w:rPr>
        <w:t xml:space="preserve"> услуг</w:t>
      </w:r>
    </w:p>
    <w:p w14:paraId="2CB29919" w14:textId="5D733BC4" w:rsidR="00B2094D" w:rsidRPr="00EF5233" w:rsidRDefault="00B2094D" w:rsidP="00330B06">
      <w:pPr>
        <w:pStyle w:val="ConsPlusNormal"/>
        <w:numPr>
          <w:ilvl w:val="0"/>
          <w:numId w:val="16"/>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Предоставление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14:paraId="5AA82501" w14:textId="28C8C378" w:rsidR="00B2094D" w:rsidRPr="00EF5233" w:rsidRDefault="00B2094D" w:rsidP="00EF5233">
      <w:pPr>
        <w:pStyle w:val="ConsPlusNormal"/>
        <w:spacing w:line="276" w:lineRule="auto"/>
        <w:ind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Предоставление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14:paraId="7FA077CB" w14:textId="45475F6B" w:rsidR="00B2094D" w:rsidRPr="00EF5233" w:rsidRDefault="00B2094D" w:rsidP="00EF5233">
      <w:pPr>
        <w:pStyle w:val="ConsPlusNormal"/>
        <w:spacing w:line="276" w:lineRule="auto"/>
        <w:ind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w:t>
      </w:r>
      <w:r w:rsidR="0005066D">
        <w:rPr>
          <w:rFonts w:ascii="Times New Roman" w:hAnsi="Times New Roman" w:cs="Times New Roman"/>
          <w:sz w:val="24"/>
          <w:szCs w:val="24"/>
        </w:rPr>
        <w:t>муниципальная</w:t>
      </w:r>
      <w:r w:rsidRPr="00EF5233">
        <w:rPr>
          <w:rFonts w:ascii="Times New Roman" w:hAnsi="Times New Roman" w:cs="Times New Roman"/>
          <w:sz w:val="24"/>
          <w:szCs w:val="24"/>
        </w:rPr>
        <w:t xml:space="preserve">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w:t>
      </w:r>
      <w:r w:rsidR="0005066D">
        <w:rPr>
          <w:rFonts w:ascii="Times New Roman" w:hAnsi="Times New Roman" w:cs="Times New Roman"/>
          <w:sz w:val="24"/>
          <w:szCs w:val="24"/>
        </w:rPr>
        <w:t>муниципальная</w:t>
      </w:r>
      <w:r w:rsidRPr="00EF5233">
        <w:rPr>
          <w:rFonts w:ascii="Times New Roman" w:hAnsi="Times New Roman" w:cs="Times New Roman"/>
          <w:sz w:val="24"/>
          <w:szCs w:val="24"/>
        </w:rPr>
        <w:t xml:space="preserve"> услуга.</w:t>
      </w:r>
    </w:p>
    <w:p w14:paraId="4A209E2E" w14:textId="2E206B67" w:rsidR="00B2094D" w:rsidRPr="00EF5233" w:rsidRDefault="00B2094D" w:rsidP="00330B06">
      <w:pPr>
        <w:pStyle w:val="ConsPlusNormal"/>
        <w:numPr>
          <w:ilvl w:val="0"/>
          <w:numId w:val="16"/>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Здания и расположенные в нем помещения, в которых предоставляется </w:t>
      </w:r>
      <w:r w:rsidR="004C12C7" w:rsidRPr="00EF5233">
        <w:rPr>
          <w:rFonts w:ascii="Times New Roman" w:hAnsi="Times New Roman" w:cs="Times New Roman"/>
          <w:sz w:val="24"/>
          <w:szCs w:val="24"/>
        </w:rPr>
        <w:t>муниципа</w:t>
      </w:r>
      <w:r w:rsidR="0005066D">
        <w:rPr>
          <w:rFonts w:ascii="Times New Roman" w:hAnsi="Times New Roman" w:cs="Times New Roman"/>
          <w:sz w:val="24"/>
          <w:szCs w:val="24"/>
        </w:rPr>
        <w:t>льная</w:t>
      </w:r>
      <w:r w:rsidRPr="00EF5233">
        <w:rPr>
          <w:rFonts w:ascii="Times New Roman" w:hAnsi="Times New Roman" w:cs="Times New Roman"/>
          <w:sz w:val="24"/>
          <w:szCs w:val="24"/>
        </w:rPr>
        <w:t xml:space="preserve"> услуга, должны:</w:t>
      </w:r>
    </w:p>
    <w:p w14:paraId="6061393A" w14:textId="5E2466E8" w:rsidR="00B2094D" w:rsidRPr="00EF5233" w:rsidRDefault="00B2094D" w:rsidP="00EF5233">
      <w:pPr>
        <w:pStyle w:val="ConsPlusNormal"/>
        <w:spacing w:line="276" w:lineRule="auto"/>
        <w:ind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w:t>
      </w:r>
      <w:r w:rsidR="004C12C7" w:rsidRPr="00EF5233">
        <w:rPr>
          <w:rFonts w:ascii="Times New Roman" w:hAnsi="Times New Roman" w:cs="Times New Roman"/>
          <w:sz w:val="24"/>
          <w:szCs w:val="24"/>
        </w:rPr>
        <w:t>Администрации</w:t>
      </w:r>
      <w:r w:rsidRPr="00EF5233">
        <w:rPr>
          <w:rFonts w:ascii="Times New Roman" w:hAnsi="Times New Roman" w:cs="Times New Roman"/>
          <w:sz w:val="24"/>
          <w:szCs w:val="24"/>
        </w:rPr>
        <w:t>, режима работы, а также информационными стендами, на которых размещается следующая информация:</w:t>
      </w:r>
    </w:p>
    <w:p w14:paraId="0CDD6334" w14:textId="77777777"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Справочная информация;</w:t>
      </w:r>
    </w:p>
    <w:p w14:paraId="24338268" w14:textId="38FF9056"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Исчерпывающий перечень документов, необходимых для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 требования к оформлению документов, а также перечень документов, которые заявитель вправе представить по собственной инициативе;</w:t>
      </w:r>
    </w:p>
    <w:p w14:paraId="671E9251" w14:textId="77777777"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Круг заявителей;</w:t>
      </w:r>
    </w:p>
    <w:p w14:paraId="1AE012A8" w14:textId="3F51007E"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Порядок, размер и основания взимания государственной пошлины или иной платы за предоставление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14:paraId="213879B8" w14:textId="218CC608"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Срок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14:paraId="0EA254A6" w14:textId="7F3542F1"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Результаты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 порядок выдачи (направления) документа, являющегося результатом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14:paraId="04961EC1" w14:textId="395619DA"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Исчерпывающий перечень оснований для приостановления или отказа в предоставлении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14:paraId="0E26794E" w14:textId="3CAD26E2"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О праве заявителя на досудебное (внесудебное) обжалование решений </w:t>
      </w:r>
      <w:r w:rsidR="005D6EA4">
        <w:rPr>
          <w:rFonts w:ascii="Times New Roman" w:hAnsi="Times New Roman" w:cs="Times New Roman"/>
          <w:sz w:val="24"/>
          <w:szCs w:val="24"/>
        </w:rPr>
        <w:t>и/или</w:t>
      </w:r>
      <w:r w:rsidRPr="00EF5233">
        <w:rPr>
          <w:rFonts w:ascii="Times New Roman" w:hAnsi="Times New Roman" w:cs="Times New Roman"/>
          <w:sz w:val="24"/>
          <w:szCs w:val="24"/>
        </w:rPr>
        <w:t xml:space="preserve"> действий (бездействия), принятых (осуществляемых) в ходе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w:t>
      </w:r>
    </w:p>
    <w:p w14:paraId="750858BC" w14:textId="77AC2537" w:rsidR="00B2094D" w:rsidRPr="00EF5233" w:rsidRDefault="00B2094D" w:rsidP="00330B06">
      <w:pPr>
        <w:pStyle w:val="ConsPlusNormal"/>
        <w:widowControl w:val="0"/>
        <w:numPr>
          <w:ilvl w:val="0"/>
          <w:numId w:val="17"/>
        </w:numPr>
        <w:spacing w:line="276" w:lineRule="auto"/>
        <w:ind w:left="0"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Формы заявлений (уведомлений, сообщений) используемых при предоставления </w:t>
      </w:r>
      <w:r w:rsidR="004C12C7" w:rsidRPr="00EF5233">
        <w:rPr>
          <w:rFonts w:ascii="Times New Roman" w:hAnsi="Times New Roman" w:cs="Times New Roman"/>
          <w:sz w:val="24"/>
          <w:szCs w:val="24"/>
        </w:rPr>
        <w:lastRenderedPageBreak/>
        <w:t>муниципальной</w:t>
      </w:r>
      <w:r w:rsidRPr="00EF5233">
        <w:rPr>
          <w:rFonts w:ascii="Times New Roman" w:hAnsi="Times New Roman" w:cs="Times New Roman"/>
          <w:sz w:val="24"/>
          <w:szCs w:val="24"/>
        </w:rPr>
        <w:t xml:space="preserve"> услуги.</w:t>
      </w:r>
    </w:p>
    <w:p w14:paraId="5C41155D" w14:textId="2CC50830" w:rsidR="00B2094D" w:rsidRPr="00EF5233" w:rsidRDefault="00B2094D" w:rsidP="00EF5233">
      <w:pPr>
        <w:pStyle w:val="ConsPlusNormal"/>
        <w:spacing w:line="276" w:lineRule="auto"/>
        <w:ind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 соответствовать комфортным условиям для заявителей, в том числе являющихся инвалидами, и оптимальным условиям работы должностных лиц </w:t>
      </w:r>
      <w:r w:rsidR="004C12C7" w:rsidRPr="00EF5233">
        <w:rPr>
          <w:rFonts w:ascii="Times New Roman" w:hAnsi="Times New Roman" w:cs="Times New Roman"/>
          <w:sz w:val="24"/>
          <w:szCs w:val="24"/>
        </w:rPr>
        <w:t>Администрации</w:t>
      </w:r>
      <w:r w:rsidR="00A17C64" w:rsidRPr="00EF5233">
        <w:rPr>
          <w:rFonts w:ascii="Times New Roman" w:hAnsi="Times New Roman" w:cs="Times New Roman"/>
          <w:sz w:val="24"/>
          <w:szCs w:val="24"/>
        </w:rPr>
        <w:t xml:space="preserve"> </w:t>
      </w:r>
      <w:r w:rsidRPr="00EF5233">
        <w:rPr>
          <w:rFonts w:ascii="Times New Roman" w:hAnsi="Times New Roman" w:cs="Times New Roman"/>
          <w:sz w:val="24"/>
          <w:szCs w:val="24"/>
        </w:rPr>
        <w:t>с заявителями, являющихся инвалидами, по оказанию помощи в преодолении барьеров, мешающих получению ими услуг наравне в другими лицами;</w:t>
      </w:r>
    </w:p>
    <w:p w14:paraId="47DD6E5F" w14:textId="221CA9F1" w:rsidR="00B2094D" w:rsidRPr="00EF5233" w:rsidRDefault="00B2094D" w:rsidP="00EF5233">
      <w:pPr>
        <w:pStyle w:val="ConsPlusNormal"/>
        <w:spacing w:line="276" w:lineRule="auto"/>
        <w:ind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 удовлетворять санитарным правилам, а также обеспечивать возможность предоставления </w:t>
      </w:r>
      <w:r w:rsidR="004C12C7" w:rsidRPr="00EF5233">
        <w:rPr>
          <w:rFonts w:ascii="Times New Roman" w:hAnsi="Times New Roman" w:cs="Times New Roman"/>
          <w:sz w:val="24"/>
          <w:szCs w:val="24"/>
        </w:rPr>
        <w:t>муниципальной</w:t>
      </w:r>
      <w:r w:rsidRPr="00EF5233">
        <w:rPr>
          <w:rFonts w:ascii="Times New Roman" w:hAnsi="Times New Roman" w:cs="Times New Roman"/>
          <w:sz w:val="24"/>
          <w:szCs w:val="24"/>
        </w:rPr>
        <w:t xml:space="preserve"> услуги инвалидам.</w:t>
      </w:r>
    </w:p>
    <w:p w14:paraId="14E00755" w14:textId="004A7E1C" w:rsidR="00B2094D" w:rsidRPr="00EF5233" w:rsidRDefault="00B2094D" w:rsidP="0005066D">
      <w:pPr>
        <w:pStyle w:val="ConsPlusNormal"/>
        <w:spacing w:after="240" w:line="276" w:lineRule="auto"/>
        <w:ind w:right="-1" w:firstLine="709"/>
        <w:jc w:val="both"/>
        <w:rPr>
          <w:rFonts w:ascii="Times New Roman" w:hAnsi="Times New Roman" w:cs="Times New Roman"/>
          <w:sz w:val="24"/>
          <w:szCs w:val="24"/>
        </w:rPr>
      </w:pPr>
      <w:r w:rsidRPr="00EF5233">
        <w:rPr>
          <w:rFonts w:ascii="Times New Roman" w:hAnsi="Times New Roman" w:cs="Times New Roman"/>
          <w:sz w:val="24"/>
          <w:szCs w:val="24"/>
        </w:rPr>
        <w:t xml:space="preserve">- территория, на которой расположены объекты (здания, помещения), в которых предоставляется </w:t>
      </w:r>
      <w:r w:rsidR="004C12C7" w:rsidRPr="00EF5233">
        <w:rPr>
          <w:rFonts w:ascii="Times New Roman" w:hAnsi="Times New Roman" w:cs="Times New Roman"/>
          <w:sz w:val="24"/>
          <w:szCs w:val="24"/>
        </w:rPr>
        <w:t>муниципальна</w:t>
      </w:r>
      <w:r w:rsidR="0005066D">
        <w:rPr>
          <w:rFonts w:ascii="Times New Roman" w:hAnsi="Times New Roman" w:cs="Times New Roman"/>
          <w:sz w:val="24"/>
          <w:szCs w:val="24"/>
        </w:rPr>
        <w:t>я</w:t>
      </w:r>
      <w:r w:rsidRPr="00EF5233">
        <w:rPr>
          <w:rFonts w:ascii="Times New Roman" w:hAnsi="Times New Roman" w:cs="Times New Roman"/>
          <w:sz w:val="24"/>
          <w:szCs w:val="24"/>
        </w:rPr>
        <w:t xml:space="preserve">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14:paraId="3F94FADD" w14:textId="27BC5E68" w:rsidR="00B2094D" w:rsidRPr="00EF5233" w:rsidRDefault="0005066D" w:rsidP="0005066D">
      <w:pPr>
        <w:pStyle w:val="4"/>
        <w:numPr>
          <w:ilvl w:val="1"/>
          <w:numId w:val="44"/>
        </w:numPr>
        <w:spacing w:after="240" w:line="276" w:lineRule="auto"/>
        <w:ind w:left="0" w:right="-1" w:firstLine="709"/>
        <w:jc w:val="center"/>
        <w:rPr>
          <w:rFonts w:ascii="Times New Roman" w:hAnsi="Times New Roman" w:cs="Times New Roman"/>
          <w:b/>
          <w:i w:val="0"/>
          <w:color w:val="auto"/>
          <w:sz w:val="24"/>
          <w:szCs w:val="24"/>
        </w:rPr>
      </w:pPr>
      <w:r>
        <w:rPr>
          <w:rFonts w:ascii="Times New Roman" w:hAnsi="Times New Roman" w:cs="Times New Roman"/>
          <w:b/>
          <w:i w:val="0"/>
          <w:color w:val="auto"/>
          <w:sz w:val="24"/>
          <w:szCs w:val="24"/>
        </w:rPr>
        <w:t xml:space="preserve"> </w:t>
      </w:r>
      <w:r w:rsidR="00B2094D" w:rsidRPr="00EF5233">
        <w:rPr>
          <w:rFonts w:ascii="Times New Roman" w:hAnsi="Times New Roman" w:cs="Times New Roman"/>
          <w:b/>
          <w:i w:val="0"/>
          <w:color w:val="auto"/>
          <w:sz w:val="24"/>
          <w:szCs w:val="24"/>
        </w:rPr>
        <w:t xml:space="preserve">Показатели доступности и качества </w:t>
      </w:r>
      <w:r w:rsidR="004C12C7" w:rsidRPr="00EF5233">
        <w:rPr>
          <w:rFonts w:ascii="Times New Roman" w:hAnsi="Times New Roman" w:cs="Times New Roman"/>
          <w:b/>
          <w:i w:val="0"/>
          <w:color w:val="auto"/>
          <w:sz w:val="24"/>
          <w:szCs w:val="24"/>
        </w:rPr>
        <w:t>муниципальной</w:t>
      </w:r>
      <w:r w:rsidR="00B2094D" w:rsidRPr="00EF5233">
        <w:rPr>
          <w:rFonts w:ascii="Times New Roman" w:hAnsi="Times New Roman" w:cs="Times New Roman"/>
          <w:b/>
          <w:i w:val="0"/>
          <w:color w:val="auto"/>
          <w:sz w:val="24"/>
          <w:szCs w:val="24"/>
        </w:rPr>
        <w:t xml:space="preserve"> услуги, в том числе количество взаимодействий заявителя с должностными лицами при предоставлении услуги и их продолжительно</w:t>
      </w:r>
      <w:r w:rsidR="000C6BA5" w:rsidRPr="00EF5233">
        <w:rPr>
          <w:rFonts w:ascii="Times New Roman" w:hAnsi="Times New Roman" w:cs="Times New Roman"/>
          <w:b/>
          <w:i w:val="0"/>
          <w:color w:val="auto"/>
          <w:sz w:val="24"/>
          <w:szCs w:val="24"/>
        </w:rPr>
        <w:t xml:space="preserve">сть, возможность получения </w:t>
      </w:r>
      <w:r w:rsidR="00B2094D" w:rsidRPr="00EF5233">
        <w:rPr>
          <w:rFonts w:ascii="Times New Roman" w:hAnsi="Times New Roman" w:cs="Times New Roman"/>
          <w:b/>
          <w:i w:val="0"/>
          <w:color w:val="auto"/>
          <w:sz w:val="24"/>
          <w:szCs w:val="24"/>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4C12C7" w:rsidRPr="00EF5233">
        <w:rPr>
          <w:rFonts w:ascii="Times New Roman" w:hAnsi="Times New Roman" w:cs="Times New Roman"/>
          <w:b/>
          <w:i w:val="0"/>
          <w:color w:val="auto"/>
          <w:sz w:val="24"/>
          <w:szCs w:val="24"/>
        </w:rPr>
        <w:t>муниципальной</w:t>
      </w:r>
      <w:r w:rsidR="000C6BA5" w:rsidRPr="00EF5233">
        <w:rPr>
          <w:rFonts w:ascii="Times New Roman" w:hAnsi="Times New Roman" w:cs="Times New Roman"/>
          <w:b/>
          <w:i w:val="0"/>
          <w:color w:val="auto"/>
          <w:sz w:val="24"/>
          <w:szCs w:val="24"/>
        </w:rPr>
        <w:t xml:space="preserve"> </w:t>
      </w:r>
      <w:r w:rsidR="00B2094D" w:rsidRPr="00EF5233">
        <w:rPr>
          <w:rFonts w:ascii="Times New Roman" w:hAnsi="Times New Roman" w:cs="Times New Roman"/>
          <w:b/>
          <w:i w:val="0"/>
          <w:color w:val="auto"/>
          <w:sz w:val="24"/>
          <w:szCs w:val="24"/>
        </w:rPr>
        <w:t xml:space="preserve">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w:t>
      </w:r>
      <w:r w:rsidR="004C12C7" w:rsidRPr="00EF5233">
        <w:rPr>
          <w:rFonts w:ascii="Times New Roman" w:hAnsi="Times New Roman" w:cs="Times New Roman"/>
          <w:b/>
          <w:i w:val="0"/>
          <w:color w:val="auto"/>
          <w:sz w:val="24"/>
          <w:szCs w:val="24"/>
        </w:rPr>
        <w:t>муниципальной</w:t>
      </w:r>
      <w:r w:rsidR="00B2094D" w:rsidRPr="00EF5233">
        <w:rPr>
          <w:rFonts w:ascii="Times New Roman" w:hAnsi="Times New Roman" w:cs="Times New Roman"/>
          <w:b/>
          <w:i w:val="0"/>
          <w:color w:val="auto"/>
          <w:sz w:val="24"/>
          <w:szCs w:val="24"/>
        </w:rPr>
        <w:t xml:space="preserve"> услуги</w:t>
      </w:r>
    </w:p>
    <w:p w14:paraId="3C63FC32" w14:textId="1CECA972" w:rsidR="00B2094D" w:rsidRPr="00EF5233" w:rsidRDefault="00B2094D" w:rsidP="00330B06">
      <w:pPr>
        <w:pStyle w:val="a9"/>
        <w:numPr>
          <w:ilvl w:val="0"/>
          <w:numId w:val="19"/>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 Показателями доступности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являются:</w:t>
      </w:r>
    </w:p>
    <w:p w14:paraId="62CECD5F" w14:textId="3E2D336F" w:rsidR="00B2094D" w:rsidRPr="00EF5233" w:rsidRDefault="00B2094D" w:rsidP="00EF5233">
      <w:pPr>
        <w:spacing w:line="276" w:lineRule="auto"/>
        <w:ind w:right="-1" w:firstLine="709"/>
        <w:jc w:val="both"/>
        <w:rPr>
          <w:sz w:val="24"/>
          <w:szCs w:val="24"/>
        </w:rPr>
      </w:pPr>
      <w:r w:rsidRPr="00EF5233">
        <w:rPr>
          <w:sz w:val="24"/>
          <w:szCs w:val="24"/>
        </w:rPr>
        <w:t xml:space="preserve">а) возможность получения </w:t>
      </w:r>
      <w:r w:rsidR="004C12C7" w:rsidRPr="00EF5233">
        <w:rPr>
          <w:sz w:val="24"/>
          <w:szCs w:val="24"/>
        </w:rPr>
        <w:t>муниципальной</w:t>
      </w:r>
      <w:r w:rsidR="000C6BA5" w:rsidRPr="00EF5233">
        <w:rPr>
          <w:sz w:val="24"/>
          <w:szCs w:val="24"/>
        </w:rPr>
        <w:t xml:space="preserve"> </w:t>
      </w:r>
      <w:r w:rsidRPr="00EF5233">
        <w:rPr>
          <w:sz w:val="24"/>
          <w:szCs w:val="24"/>
        </w:rPr>
        <w:t>услуги своевременно и в соответствии с настоящим Административным регламентом;</w:t>
      </w:r>
    </w:p>
    <w:p w14:paraId="32A9B318" w14:textId="671B0BEE" w:rsidR="00B2094D" w:rsidRPr="00EF5233" w:rsidRDefault="00B2094D" w:rsidP="00EF5233">
      <w:pPr>
        <w:spacing w:line="276" w:lineRule="auto"/>
        <w:ind w:right="-1" w:firstLine="709"/>
        <w:jc w:val="both"/>
        <w:rPr>
          <w:sz w:val="24"/>
          <w:szCs w:val="24"/>
        </w:rPr>
      </w:pPr>
      <w:r w:rsidRPr="00EF5233">
        <w:rPr>
          <w:sz w:val="24"/>
          <w:szCs w:val="24"/>
        </w:rPr>
        <w:t xml:space="preserve">б) доступность обращения за предоставлением </w:t>
      </w:r>
      <w:r w:rsidR="004C12C7" w:rsidRPr="00EF5233">
        <w:rPr>
          <w:sz w:val="24"/>
          <w:szCs w:val="24"/>
        </w:rPr>
        <w:t>муниципальной</w:t>
      </w:r>
      <w:r w:rsidR="000C6BA5" w:rsidRPr="00EF5233">
        <w:rPr>
          <w:sz w:val="24"/>
          <w:szCs w:val="24"/>
        </w:rPr>
        <w:t xml:space="preserve"> </w:t>
      </w:r>
      <w:r w:rsidRPr="00EF5233">
        <w:rPr>
          <w:sz w:val="24"/>
          <w:szCs w:val="24"/>
        </w:rPr>
        <w:t>услуги, в том числе лицами с ограниченными физическими возможностями;</w:t>
      </w:r>
    </w:p>
    <w:p w14:paraId="334863AE" w14:textId="13A584CD" w:rsidR="00B2094D" w:rsidRPr="00EF5233" w:rsidRDefault="00B2094D" w:rsidP="00EF5233">
      <w:pPr>
        <w:spacing w:line="276" w:lineRule="auto"/>
        <w:ind w:right="-1" w:firstLine="709"/>
        <w:jc w:val="both"/>
        <w:rPr>
          <w:sz w:val="24"/>
          <w:szCs w:val="24"/>
        </w:rPr>
      </w:pPr>
      <w:r w:rsidRPr="00EF5233">
        <w:rPr>
          <w:sz w:val="24"/>
          <w:szCs w:val="24"/>
        </w:rPr>
        <w:t xml:space="preserve">в) возможность получения полной, актуальной и достоверной информации о порядке предоставления </w:t>
      </w:r>
      <w:r w:rsidR="004C12C7" w:rsidRPr="00EF5233">
        <w:rPr>
          <w:sz w:val="24"/>
          <w:szCs w:val="24"/>
        </w:rPr>
        <w:t>муниципальной</w:t>
      </w:r>
      <w:r w:rsidR="000C6BA5" w:rsidRPr="00EF5233">
        <w:rPr>
          <w:sz w:val="24"/>
          <w:szCs w:val="24"/>
        </w:rPr>
        <w:t xml:space="preserve"> </w:t>
      </w:r>
      <w:r w:rsidRPr="00EF5233">
        <w:rPr>
          <w:sz w:val="24"/>
          <w:szCs w:val="24"/>
        </w:rPr>
        <w:t>услуги, в том числе с использованием информационно-коммуникационных технологий;</w:t>
      </w:r>
    </w:p>
    <w:p w14:paraId="7B24DA62" w14:textId="3D70FEEE" w:rsidR="00B2094D" w:rsidRPr="00EF5233" w:rsidRDefault="00B2094D" w:rsidP="00EF5233">
      <w:pPr>
        <w:spacing w:line="276" w:lineRule="auto"/>
        <w:ind w:right="-1" w:firstLine="709"/>
        <w:jc w:val="both"/>
        <w:rPr>
          <w:sz w:val="24"/>
          <w:szCs w:val="24"/>
        </w:rPr>
      </w:pPr>
      <w:r w:rsidRPr="00EF5233">
        <w:rPr>
          <w:sz w:val="24"/>
          <w:szCs w:val="24"/>
        </w:rPr>
        <w:t xml:space="preserve">г) возможность обращения за </w:t>
      </w:r>
      <w:r w:rsidR="004C12C7" w:rsidRPr="00EF5233">
        <w:rPr>
          <w:sz w:val="24"/>
          <w:szCs w:val="24"/>
        </w:rPr>
        <w:t>муниципальной</w:t>
      </w:r>
      <w:r w:rsidR="000C6BA5" w:rsidRPr="00EF5233">
        <w:rPr>
          <w:sz w:val="24"/>
          <w:szCs w:val="24"/>
        </w:rPr>
        <w:t xml:space="preserve"> </w:t>
      </w:r>
      <w:r w:rsidRPr="00EF5233">
        <w:rPr>
          <w:sz w:val="24"/>
          <w:szCs w:val="24"/>
        </w:rPr>
        <w:t xml:space="preserve">услугой различными способами (личное обращение в уполномоченный орган, посредством ЕПГУ </w:t>
      </w:r>
      <w:r w:rsidR="005D6EA4">
        <w:rPr>
          <w:sz w:val="24"/>
          <w:szCs w:val="24"/>
        </w:rPr>
        <w:t>и/или</w:t>
      </w:r>
      <w:r w:rsidRPr="00EF5233">
        <w:rPr>
          <w:sz w:val="24"/>
          <w:szCs w:val="24"/>
        </w:rPr>
        <w:t xml:space="preserve"> РПГУ или через многофункциональный центр);</w:t>
      </w:r>
    </w:p>
    <w:p w14:paraId="4FDAC914" w14:textId="09ABC326" w:rsidR="00B2094D" w:rsidRPr="00EF5233" w:rsidRDefault="00B2094D" w:rsidP="00EF5233">
      <w:pPr>
        <w:spacing w:line="276" w:lineRule="auto"/>
        <w:ind w:right="-1" w:firstLine="709"/>
        <w:jc w:val="both"/>
        <w:rPr>
          <w:sz w:val="24"/>
          <w:szCs w:val="24"/>
        </w:rPr>
      </w:pPr>
      <w:r w:rsidRPr="00EF5233">
        <w:rPr>
          <w:sz w:val="24"/>
          <w:szCs w:val="24"/>
        </w:rPr>
        <w:t xml:space="preserve">д) возможность обращения за </w:t>
      </w:r>
      <w:r w:rsidR="004C12C7" w:rsidRPr="00EF5233">
        <w:rPr>
          <w:sz w:val="24"/>
          <w:szCs w:val="24"/>
        </w:rPr>
        <w:t>муниципальной</w:t>
      </w:r>
      <w:r w:rsidRPr="00EF5233">
        <w:rPr>
          <w:sz w:val="24"/>
          <w:szCs w:val="24"/>
        </w:rPr>
        <w:t xml:space="preserve"> услугой по месту жительства или месту фактического проживания (пребывания) заявителей;</w:t>
      </w:r>
    </w:p>
    <w:p w14:paraId="1760D843" w14:textId="0EF94EF2" w:rsidR="00B2094D" w:rsidRPr="00EF5233" w:rsidRDefault="00B2094D" w:rsidP="00EF5233">
      <w:pPr>
        <w:spacing w:line="276" w:lineRule="auto"/>
        <w:ind w:right="-1" w:firstLine="709"/>
        <w:jc w:val="both"/>
        <w:rPr>
          <w:sz w:val="24"/>
          <w:szCs w:val="24"/>
        </w:rPr>
      </w:pPr>
      <w:r w:rsidRPr="00EF5233">
        <w:rPr>
          <w:sz w:val="24"/>
          <w:szCs w:val="24"/>
        </w:rPr>
        <w:t xml:space="preserve">е) возможность обращения за </w:t>
      </w:r>
      <w:r w:rsidR="004C12C7" w:rsidRPr="00EF5233">
        <w:rPr>
          <w:sz w:val="24"/>
          <w:szCs w:val="24"/>
        </w:rPr>
        <w:t>муниципальной</w:t>
      </w:r>
      <w:r w:rsidR="000C6BA5" w:rsidRPr="00EF5233">
        <w:rPr>
          <w:sz w:val="24"/>
          <w:szCs w:val="24"/>
        </w:rPr>
        <w:t xml:space="preserve"> </w:t>
      </w:r>
      <w:r w:rsidRPr="00EF5233">
        <w:rPr>
          <w:sz w:val="24"/>
          <w:szCs w:val="24"/>
        </w:rPr>
        <w:t xml:space="preserve">услугой посредством комплексного запроса о предоставлении нескольких </w:t>
      </w:r>
      <w:r w:rsidR="004C12C7" w:rsidRPr="00EF5233">
        <w:rPr>
          <w:sz w:val="24"/>
          <w:szCs w:val="24"/>
        </w:rPr>
        <w:t>муниципальной</w:t>
      </w:r>
      <w:r w:rsidR="000C6BA5" w:rsidRPr="00EF5233">
        <w:rPr>
          <w:sz w:val="24"/>
          <w:szCs w:val="24"/>
        </w:rPr>
        <w:t xml:space="preserve"> </w:t>
      </w:r>
      <w:r w:rsidRPr="00EF5233">
        <w:rPr>
          <w:sz w:val="24"/>
          <w:szCs w:val="24"/>
        </w:rPr>
        <w:t xml:space="preserve"> услуг в многофункциональных центрах, предусмотренного статьей 15.1 Федерального закона от 27 июля 2010 г. N 210-ФЗ «Об организации предоставления государственных и муниципальных услуг»;</w:t>
      </w:r>
    </w:p>
    <w:p w14:paraId="79554D91" w14:textId="0D56496C" w:rsidR="00B2094D" w:rsidRPr="00EF5233" w:rsidRDefault="00B2094D" w:rsidP="00EF5233">
      <w:pPr>
        <w:spacing w:line="276" w:lineRule="auto"/>
        <w:ind w:right="-1" w:firstLine="709"/>
        <w:jc w:val="both"/>
        <w:rPr>
          <w:sz w:val="24"/>
          <w:szCs w:val="24"/>
        </w:rPr>
      </w:pPr>
      <w:r w:rsidRPr="00EF5233">
        <w:rPr>
          <w:sz w:val="24"/>
          <w:szCs w:val="24"/>
        </w:rPr>
        <w:t xml:space="preserve">ж) количество взаимодействий заявителя с должностными лицами уполномоченного органа при предоставлении </w:t>
      </w:r>
      <w:r w:rsidR="004C12C7" w:rsidRPr="00EF5233">
        <w:rPr>
          <w:sz w:val="24"/>
          <w:szCs w:val="24"/>
        </w:rPr>
        <w:t>муниципальной</w:t>
      </w:r>
      <w:r w:rsidR="000C6BA5" w:rsidRPr="00EF5233">
        <w:rPr>
          <w:sz w:val="24"/>
          <w:szCs w:val="24"/>
        </w:rPr>
        <w:t xml:space="preserve"> </w:t>
      </w:r>
      <w:r w:rsidRPr="00EF5233">
        <w:rPr>
          <w:sz w:val="24"/>
          <w:szCs w:val="24"/>
        </w:rPr>
        <w:t>услуги и их продолжительность;</w:t>
      </w:r>
    </w:p>
    <w:p w14:paraId="588D9B9A" w14:textId="424B6DDB" w:rsidR="00B2094D" w:rsidRPr="00EF5233" w:rsidRDefault="00B2094D" w:rsidP="00EF5233">
      <w:pPr>
        <w:spacing w:line="276" w:lineRule="auto"/>
        <w:ind w:right="-1" w:firstLine="709"/>
        <w:jc w:val="both"/>
        <w:rPr>
          <w:sz w:val="24"/>
          <w:szCs w:val="24"/>
        </w:rPr>
      </w:pPr>
      <w:r w:rsidRPr="00EF5233">
        <w:rPr>
          <w:sz w:val="24"/>
          <w:szCs w:val="24"/>
        </w:rPr>
        <w:t xml:space="preserve">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w:t>
      </w:r>
      <w:r w:rsidR="004C12C7" w:rsidRPr="00EF5233">
        <w:rPr>
          <w:sz w:val="24"/>
          <w:szCs w:val="24"/>
        </w:rPr>
        <w:t>муниципальной</w:t>
      </w:r>
      <w:r w:rsidRPr="00EF5233">
        <w:rPr>
          <w:sz w:val="24"/>
          <w:szCs w:val="24"/>
        </w:rPr>
        <w:t xml:space="preserve"> услуги.</w:t>
      </w:r>
    </w:p>
    <w:p w14:paraId="4B973A63" w14:textId="62C2382F" w:rsidR="00B2094D" w:rsidRPr="00EF5233" w:rsidRDefault="00B2094D" w:rsidP="00330B06">
      <w:pPr>
        <w:pStyle w:val="a9"/>
        <w:numPr>
          <w:ilvl w:val="0"/>
          <w:numId w:val="19"/>
        </w:numPr>
        <w:ind w:left="0" w:right="-1" w:firstLine="709"/>
        <w:jc w:val="both"/>
        <w:rPr>
          <w:rFonts w:ascii="Times New Roman" w:hAnsi="Times New Roman"/>
          <w:sz w:val="24"/>
          <w:szCs w:val="24"/>
        </w:rPr>
      </w:pPr>
      <w:r w:rsidRPr="00EF5233">
        <w:rPr>
          <w:rFonts w:ascii="Times New Roman" w:hAnsi="Times New Roman"/>
          <w:sz w:val="24"/>
          <w:szCs w:val="24"/>
        </w:rPr>
        <w:t xml:space="preserve"> Качество предоставления </w:t>
      </w:r>
      <w:r w:rsidR="004C12C7" w:rsidRPr="00EF5233">
        <w:rPr>
          <w:rFonts w:ascii="Times New Roman" w:hAnsi="Times New Roman"/>
          <w:sz w:val="24"/>
          <w:szCs w:val="24"/>
        </w:rPr>
        <w:t>муниципальной</w:t>
      </w:r>
      <w:r w:rsidR="00CE4C9A" w:rsidRPr="00EF5233">
        <w:rPr>
          <w:rFonts w:ascii="Times New Roman" w:hAnsi="Times New Roman"/>
          <w:sz w:val="24"/>
          <w:szCs w:val="24"/>
        </w:rPr>
        <w:t xml:space="preserve"> </w:t>
      </w:r>
      <w:r w:rsidRPr="00EF5233">
        <w:rPr>
          <w:rFonts w:ascii="Times New Roman" w:hAnsi="Times New Roman"/>
          <w:sz w:val="24"/>
          <w:szCs w:val="24"/>
        </w:rPr>
        <w:t>услуги характеризуется:</w:t>
      </w:r>
    </w:p>
    <w:p w14:paraId="03A7C0D5" w14:textId="4FF243CE" w:rsidR="00B2094D" w:rsidRPr="00EF5233" w:rsidRDefault="00B2094D" w:rsidP="00330B06">
      <w:pPr>
        <w:pStyle w:val="a9"/>
        <w:numPr>
          <w:ilvl w:val="0"/>
          <w:numId w:val="18"/>
        </w:numPr>
        <w:ind w:left="0" w:right="-1" w:firstLine="709"/>
        <w:jc w:val="both"/>
        <w:rPr>
          <w:rFonts w:ascii="Times New Roman" w:hAnsi="Times New Roman"/>
          <w:sz w:val="24"/>
          <w:szCs w:val="24"/>
        </w:rPr>
      </w:pPr>
      <w:r w:rsidRPr="00EF5233">
        <w:rPr>
          <w:rFonts w:ascii="Times New Roman" w:hAnsi="Times New Roman"/>
          <w:sz w:val="24"/>
          <w:szCs w:val="24"/>
        </w:rPr>
        <w:t xml:space="preserve">удовлетворенностью заявителей качеством и доступностью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559D6F30" w14:textId="77777777" w:rsidR="00B2094D" w:rsidRPr="00EF5233" w:rsidRDefault="00B2094D" w:rsidP="00330B06">
      <w:pPr>
        <w:pStyle w:val="a9"/>
        <w:numPr>
          <w:ilvl w:val="0"/>
          <w:numId w:val="18"/>
        </w:numPr>
        <w:ind w:left="0" w:right="-1" w:firstLine="709"/>
        <w:jc w:val="both"/>
        <w:rPr>
          <w:rFonts w:ascii="Times New Roman" w:hAnsi="Times New Roman"/>
          <w:sz w:val="24"/>
          <w:szCs w:val="24"/>
        </w:rPr>
      </w:pPr>
      <w:r w:rsidRPr="00EF5233">
        <w:rPr>
          <w:rFonts w:ascii="Times New Roman" w:hAnsi="Times New Roman"/>
          <w:sz w:val="24"/>
          <w:szCs w:val="24"/>
        </w:rPr>
        <w:t>отсутствием очередей при приеме и выдаче документов заявителям;</w:t>
      </w:r>
    </w:p>
    <w:p w14:paraId="13BF6D0A" w14:textId="1C2022C9" w:rsidR="00B2094D" w:rsidRPr="00EF5233" w:rsidRDefault="00B2094D" w:rsidP="00330B06">
      <w:pPr>
        <w:pStyle w:val="a9"/>
        <w:numPr>
          <w:ilvl w:val="0"/>
          <w:numId w:val="18"/>
        </w:numPr>
        <w:ind w:left="0" w:right="-1" w:firstLine="709"/>
        <w:jc w:val="both"/>
        <w:rPr>
          <w:rFonts w:ascii="Times New Roman" w:hAnsi="Times New Roman"/>
          <w:sz w:val="24"/>
          <w:szCs w:val="24"/>
        </w:rPr>
      </w:pPr>
      <w:r w:rsidRPr="00EF5233">
        <w:rPr>
          <w:rFonts w:ascii="Times New Roman" w:hAnsi="Times New Roman"/>
          <w:sz w:val="24"/>
          <w:szCs w:val="24"/>
        </w:rPr>
        <w:t xml:space="preserve">отсутствием нарушений сроков предоставления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услуги;</w:t>
      </w:r>
    </w:p>
    <w:p w14:paraId="31C6E1FD" w14:textId="77777777" w:rsidR="00B2094D" w:rsidRPr="00EF5233" w:rsidRDefault="00B2094D" w:rsidP="00330B06">
      <w:pPr>
        <w:pStyle w:val="a9"/>
        <w:numPr>
          <w:ilvl w:val="0"/>
          <w:numId w:val="18"/>
        </w:numPr>
        <w:ind w:left="0" w:right="-1" w:firstLine="709"/>
        <w:jc w:val="both"/>
        <w:rPr>
          <w:rFonts w:ascii="Times New Roman" w:hAnsi="Times New Roman"/>
          <w:sz w:val="24"/>
          <w:szCs w:val="24"/>
        </w:rPr>
      </w:pPr>
      <w:r w:rsidRPr="00EF5233">
        <w:rPr>
          <w:rFonts w:ascii="Times New Roman" w:hAnsi="Times New Roman"/>
          <w:sz w:val="24"/>
          <w:szCs w:val="24"/>
        </w:rPr>
        <w:t>отсутствием жалоб на некорректное, невнимательное отношение специалистов к заявителям (их представителям).</w:t>
      </w:r>
    </w:p>
    <w:p w14:paraId="35D87A15" w14:textId="77777777" w:rsidR="00B2094D" w:rsidRPr="00EF5233" w:rsidRDefault="00B2094D" w:rsidP="00330B06">
      <w:pPr>
        <w:pStyle w:val="a9"/>
        <w:numPr>
          <w:ilvl w:val="0"/>
          <w:numId w:val="19"/>
        </w:numPr>
        <w:ind w:left="0" w:right="-1" w:firstLine="709"/>
        <w:jc w:val="both"/>
        <w:rPr>
          <w:rFonts w:ascii="Times New Roman" w:hAnsi="Times New Roman"/>
          <w:sz w:val="24"/>
          <w:szCs w:val="24"/>
        </w:rPr>
      </w:pPr>
      <w:r w:rsidRPr="00EF5233">
        <w:rPr>
          <w:rFonts w:ascii="Times New Roman" w:hAnsi="Times New Roman"/>
          <w:sz w:val="24"/>
          <w:szCs w:val="24"/>
        </w:rPr>
        <w:lastRenderedPageBreak/>
        <w:t>Продолжительность одного взаимодействия заявителя с должностным лицом уполномоченного органа при предоставлении государственной услуги не превышает 15 минут.</w:t>
      </w:r>
    </w:p>
    <w:p w14:paraId="4CD042EE" w14:textId="3FA795AF" w:rsidR="00B2094D" w:rsidRPr="00EF5233" w:rsidRDefault="00B2094D" w:rsidP="00330B06">
      <w:pPr>
        <w:pStyle w:val="a9"/>
        <w:numPr>
          <w:ilvl w:val="0"/>
          <w:numId w:val="19"/>
        </w:numPr>
        <w:ind w:left="0" w:right="-1" w:firstLine="709"/>
        <w:jc w:val="both"/>
        <w:rPr>
          <w:rFonts w:ascii="Times New Roman" w:hAnsi="Times New Roman"/>
          <w:sz w:val="24"/>
          <w:szCs w:val="24"/>
        </w:rPr>
      </w:pPr>
      <w:r w:rsidRPr="00EF5233">
        <w:rPr>
          <w:rFonts w:ascii="Times New Roman" w:hAnsi="Times New Roman"/>
          <w:sz w:val="24"/>
          <w:szCs w:val="24"/>
        </w:rPr>
        <w:t xml:space="preserve">Взаимодействие заявителя с должностными лицами при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осуществляется два раза - при представлении Заявления, полного пакета документов и при получении результата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заявителем непосредственно. Продолжительность одного взаимодействия заявителя с должностным лицом при предоставлении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услуги не превышает 15 минут.</w:t>
      </w:r>
    </w:p>
    <w:p w14:paraId="6CA4935A" w14:textId="444DED2C" w:rsidR="00B2094D" w:rsidRPr="0005066D" w:rsidRDefault="0005066D" w:rsidP="0005066D">
      <w:pPr>
        <w:pStyle w:val="4"/>
        <w:numPr>
          <w:ilvl w:val="1"/>
          <w:numId w:val="44"/>
        </w:numPr>
        <w:spacing w:after="240" w:line="276" w:lineRule="auto"/>
        <w:ind w:left="0" w:right="-1" w:firstLine="709"/>
        <w:jc w:val="center"/>
        <w:rPr>
          <w:rFonts w:ascii="Times New Roman" w:hAnsi="Times New Roman" w:cs="Times New Roman"/>
          <w:b/>
          <w:i w:val="0"/>
          <w:color w:val="auto"/>
          <w:sz w:val="24"/>
          <w:szCs w:val="24"/>
        </w:rPr>
      </w:pPr>
      <w:r>
        <w:rPr>
          <w:rFonts w:ascii="Times New Roman" w:hAnsi="Times New Roman" w:cs="Times New Roman"/>
          <w:color w:val="auto"/>
          <w:sz w:val="24"/>
          <w:szCs w:val="24"/>
        </w:rPr>
        <w:t xml:space="preserve"> </w:t>
      </w:r>
      <w:r w:rsidR="00B2094D" w:rsidRPr="0005066D">
        <w:rPr>
          <w:rFonts w:ascii="Times New Roman" w:hAnsi="Times New Roman" w:cs="Times New Roman"/>
          <w:b/>
          <w:i w:val="0"/>
          <w:color w:val="auto"/>
          <w:sz w:val="24"/>
          <w:szCs w:val="24"/>
        </w:rPr>
        <w:t>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w:t>
      </w:r>
    </w:p>
    <w:p w14:paraId="5BF7CBAE" w14:textId="1B263D09" w:rsidR="00B2094D" w:rsidRPr="00EF5233" w:rsidRDefault="00B2094D" w:rsidP="00330B06">
      <w:pPr>
        <w:pStyle w:val="a9"/>
        <w:numPr>
          <w:ilvl w:val="0"/>
          <w:numId w:val="20"/>
        </w:numPr>
        <w:ind w:left="0" w:right="-1" w:firstLine="709"/>
        <w:jc w:val="both"/>
        <w:rPr>
          <w:rFonts w:ascii="Times New Roman" w:hAnsi="Times New Roman"/>
          <w:sz w:val="24"/>
          <w:szCs w:val="24"/>
        </w:rPr>
      </w:pPr>
      <w:r w:rsidRPr="00EF5233">
        <w:rPr>
          <w:rFonts w:ascii="Times New Roman" w:hAnsi="Times New Roman"/>
          <w:sz w:val="24"/>
          <w:szCs w:val="24"/>
        </w:rPr>
        <w:t xml:space="preserve">Предоставление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услуги предусмотрено на базе ГАУ «МФЦ РС(Я)».</w:t>
      </w:r>
    </w:p>
    <w:p w14:paraId="4C4DC3F4" w14:textId="2F6FB220" w:rsidR="00B2094D" w:rsidRPr="00EF5233" w:rsidRDefault="00B2094D" w:rsidP="00330B06">
      <w:pPr>
        <w:pStyle w:val="a9"/>
        <w:numPr>
          <w:ilvl w:val="0"/>
          <w:numId w:val="20"/>
        </w:numPr>
        <w:ind w:left="0" w:right="-1" w:firstLine="709"/>
        <w:jc w:val="both"/>
        <w:rPr>
          <w:rFonts w:ascii="Times New Roman" w:hAnsi="Times New Roman"/>
          <w:sz w:val="24"/>
          <w:szCs w:val="24"/>
        </w:rPr>
      </w:pPr>
      <w:r w:rsidRPr="00EF5233">
        <w:rPr>
          <w:rFonts w:ascii="Times New Roman" w:hAnsi="Times New Roman"/>
          <w:sz w:val="24"/>
          <w:szCs w:val="24"/>
        </w:rPr>
        <w:t xml:space="preserve">Предоставление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 xml:space="preserve">услуги в многофункциональном центре осуществляется по принципу «одного окна», в соответствии с которым предоставление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 xml:space="preserve"> услуги осуществляется после однократного обращения заявителя с соответствующим заявлением, а взаимодействие с органом, предоставляющим муниципальную</w:t>
      </w:r>
      <w:r w:rsidR="000C6BA5" w:rsidRPr="00EF5233">
        <w:rPr>
          <w:rFonts w:ascii="Times New Roman" w:hAnsi="Times New Roman"/>
          <w:sz w:val="24"/>
          <w:szCs w:val="24"/>
        </w:rPr>
        <w:t xml:space="preserve"> (</w:t>
      </w:r>
      <w:r w:rsidR="0005066D" w:rsidRPr="00EF5233">
        <w:rPr>
          <w:rFonts w:ascii="Times New Roman" w:hAnsi="Times New Roman"/>
          <w:sz w:val="24"/>
          <w:szCs w:val="24"/>
        </w:rPr>
        <w:t>государственную</w:t>
      </w:r>
      <w:r w:rsidR="000C6BA5" w:rsidRPr="00EF5233">
        <w:rPr>
          <w:rFonts w:ascii="Times New Roman" w:hAnsi="Times New Roman"/>
          <w:sz w:val="24"/>
          <w:szCs w:val="24"/>
        </w:rPr>
        <w:t xml:space="preserve">) </w:t>
      </w:r>
      <w:r w:rsidRPr="00EF5233">
        <w:rPr>
          <w:rFonts w:ascii="Times New Roman" w:hAnsi="Times New Roman"/>
          <w:sz w:val="24"/>
          <w:szCs w:val="24"/>
        </w:rPr>
        <w:t xml:space="preserve">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14:paraId="5E63429A" w14:textId="1BF6156D" w:rsidR="00B2094D" w:rsidRPr="00EF5233" w:rsidRDefault="00B2094D" w:rsidP="00330B06">
      <w:pPr>
        <w:pStyle w:val="a9"/>
        <w:numPr>
          <w:ilvl w:val="0"/>
          <w:numId w:val="20"/>
        </w:numPr>
        <w:ind w:left="0" w:right="-1" w:firstLine="709"/>
        <w:jc w:val="both"/>
        <w:rPr>
          <w:rFonts w:ascii="Times New Roman" w:hAnsi="Times New Roman"/>
          <w:sz w:val="24"/>
          <w:szCs w:val="24"/>
        </w:rPr>
      </w:pPr>
      <w:r w:rsidRPr="00EF5233">
        <w:rPr>
          <w:rFonts w:ascii="Times New Roman" w:hAnsi="Times New Roman"/>
          <w:sz w:val="24"/>
          <w:szCs w:val="24"/>
        </w:rPr>
        <w:t xml:space="preserve">Документы, необходимые для получения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20FEFB6B" w14:textId="4AA0ACEC" w:rsidR="00B2094D" w:rsidRPr="00EF5233" w:rsidRDefault="00B2094D" w:rsidP="00330B06">
      <w:pPr>
        <w:pStyle w:val="a9"/>
        <w:numPr>
          <w:ilvl w:val="0"/>
          <w:numId w:val="20"/>
        </w:numPr>
        <w:ind w:left="0" w:right="-1" w:firstLine="709"/>
        <w:jc w:val="both"/>
        <w:rPr>
          <w:rFonts w:ascii="Times New Roman" w:hAnsi="Times New Roman"/>
          <w:sz w:val="24"/>
          <w:szCs w:val="24"/>
        </w:rPr>
      </w:pPr>
      <w:r w:rsidRPr="00EF5233">
        <w:rPr>
          <w:rFonts w:ascii="Times New Roman" w:hAnsi="Times New Roman"/>
          <w:sz w:val="24"/>
          <w:szCs w:val="24"/>
        </w:rPr>
        <w:t xml:space="preserve">Получение результата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70FFF9CE" w14:textId="1116A7AA" w:rsidR="00B2094D" w:rsidRPr="00EF5233" w:rsidRDefault="00B2094D" w:rsidP="00330B06">
      <w:pPr>
        <w:pStyle w:val="a9"/>
        <w:numPr>
          <w:ilvl w:val="0"/>
          <w:numId w:val="20"/>
        </w:numPr>
        <w:ind w:left="0" w:right="-1" w:firstLine="709"/>
        <w:jc w:val="both"/>
        <w:rPr>
          <w:rFonts w:ascii="Times New Roman" w:hAnsi="Times New Roman"/>
          <w:sz w:val="24"/>
          <w:szCs w:val="24"/>
        </w:rPr>
      </w:pPr>
      <w:r w:rsidRPr="00EF5233">
        <w:rPr>
          <w:rFonts w:ascii="Times New Roman" w:hAnsi="Times New Roman"/>
          <w:sz w:val="24"/>
          <w:szCs w:val="24"/>
        </w:rPr>
        <w:t xml:space="preserve">В случае обращения заявителя за получением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 ГАУ «МФЦ РС(Я)» срок ее предоставления увеличивается на три рабочих дня.</w:t>
      </w:r>
    </w:p>
    <w:p w14:paraId="7701DFB9" w14:textId="430A9C05" w:rsidR="00B2094D" w:rsidRPr="0005066D" w:rsidRDefault="0005066D" w:rsidP="0005066D">
      <w:pPr>
        <w:pStyle w:val="4"/>
        <w:numPr>
          <w:ilvl w:val="1"/>
          <w:numId w:val="44"/>
        </w:numPr>
        <w:spacing w:after="240" w:line="276" w:lineRule="auto"/>
        <w:ind w:left="0" w:right="-1" w:firstLine="709"/>
        <w:jc w:val="center"/>
        <w:rPr>
          <w:rFonts w:ascii="Times New Roman" w:hAnsi="Times New Roman" w:cs="Times New Roman"/>
          <w:b/>
          <w:i w:val="0"/>
          <w:color w:val="auto"/>
          <w:sz w:val="24"/>
          <w:szCs w:val="24"/>
        </w:rPr>
      </w:pPr>
      <w:r>
        <w:rPr>
          <w:rFonts w:ascii="Times New Roman" w:hAnsi="Times New Roman" w:cs="Times New Roman"/>
          <w:b/>
          <w:i w:val="0"/>
          <w:color w:val="auto"/>
          <w:sz w:val="24"/>
          <w:szCs w:val="24"/>
        </w:rPr>
        <w:t xml:space="preserve"> </w:t>
      </w:r>
      <w:r w:rsidR="00B2094D" w:rsidRPr="0005066D">
        <w:rPr>
          <w:rFonts w:ascii="Times New Roman" w:hAnsi="Times New Roman" w:cs="Times New Roman"/>
          <w:b/>
          <w:i w:val="0"/>
          <w:color w:val="auto"/>
          <w:sz w:val="24"/>
          <w:szCs w:val="24"/>
        </w:rPr>
        <w:t>Иные требования, в том числе учитываю</w:t>
      </w:r>
      <w:r w:rsidR="000C6BA5" w:rsidRPr="0005066D">
        <w:rPr>
          <w:rFonts w:ascii="Times New Roman" w:hAnsi="Times New Roman" w:cs="Times New Roman"/>
          <w:b/>
          <w:i w:val="0"/>
          <w:color w:val="auto"/>
          <w:sz w:val="24"/>
          <w:szCs w:val="24"/>
        </w:rPr>
        <w:t xml:space="preserve">щие особенности предоставления </w:t>
      </w:r>
      <w:r w:rsidR="00B2094D" w:rsidRPr="0005066D">
        <w:rPr>
          <w:rFonts w:ascii="Times New Roman" w:hAnsi="Times New Roman" w:cs="Times New Roman"/>
          <w:b/>
          <w:i w:val="0"/>
          <w:color w:val="auto"/>
          <w:sz w:val="24"/>
          <w:szCs w:val="24"/>
        </w:rPr>
        <w:t>услуги в электронной форме</w:t>
      </w:r>
    </w:p>
    <w:p w14:paraId="6B1CCD83" w14:textId="77777777" w:rsidR="0005066D" w:rsidRDefault="00B2094D" w:rsidP="0005066D">
      <w:pPr>
        <w:pStyle w:val="a9"/>
        <w:numPr>
          <w:ilvl w:val="0"/>
          <w:numId w:val="21"/>
        </w:numPr>
        <w:ind w:left="0" w:right="-1" w:firstLine="709"/>
        <w:jc w:val="both"/>
        <w:rPr>
          <w:rFonts w:ascii="Times New Roman" w:hAnsi="Times New Roman"/>
          <w:sz w:val="24"/>
          <w:szCs w:val="24"/>
        </w:rPr>
      </w:pPr>
      <w:r w:rsidRPr="00EF5233">
        <w:rPr>
          <w:rFonts w:ascii="Times New Roman" w:hAnsi="Times New Roman"/>
          <w:sz w:val="24"/>
          <w:szCs w:val="24"/>
        </w:rPr>
        <w:t xml:space="preserve"> При предоставлении </w:t>
      </w:r>
      <w:r w:rsidR="004C12C7" w:rsidRPr="00EF5233">
        <w:rPr>
          <w:rFonts w:ascii="Times New Roman" w:hAnsi="Times New Roman"/>
          <w:sz w:val="24"/>
          <w:szCs w:val="24"/>
        </w:rPr>
        <w:t>муниципальной</w:t>
      </w:r>
      <w:r w:rsidR="000C6BA5" w:rsidRPr="00EF5233">
        <w:rPr>
          <w:rFonts w:ascii="Times New Roman" w:hAnsi="Times New Roman"/>
          <w:sz w:val="24"/>
          <w:szCs w:val="24"/>
        </w:rPr>
        <w:t xml:space="preserve"> </w:t>
      </w:r>
      <w:r w:rsidRPr="00EF5233">
        <w:rPr>
          <w:rFonts w:ascii="Times New Roman" w:hAnsi="Times New Roman"/>
          <w:sz w:val="24"/>
          <w:szCs w:val="24"/>
        </w:rPr>
        <w:t>услуги в электронной форме осуществляются:</w:t>
      </w:r>
    </w:p>
    <w:p w14:paraId="3F142580" w14:textId="77777777" w:rsidR="0005066D" w:rsidRPr="0005066D" w:rsidRDefault="00B2094D" w:rsidP="0005066D">
      <w:pPr>
        <w:pStyle w:val="a9"/>
        <w:numPr>
          <w:ilvl w:val="3"/>
          <w:numId w:val="44"/>
        </w:numPr>
        <w:ind w:left="0" w:right="-1" w:firstLine="709"/>
        <w:jc w:val="both"/>
        <w:rPr>
          <w:rFonts w:ascii="Times New Roman" w:hAnsi="Times New Roman"/>
          <w:sz w:val="24"/>
          <w:szCs w:val="24"/>
        </w:rPr>
      </w:pPr>
      <w:r w:rsidRPr="0005066D">
        <w:rPr>
          <w:rFonts w:ascii="Times New Roman" w:hAnsi="Times New Roman"/>
          <w:sz w:val="24"/>
          <w:szCs w:val="24"/>
        </w:rPr>
        <w:t>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года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0318DCE7" w14:textId="686E6736" w:rsidR="00B2094D" w:rsidRPr="0005066D" w:rsidRDefault="0005066D" w:rsidP="0005066D">
      <w:pPr>
        <w:pStyle w:val="a9"/>
        <w:numPr>
          <w:ilvl w:val="3"/>
          <w:numId w:val="44"/>
        </w:numPr>
        <w:ind w:left="0" w:right="-1" w:firstLine="709"/>
        <w:jc w:val="both"/>
        <w:rPr>
          <w:rFonts w:ascii="Times New Roman" w:hAnsi="Times New Roman"/>
          <w:sz w:val="24"/>
          <w:szCs w:val="24"/>
        </w:rPr>
      </w:pPr>
      <w:r>
        <w:rPr>
          <w:rFonts w:ascii="Times New Roman" w:hAnsi="Times New Roman"/>
          <w:sz w:val="24"/>
          <w:szCs w:val="24"/>
        </w:rPr>
        <w:t>п</w:t>
      </w:r>
      <w:r w:rsidRPr="0005066D">
        <w:rPr>
          <w:rFonts w:ascii="Times New Roman" w:hAnsi="Times New Roman"/>
          <w:sz w:val="24"/>
          <w:szCs w:val="24"/>
        </w:rPr>
        <w:t>одача</w:t>
      </w:r>
      <w:r w:rsidR="00B2094D" w:rsidRPr="0005066D">
        <w:rPr>
          <w:rFonts w:ascii="Times New Roman" w:hAnsi="Times New Roman"/>
          <w:sz w:val="24"/>
          <w:szCs w:val="24"/>
        </w:rPr>
        <w:t xml:space="preserve"> заявления и прилагаемые к нему документы в форме электронного документа с использованием ЕПГУ </w:t>
      </w:r>
      <w:r w:rsidR="005D6EA4" w:rsidRPr="0005066D">
        <w:rPr>
          <w:rFonts w:ascii="Times New Roman" w:hAnsi="Times New Roman"/>
          <w:sz w:val="24"/>
          <w:szCs w:val="24"/>
        </w:rPr>
        <w:t>и/или</w:t>
      </w:r>
      <w:r w:rsidR="00B2094D" w:rsidRPr="0005066D">
        <w:rPr>
          <w:rFonts w:ascii="Times New Roman" w:hAnsi="Times New Roman"/>
          <w:sz w:val="24"/>
          <w:szCs w:val="24"/>
        </w:rPr>
        <w:t xml:space="preserve"> РПГУ. Формирование заявления заявителем осуществляется посредством заполнения электронной формы запроса на ЕПГУ </w:t>
      </w:r>
      <w:r w:rsidR="005D6EA4" w:rsidRPr="0005066D">
        <w:rPr>
          <w:rFonts w:ascii="Times New Roman" w:hAnsi="Times New Roman"/>
          <w:sz w:val="24"/>
          <w:szCs w:val="24"/>
        </w:rPr>
        <w:t>и/или</w:t>
      </w:r>
      <w:r w:rsidR="00B2094D" w:rsidRPr="0005066D">
        <w:rPr>
          <w:rFonts w:ascii="Times New Roman" w:hAnsi="Times New Roman"/>
          <w:sz w:val="24"/>
          <w:szCs w:val="24"/>
        </w:rPr>
        <w:t xml:space="preserve"> РПГУ.</w:t>
      </w:r>
    </w:p>
    <w:p w14:paraId="6BDF342D" w14:textId="769A4A67" w:rsidR="00B2094D" w:rsidRPr="00EF5233" w:rsidRDefault="00B2094D" w:rsidP="00330B06">
      <w:pPr>
        <w:pStyle w:val="a9"/>
        <w:numPr>
          <w:ilvl w:val="0"/>
          <w:numId w:val="21"/>
        </w:numPr>
        <w:ind w:left="0" w:right="-1" w:firstLine="709"/>
        <w:jc w:val="both"/>
        <w:rPr>
          <w:rFonts w:ascii="Times New Roman" w:hAnsi="Times New Roman"/>
          <w:sz w:val="24"/>
          <w:szCs w:val="24"/>
        </w:rPr>
      </w:pPr>
      <w:r w:rsidRPr="00EF5233">
        <w:rPr>
          <w:rFonts w:ascii="Times New Roman" w:hAnsi="Times New Roman"/>
          <w:sz w:val="24"/>
          <w:szCs w:val="24"/>
        </w:rPr>
        <w:lastRenderedPageBreak/>
        <w:t xml:space="preserve">Подача заявления в электронной форме через ЕПГУ </w:t>
      </w:r>
      <w:r w:rsidR="005D6EA4">
        <w:rPr>
          <w:rFonts w:ascii="Times New Roman" w:hAnsi="Times New Roman"/>
          <w:sz w:val="24"/>
          <w:szCs w:val="24"/>
        </w:rPr>
        <w:t>и/или</w:t>
      </w:r>
      <w:r w:rsidRPr="00EF5233">
        <w:rPr>
          <w:rFonts w:ascii="Times New Roman" w:hAnsi="Times New Roman"/>
          <w:sz w:val="24"/>
          <w:szCs w:val="24"/>
        </w:rPr>
        <w:t xml:space="preserve">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6CE18D45" w14:textId="47EB12CB" w:rsidR="00B2094D" w:rsidRPr="00EF5233" w:rsidRDefault="0005066D" w:rsidP="00330B06">
      <w:pPr>
        <w:pStyle w:val="a9"/>
        <w:numPr>
          <w:ilvl w:val="0"/>
          <w:numId w:val="21"/>
        </w:numPr>
        <w:spacing w:after="0"/>
        <w:ind w:left="0" w:right="-1" w:firstLine="709"/>
        <w:jc w:val="both"/>
        <w:rPr>
          <w:rFonts w:ascii="Times New Roman" w:hAnsi="Times New Roman"/>
          <w:sz w:val="24"/>
          <w:szCs w:val="24"/>
        </w:rPr>
      </w:pPr>
      <w:r>
        <w:rPr>
          <w:rFonts w:ascii="Times New Roman" w:hAnsi="Times New Roman"/>
          <w:sz w:val="24"/>
          <w:szCs w:val="24"/>
        </w:rPr>
        <w:t>Муниципальная</w:t>
      </w:r>
      <w:r w:rsidR="004C12C7" w:rsidRPr="00EF5233">
        <w:rPr>
          <w:rFonts w:ascii="Times New Roman" w:hAnsi="Times New Roman"/>
          <w:sz w:val="24"/>
          <w:szCs w:val="24"/>
        </w:rPr>
        <w:t xml:space="preserve"> </w:t>
      </w:r>
      <w:r w:rsidR="00B2094D" w:rsidRPr="00EF5233">
        <w:rPr>
          <w:rFonts w:ascii="Times New Roman" w:hAnsi="Times New Roman"/>
          <w:sz w:val="24"/>
          <w:szCs w:val="24"/>
        </w:rPr>
        <w:t xml:space="preserve">услуга предоставляется через ЕПГУ </w:t>
      </w:r>
      <w:r w:rsidR="005D6EA4">
        <w:rPr>
          <w:rFonts w:ascii="Times New Roman" w:hAnsi="Times New Roman"/>
          <w:sz w:val="24"/>
          <w:szCs w:val="24"/>
        </w:rPr>
        <w:t>и/или</w:t>
      </w:r>
      <w:r w:rsidR="00B2094D" w:rsidRPr="00EF5233">
        <w:rPr>
          <w:rFonts w:ascii="Times New Roman" w:hAnsi="Times New Roman"/>
          <w:sz w:val="24"/>
          <w:szCs w:val="24"/>
        </w:rPr>
        <w:t xml:space="preserve"> РПГУ и предусматривает возможность совершения заявителем следующих действий:</w:t>
      </w:r>
    </w:p>
    <w:p w14:paraId="23F588A1" w14:textId="5F2C4DAD" w:rsidR="00B2094D" w:rsidRPr="00EF5233" w:rsidRDefault="00B2094D" w:rsidP="00EF5233">
      <w:pPr>
        <w:spacing w:line="276" w:lineRule="auto"/>
        <w:ind w:right="-1" w:firstLine="709"/>
        <w:jc w:val="both"/>
        <w:rPr>
          <w:sz w:val="24"/>
          <w:szCs w:val="24"/>
        </w:rPr>
      </w:pPr>
      <w:r w:rsidRPr="00EF5233">
        <w:rPr>
          <w:sz w:val="24"/>
          <w:szCs w:val="24"/>
        </w:rPr>
        <w:t xml:space="preserve">- получение информации о порядке и сроках предоставления </w:t>
      </w:r>
      <w:r w:rsidR="004C12C7" w:rsidRPr="00EF5233">
        <w:rPr>
          <w:sz w:val="24"/>
          <w:szCs w:val="24"/>
        </w:rPr>
        <w:t xml:space="preserve">муниципальной </w:t>
      </w:r>
      <w:r w:rsidRPr="00EF5233">
        <w:rPr>
          <w:sz w:val="24"/>
          <w:szCs w:val="24"/>
        </w:rPr>
        <w:t>услуги;</w:t>
      </w:r>
    </w:p>
    <w:p w14:paraId="1D874602" w14:textId="41ACC53B" w:rsidR="00B2094D" w:rsidRPr="00EF5233" w:rsidRDefault="00B2094D" w:rsidP="00EF5233">
      <w:pPr>
        <w:spacing w:line="276" w:lineRule="auto"/>
        <w:ind w:right="-1" w:firstLine="709"/>
        <w:jc w:val="both"/>
        <w:rPr>
          <w:sz w:val="24"/>
          <w:szCs w:val="24"/>
        </w:rPr>
      </w:pPr>
      <w:r w:rsidRPr="00EF5233">
        <w:rPr>
          <w:sz w:val="24"/>
          <w:szCs w:val="24"/>
        </w:rPr>
        <w:t xml:space="preserve">- запись на прием в орган, предоставляющий услугу и другие организации, участвующие в предоставлении </w:t>
      </w:r>
      <w:r w:rsidR="004C12C7" w:rsidRPr="00EF5233">
        <w:rPr>
          <w:sz w:val="24"/>
          <w:szCs w:val="24"/>
        </w:rPr>
        <w:t>муниципальной</w:t>
      </w:r>
      <w:r w:rsidRPr="00EF5233">
        <w:rPr>
          <w:sz w:val="24"/>
          <w:szCs w:val="24"/>
        </w:rPr>
        <w:t xml:space="preserve"> услуги, многофункциональный центр предоставления государственных и муниципальных услуг для подачи заявления о предоставлении услуги;</w:t>
      </w:r>
    </w:p>
    <w:p w14:paraId="69957312" w14:textId="77777777" w:rsidR="00B2094D" w:rsidRPr="00EF5233" w:rsidRDefault="00B2094D" w:rsidP="00EF5233">
      <w:pPr>
        <w:spacing w:line="276" w:lineRule="auto"/>
        <w:ind w:right="-1" w:firstLine="709"/>
        <w:jc w:val="both"/>
        <w:rPr>
          <w:sz w:val="24"/>
          <w:szCs w:val="24"/>
        </w:rPr>
      </w:pPr>
      <w:r w:rsidRPr="00EF5233">
        <w:rPr>
          <w:sz w:val="24"/>
          <w:szCs w:val="24"/>
        </w:rPr>
        <w:t>- подача заявления с приложением документов в электронной форме посредством заполнения электронной формы заявления;</w:t>
      </w:r>
    </w:p>
    <w:p w14:paraId="256C6A29" w14:textId="3EC82D5B" w:rsidR="00B2094D" w:rsidRPr="00EF5233" w:rsidRDefault="00B2094D" w:rsidP="00EF5233">
      <w:pPr>
        <w:spacing w:line="276" w:lineRule="auto"/>
        <w:ind w:right="-1" w:firstLine="709"/>
        <w:jc w:val="both"/>
        <w:rPr>
          <w:sz w:val="24"/>
          <w:szCs w:val="24"/>
        </w:rPr>
      </w:pPr>
      <w:r w:rsidRPr="00EF5233">
        <w:rPr>
          <w:sz w:val="24"/>
          <w:szCs w:val="24"/>
        </w:rPr>
        <w:t xml:space="preserve">- оплаты иных платежей, взимаемых в соответствии с законодательством Российской Федерации (в данном случае не предусматривает, </w:t>
      </w:r>
      <w:r w:rsidR="00ED4299">
        <w:rPr>
          <w:sz w:val="24"/>
          <w:szCs w:val="24"/>
        </w:rPr>
        <w:t>муниципальная</w:t>
      </w:r>
      <w:r w:rsidR="004C12C7" w:rsidRPr="00EF5233">
        <w:rPr>
          <w:sz w:val="24"/>
          <w:szCs w:val="24"/>
        </w:rPr>
        <w:t xml:space="preserve"> </w:t>
      </w:r>
      <w:r w:rsidRPr="00EF5233">
        <w:rPr>
          <w:sz w:val="24"/>
          <w:szCs w:val="24"/>
        </w:rPr>
        <w:t>услуга предоставляется бесплатно):</w:t>
      </w:r>
    </w:p>
    <w:p w14:paraId="4B315A98" w14:textId="1C174B0B" w:rsidR="00B2094D" w:rsidRPr="00EF5233" w:rsidRDefault="00B2094D" w:rsidP="00EF5233">
      <w:pPr>
        <w:spacing w:line="276" w:lineRule="auto"/>
        <w:ind w:right="-1" w:firstLine="709"/>
        <w:jc w:val="both"/>
        <w:rPr>
          <w:sz w:val="24"/>
          <w:szCs w:val="24"/>
        </w:rPr>
      </w:pPr>
      <w:r w:rsidRPr="00EF5233">
        <w:rPr>
          <w:sz w:val="24"/>
          <w:szCs w:val="24"/>
        </w:rPr>
        <w:t xml:space="preserve">- получения сведений о ходе выполнения заявления о предоставлении </w:t>
      </w:r>
      <w:r w:rsidR="004C12C7" w:rsidRPr="00EF5233">
        <w:rPr>
          <w:sz w:val="24"/>
          <w:szCs w:val="24"/>
        </w:rPr>
        <w:t xml:space="preserve">муниципальной </w:t>
      </w:r>
      <w:r w:rsidRPr="00EF5233">
        <w:rPr>
          <w:sz w:val="24"/>
          <w:szCs w:val="24"/>
        </w:rPr>
        <w:t>услуги;</w:t>
      </w:r>
    </w:p>
    <w:p w14:paraId="3F6D5FCC" w14:textId="44A699F8" w:rsidR="00B2094D" w:rsidRPr="00EF5233" w:rsidRDefault="00B2094D" w:rsidP="00EF5233">
      <w:pPr>
        <w:spacing w:line="276" w:lineRule="auto"/>
        <w:ind w:right="-1" w:firstLine="709"/>
        <w:jc w:val="both"/>
        <w:rPr>
          <w:sz w:val="24"/>
          <w:szCs w:val="24"/>
        </w:rPr>
      </w:pPr>
      <w:r w:rsidRPr="00EF5233">
        <w:rPr>
          <w:sz w:val="24"/>
          <w:szCs w:val="24"/>
        </w:rPr>
        <w:t xml:space="preserve">- получения результата предоставления </w:t>
      </w:r>
      <w:r w:rsidR="004C12C7" w:rsidRPr="00EF5233">
        <w:rPr>
          <w:sz w:val="24"/>
          <w:szCs w:val="24"/>
        </w:rPr>
        <w:t>муниципальной</w:t>
      </w:r>
      <w:r w:rsidRPr="00EF5233">
        <w:rPr>
          <w:sz w:val="24"/>
          <w:szCs w:val="24"/>
        </w:rPr>
        <w:t xml:space="preserve"> услуги;</w:t>
      </w:r>
    </w:p>
    <w:p w14:paraId="6200E222" w14:textId="77777777" w:rsidR="00B2094D" w:rsidRPr="00EF5233" w:rsidRDefault="00B2094D" w:rsidP="00EF5233">
      <w:pPr>
        <w:spacing w:line="276" w:lineRule="auto"/>
        <w:ind w:right="-1" w:firstLine="709"/>
        <w:jc w:val="both"/>
        <w:rPr>
          <w:sz w:val="24"/>
          <w:szCs w:val="24"/>
        </w:rPr>
      </w:pPr>
      <w:r w:rsidRPr="00EF5233">
        <w:rPr>
          <w:sz w:val="24"/>
          <w:szCs w:val="24"/>
        </w:rPr>
        <w:t>- осуществления оценки качества предоставления услуги;</w:t>
      </w:r>
    </w:p>
    <w:p w14:paraId="56F02810" w14:textId="203CC0AD" w:rsidR="00B2094D" w:rsidRPr="00EF5233" w:rsidRDefault="00B2094D" w:rsidP="00EF5233">
      <w:pPr>
        <w:spacing w:line="276" w:lineRule="auto"/>
        <w:ind w:right="-1" w:firstLine="709"/>
        <w:jc w:val="both"/>
        <w:rPr>
          <w:sz w:val="24"/>
          <w:szCs w:val="24"/>
        </w:rPr>
      </w:pPr>
      <w:r w:rsidRPr="00EF5233">
        <w:rPr>
          <w:sz w:val="24"/>
          <w:szCs w:val="24"/>
        </w:rPr>
        <w:t xml:space="preserve">- 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w:t>
      </w:r>
      <w:r w:rsidR="004C12C7" w:rsidRPr="00EF5233">
        <w:rPr>
          <w:sz w:val="24"/>
          <w:szCs w:val="24"/>
        </w:rPr>
        <w:t>муниципальной</w:t>
      </w:r>
      <w:r w:rsidRPr="00EF5233">
        <w:rPr>
          <w:sz w:val="24"/>
          <w:szCs w:val="24"/>
        </w:rPr>
        <w:t xml:space="preserve"> услуги и их должностных лиц.</w:t>
      </w:r>
    </w:p>
    <w:p w14:paraId="563DD55D" w14:textId="77777777" w:rsidR="00B2094D" w:rsidRPr="00EF5233" w:rsidRDefault="00B2094D" w:rsidP="00330B06">
      <w:pPr>
        <w:pStyle w:val="a9"/>
        <w:numPr>
          <w:ilvl w:val="0"/>
          <w:numId w:val="21"/>
        </w:numPr>
        <w:ind w:left="0" w:right="-1" w:firstLine="709"/>
        <w:jc w:val="both"/>
        <w:rPr>
          <w:rFonts w:ascii="Times New Roman" w:hAnsi="Times New Roman"/>
          <w:sz w:val="24"/>
          <w:szCs w:val="24"/>
        </w:rPr>
      </w:pPr>
      <w:r w:rsidRPr="00EF5233">
        <w:rPr>
          <w:rFonts w:ascii="Times New Roman" w:hAnsi="Times New Roman"/>
          <w:sz w:val="24"/>
          <w:szCs w:val="24"/>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14:paraId="377D181C" w14:textId="4276B219" w:rsidR="00CE4C9A" w:rsidRPr="00EF5233" w:rsidRDefault="00CE4C9A" w:rsidP="00330B06">
      <w:pPr>
        <w:pStyle w:val="a9"/>
        <w:numPr>
          <w:ilvl w:val="0"/>
          <w:numId w:val="21"/>
        </w:numPr>
        <w:ind w:left="0" w:right="-1" w:firstLine="709"/>
        <w:jc w:val="both"/>
        <w:rPr>
          <w:rFonts w:ascii="Times New Roman" w:hAnsi="Times New Roman"/>
          <w:sz w:val="24"/>
          <w:szCs w:val="24"/>
        </w:rPr>
      </w:pPr>
      <w:r w:rsidRPr="00EF5233">
        <w:rPr>
          <w:rFonts w:ascii="Times New Roman" w:hAnsi="Times New Roman"/>
          <w:sz w:val="24"/>
          <w:szCs w:val="24"/>
        </w:rPr>
        <w:t xml:space="preserve">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 </w:t>
      </w:r>
    </w:p>
    <w:p w14:paraId="35AB4BFD" w14:textId="6E39CF28" w:rsidR="00B2094D" w:rsidRPr="0005066D" w:rsidRDefault="00B2094D" w:rsidP="0005066D">
      <w:pPr>
        <w:pStyle w:val="4"/>
        <w:numPr>
          <w:ilvl w:val="1"/>
          <w:numId w:val="44"/>
        </w:numPr>
        <w:spacing w:after="240" w:line="276" w:lineRule="auto"/>
        <w:ind w:left="0" w:right="-1" w:firstLine="709"/>
        <w:jc w:val="center"/>
        <w:rPr>
          <w:rFonts w:ascii="Times New Roman" w:hAnsi="Times New Roman" w:cs="Times New Roman"/>
          <w:b/>
          <w:i w:val="0"/>
          <w:color w:val="auto"/>
          <w:sz w:val="24"/>
          <w:szCs w:val="24"/>
        </w:rPr>
      </w:pPr>
      <w:r w:rsidRPr="0005066D">
        <w:rPr>
          <w:rFonts w:ascii="Times New Roman" w:hAnsi="Times New Roman" w:cs="Times New Roman"/>
          <w:b/>
          <w:i w:val="0"/>
          <w:color w:val="auto"/>
          <w:sz w:val="24"/>
          <w:szCs w:val="24"/>
        </w:rPr>
        <w:t>Отказ заявителя от предоставления услуги</w:t>
      </w:r>
    </w:p>
    <w:p w14:paraId="11727391" w14:textId="55344963" w:rsidR="00B2094D" w:rsidRPr="00EF5233" w:rsidRDefault="00B2094D" w:rsidP="0005066D">
      <w:pPr>
        <w:pStyle w:val="a9"/>
        <w:ind w:left="0" w:right="-1" w:firstLine="709"/>
        <w:rPr>
          <w:rFonts w:ascii="Times New Roman" w:hAnsi="Times New Roman"/>
          <w:sz w:val="24"/>
          <w:szCs w:val="24"/>
        </w:rPr>
      </w:pPr>
      <w:r w:rsidRPr="00EF5233">
        <w:rPr>
          <w:rFonts w:ascii="Times New Roman" w:hAnsi="Times New Roman"/>
          <w:sz w:val="24"/>
          <w:szCs w:val="24"/>
        </w:rPr>
        <w:t xml:space="preserve"> Заявитель имеет право отказаться от предоставления </w:t>
      </w:r>
      <w:r w:rsidR="004C12C7" w:rsidRPr="00EF5233">
        <w:rPr>
          <w:rFonts w:ascii="Times New Roman" w:hAnsi="Times New Roman"/>
          <w:sz w:val="24"/>
          <w:szCs w:val="24"/>
        </w:rPr>
        <w:t xml:space="preserve">муниципальной </w:t>
      </w:r>
      <w:r w:rsidRPr="00EF5233">
        <w:rPr>
          <w:rFonts w:ascii="Times New Roman" w:hAnsi="Times New Roman"/>
          <w:sz w:val="24"/>
          <w:szCs w:val="24"/>
        </w:rPr>
        <w:t xml:space="preserve">услуги до принятия решения о предоставлении либо отказе в предоставлении </w:t>
      </w:r>
      <w:r w:rsidR="004C12C7" w:rsidRPr="00EF5233">
        <w:rPr>
          <w:rFonts w:ascii="Times New Roman" w:hAnsi="Times New Roman"/>
          <w:sz w:val="24"/>
          <w:szCs w:val="24"/>
        </w:rPr>
        <w:t xml:space="preserve">муниципальной </w:t>
      </w:r>
      <w:r w:rsidRPr="00EF5233">
        <w:rPr>
          <w:rFonts w:ascii="Times New Roman" w:hAnsi="Times New Roman"/>
          <w:sz w:val="24"/>
          <w:szCs w:val="24"/>
        </w:rPr>
        <w:t>услуги.</w:t>
      </w:r>
    </w:p>
    <w:p w14:paraId="6EC8427C" w14:textId="553E38C8"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Заявление о прекращении предоставления </w:t>
      </w:r>
      <w:r w:rsidR="0005066D">
        <w:rPr>
          <w:rFonts w:ascii="Times New Roman" w:hAnsi="Times New Roman"/>
          <w:sz w:val="24"/>
          <w:szCs w:val="24"/>
        </w:rPr>
        <w:t xml:space="preserve">муниципальной </w:t>
      </w:r>
      <w:r w:rsidRPr="00EF5233">
        <w:rPr>
          <w:rFonts w:ascii="Times New Roman" w:hAnsi="Times New Roman"/>
          <w:sz w:val="24"/>
          <w:szCs w:val="24"/>
        </w:rPr>
        <w:t xml:space="preserve">услуги подается заявителем в случае поступления </w:t>
      </w:r>
      <w:r w:rsidR="00D5765B">
        <w:rPr>
          <w:rFonts w:ascii="Times New Roman" w:hAnsi="Times New Roman"/>
          <w:sz w:val="24"/>
          <w:szCs w:val="24"/>
        </w:rPr>
        <w:t>заявления</w:t>
      </w:r>
      <w:r w:rsidRPr="00EF5233">
        <w:rPr>
          <w:rFonts w:ascii="Times New Roman" w:hAnsi="Times New Roman"/>
          <w:sz w:val="24"/>
          <w:szCs w:val="24"/>
        </w:rPr>
        <w:t xml:space="preserve">, в соответствии с предусмотренном </w:t>
      </w:r>
      <w:r w:rsidRPr="004C7F41">
        <w:rPr>
          <w:rFonts w:ascii="Times New Roman" w:hAnsi="Times New Roman"/>
          <w:sz w:val="24"/>
          <w:szCs w:val="24"/>
        </w:rPr>
        <w:t>подпунктом 2.6.</w:t>
      </w:r>
      <w:r w:rsidR="00B9715D">
        <w:rPr>
          <w:rFonts w:ascii="Times New Roman" w:hAnsi="Times New Roman"/>
          <w:sz w:val="24"/>
          <w:szCs w:val="24"/>
        </w:rPr>
        <w:t>6</w:t>
      </w:r>
      <w:r w:rsidRPr="00EF5233">
        <w:rPr>
          <w:rFonts w:ascii="Times New Roman" w:hAnsi="Times New Roman"/>
          <w:sz w:val="24"/>
          <w:szCs w:val="24"/>
        </w:rPr>
        <w:t xml:space="preserve"> настоящего Административного регламента, почтовым отправлением, либо в порядке, предусмотренном </w:t>
      </w:r>
      <w:r w:rsidRPr="004C7F41">
        <w:rPr>
          <w:rFonts w:ascii="Times New Roman" w:hAnsi="Times New Roman"/>
          <w:sz w:val="24"/>
          <w:szCs w:val="24"/>
        </w:rPr>
        <w:t>подпунктом 2.6.</w:t>
      </w:r>
      <w:r w:rsidR="00F90B38">
        <w:rPr>
          <w:rFonts w:ascii="Times New Roman" w:hAnsi="Times New Roman"/>
          <w:sz w:val="24"/>
          <w:szCs w:val="24"/>
        </w:rPr>
        <w:t>7</w:t>
      </w:r>
      <w:r w:rsidRPr="00EF5233">
        <w:rPr>
          <w:rFonts w:ascii="Times New Roman" w:hAnsi="Times New Roman"/>
          <w:sz w:val="24"/>
          <w:szCs w:val="24"/>
        </w:rPr>
        <w:t xml:space="preserve"> настоящего Административного регламента, через ГАУ «МФЦ РС (Я)», либо в порядке, предусмотренном пунктом </w:t>
      </w:r>
      <w:r w:rsidRPr="004C7F41">
        <w:rPr>
          <w:rFonts w:ascii="Times New Roman" w:hAnsi="Times New Roman"/>
          <w:sz w:val="24"/>
          <w:szCs w:val="24"/>
        </w:rPr>
        <w:t>подпунктом 2.6.</w:t>
      </w:r>
      <w:r w:rsidR="00F90B38">
        <w:rPr>
          <w:rFonts w:ascii="Times New Roman" w:hAnsi="Times New Roman"/>
          <w:sz w:val="24"/>
          <w:szCs w:val="24"/>
        </w:rPr>
        <w:t>8</w:t>
      </w:r>
      <w:r w:rsidRPr="00EF5233">
        <w:rPr>
          <w:rFonts w:ascii="Times New Roman" w:hAnsi="Times New Roman"/>
          <w:sz w:val="24"/>
          <w:szCs w:val="24"/>
        </w:rPr>
        <w:t xml:space="preserve"> настоящего Административного регламента, в электронной форме посредством ЕПГУ </w:t>
      </w:r>
      <w:r w:rsidR="005D6EA4">
        <w:rPr>
          <w:rFonts w:ascii="Times New Roman" w:hAnsi="Times New Roman"/>
          <w:sz w:val="24"/>
          <w:szCs w:val="24"/>
        </w:rPr>
        <w:t>и/или</w:t>
      </w:r>
      <w:r w:rsidRPr="00EF5233">
        <w:rPr>
          <w:rFonts w:ascii="Times New Roman" w:hAnsi="Times New Roman"/>
          <w:sz w:val="24"/>
          <w:szCs w:val="24"/>
        </w:rPr>
        <w:t xml:space="preserve"> РПГУ.</w:t>
      </w:r>
    </w:p>
    <w:p w14:paraId="13AB93D3" w14:textId="40F14918"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Заявление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подлежит регистрации не позднее дня, следующего за днем поступления в Отдел в порядке делопроизводства. В случае поступления заявления о прекращении предоставления </w:t>
      </w:r>
      <w:r w:rsidR="004C12C7" w:rsidRPr="00EF5233">
        <w:rPr>
          <w:rFonts w:ascii="Times New Roman" w:hAnsi="Times New Roman"/>
          <w:sz w:val="24"/>
          <w:szCs w:val="24"/>
        </w:rPr>
        <w:t xml:space="preserve">муниципальной </w:t>
      </w:r>
      <w:r w:rsidRPr="00EF5233">
        <w:rPr>
          <w:rFonts w:ascii="Times New Roman" w:hAnsi="Times New Roman"/>
          <w:sz w:val="24"/>
          <w:szCs w:val="24"/>
        </w:rPr>
        <w:t xml:space="preserve">услуги в порядке, предусмотренном </w:t>
      </w:r>
      <w:r w:rsidRPr="004C7F41">
        <w:rPr>
          <w:rFonts w:ascii="Times New Roman" w:hAnsi="Times New Roman"/>
          <w:sz w:val="24"/>
          <w:szCs w:val="24"/>
        </w:rPr>
        <w:t>подпунктом 2.6.</w:t>
      </w:r>
      <w:r w:rsidR="00F90B38">
        <w:rPr>
          <w:rFonts w:ascii="Times New Roman" w:hAnsi="Times New Roman"/>
          <w:sz w:val="24"/>
          <w:szCs w:val="24"/>
        </w:rPr>
        <w:t>6</w:t>
      </w:r>
      <w:r w:rsidRPr="00EF5233">
        <w:rPr>
          <w:rFonts w:ascii="Times New Roman" w:hAnsi="Times New Roman"/>
          <w:sz w:val="24"/>
          <w:szCs w:val="24"/>
        </w:rPr>
        <w:t xml:space="preserve">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14:paraId="3852B409" w14:textId="4DA7F2AF"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 Срок рассмотрения заявления о прекращении предоставления </w:t>
      </w:r>
      <w:r w:rsidR="004C12C7" w:rsidRPr="00EF5233">
        <w:rPr>
          <w:rFonts w:ascii="Times New Roman" w:hAnsi="Times New Roman"/>
          <w:sz w:val="24"/>
          <w:szCs w:val="24"/>
        </w:rPr>
        <w:t xml:space="preserve">муниципальной </w:t>
      </w:r>
      <w:r w:rsidRPr="00EF5233">
        <w:rPr>
          <w:rFonts w:ascii="Times New Roman" w:hAnsi="Times New Roman"/>
          <w:sz w:val="24"/>
          <w:szCs w:val="24"/>
        </w:rPr>
        <w:t>услуги составляет не более 1 рабочего дня со дня регистрации в Отделе.</w:t>
      </w:r>
    </w:p>
    <w:p w14:paraId="57D18174" w14:textId="3F1604C2"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К заявлению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прилагаются следующие документы:</w:t>
      </w:r>
    </w:p>
    <w:p w14:paraId="1B602439" w14:textId="77777777" w:rsidR="00B2094D" w:rsidRPr="00EF5233" w:rsidRDefault="00B2094D" w:rsidP="00330B06">
      <w:pPr>
        <w:pStyle w:val="a9"/>
        <w:numPr>
          <w:ilvl w:val="1"/>
          <w:numId w:val="23"/>
        </w:numPr>
        <w:ind w:left="0" w:right="-1" w:firstLine="709"/>
        <w:jc w:val="both"/>
        <w:rPr>
          <w:rFonts w:ascii="Times New Roman" w:hAnsi="Times New Roman"/>
          <w:sz w:val="24"/>
          <w:szCs w:val="24"/>
        </w:rPr>
      </w:pPr>
      <w:r w:rsidRPr="00EF5233">
        <w:rPr>
          <w:rFonts w:ascii="Times New Roman" w:hAnsi="Times New Roman"/>
          <w:sz w:val="24"/>
          <w:szCs w:val="24"/>
        </w:rPr>
        <w:lastRenderedPageBreak/>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14:paraId="525A5375" w14:textId="77777777" w:rsidR="00B2094D" w:rsidRPr="00EF5233" w:rsidRDefault="00B2094D" w:rsidP="00330B06">
      <w:pPr>
        <w:pStyle w:val="a9"/>
        <w:numPr>
          <w:ilvl w:val="1"/>
          <w:numId w:val="23"/>
        </w:numPr>
        <w:ind w:left="0" w:right="-1" w:firstLine="709"/>
        <w:jc w:val="both"/>
        <w:rPr>
          <w:rFonts w:ascii="Times New Roman" w:hAnsi="Times New Roman"/>
          <w:sz w:val="24"/>
          <w:szCs w:val="24"/>
        </w:rPr>
      </w:pPr>
      <w:r w:rsidRPr="00EF5233">
        <w:rPr>
          <w:rFonts w:ascii="Times New Roman" w:hAnsi="Times New Roman"/>
          <w:sz w:val="24"/>
          <w:szCs w:val="24"/>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14:paraId="6E40848C" w14:textId="753A5062"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Основанием для отказа в приеме заявления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является если заявление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подано лицом, не имеющим полномочий представлять интересы заявителя.</w:t>
      </w:r>
    </w:p>
    <w:p w14:paraId="3C29CEEB" w14:textId="57834266"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Отказ в приеме заявления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направляется специалистом Отдела заявителю в порядке, предусмотренном </w:t>
      </w:r>
      <w:r w:rsidRPr="004C7F41">
        <w:rPr>
          <w:rFonts w:ascii="Times New Roman" w:hAnsi="Times New Roman"/>
          <w:sz w:val="24"/>
          <w:szCs w:val="24"/>
        </w:rPr>
        <w:t>подпунктом 2.6.</w:t>
      </w:r>
      <w:r w:rsidR="00F90B38">
        <w:rPr>
          <w:rFonts w:ascii="Times New Roman" w:hAnsi="Times New Roman"/>
          <w:sz w:val="24"/>
          <w:szCs w:val="24"/>
        </w:rPr>
        <w:t>6</w:t>
      </w:r>
      <w:r w:rsidR="004C7F41">
        <w:rPr>
          <w:rFonts w:ascii="Times New Roman" w:hAnsi="Times New Roman"/>
          <w:sz w:val="24"/>
          <w:szCs w:val="24"/>
        </w:rPr>
        <w:t xml:space="preserve"> </w:t>
      </w:r>
      <w:r w:rsidRPr="00EF5233">
        <w:rPr>
          <w:rFonts w:ascii="Times New Roman" w:hAnsi="Times New Roman"/>
          <w:sz w:val="24"/>
          <w:szCs w:val="24"/>
        </w:rPr>
        <w:t xml:space="preserve">настоящего Административного регламента, почтовым отправлением, либо в порядке, предусмотренном </w:t>
      </w:r>
      <w:r w:rsidRPr="004C7F41">
        <w:rPr>
          <w:rFonts w:ascii="Times New Roman" w:hAnsi="Times New Roman"/>
          <w:sz w:val="24"/>
          <w:szCs w:val="24"/>
        </w:rPr>
        <w:t>подпунктом 2.6.</w:t>
      </w:r>
      <w:r w:rsidR="00F90B38">
        <w:rPr>
          <w:rFonts w:ascii="Times New Roman" w:hAnsi="Times New Roman"/>
          <w:sz w:val="24"/>
          <w:szCs w:val="24"/>
        </w:rPr>
        <w:t>7</w:t>
      </w:r>
      <w:r w:rsidRPr="00EF5233">
        <w:rPr>
          <w:rFonts w:ascii="Times New Roman" w:hAnsi="Times New Roman"/>
          <w:sz w:val="24"/>
          <w:szCs w:val="24"/>
        </w:rPr>
        <w:t xml:space="preserve"> настоящего Административного регламента, через ГАУ «МФЦ РС (Я)», либо в порядке, предусмотренном </w:t>
      </w:r>
      <w:r w:rsidRPr="004C7F41">
        <w:rPr>
          <w:rFonts w:ascii="Times New Roman" w:hAnsi="Times New Roman"/>
          <w:sz w:val="24"/>
          <w:szCs w:val="24"/>
        </w:rPr>
        <w:t>подпунктом 2.6.</w:t>
      </w:r>
      <w:r w:rsidR="00F90B38">
        <w:rPr>
          <w:rFonts w:ascii="Times New Roman" w:hAnsi="Times New Roman"/>
          <w:sz w:val="24"/>
          <w:szCs w:val="24"/>
        </w:rPr>
        <w:t>8</w:t>
      </w:r>
      <w:r w:rsidRPr="00EF5233">
        <w:rPr>
          <w:rFonts w:ascii="Times New Roman" w:hAnsi="Times New Roman"/>
          <w:sz w:val="24"/>
          <w:szCs w:val="24"/>
        </w:rPr>
        <w:t xml:space="preserve"> настоящего Административного регламента, в электронной форме посредством ЕПГУ </w:t>
      </w:r>
      <w:r w:rsidR="005D6EA4">
        <w:rPr>
          <w:rFonts w:ascii="Times New Roman" w:hAnsi="Times New Roman"/>
          <w:sz w:val="24"/>
          <w:szCs w:val="24"/>
        </w:rPr>
        <w:t>и/или</w:t>
      </w:r>
      <w:r w:rsidRPr="00EF5233">
        <w:rPr>
          <w:rFonts w:ascii="Times New Roman" w:hAnsi="Times New Roman"/>
          <w:sz w:val="24"/>
          <w:szCs w:val="24"/>
        </w:rPr>
        <w:t xml:space="preserve"> РПГУ.</w:t>
      </w:r>
    </w:p>
    <w:p w14:paraId="2AF3E21E" w14:textId="4A08C4B6"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Основанием для отказа в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является принятое решение о предоставлении либо отказе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69365D15" w14:textId="418A7FF9"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Заявление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рассматривается специалистом Отдела, по результатам рассмотрения принимается решение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подписанный руководителем Отдела.</w:t>
      </w:r>
    </w:p>
    <w:p w14:paraId="659DD3B5" w14:textId="3C92A9F8"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Решение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с полным пакетом документов или решение об отказе в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направляется специалистом Отдела заявителю в порядке, предусмотренном </w:t>
      </w:r>
      <w:hyperlink w:anchor="п2_6_9" w:history="1">
        <w:r w:rsidRPr="00F47840">
          <w:rPr>
            <w:rStyle w:val="aa"/>
            <w:rFonts w:ascii="Times New Roman" w:hAnsi="Times New Roman"/>
            <w:sz w:val="24"/>
            <w:szCs w:val="24"/>
          </w:rPr>
          <w:t>подпунктом 2.6.</w:t>
        </w:r>
      </w:hyperlink>
      <w:r w:rsidR="00F90B38">
        <w:rPr>
          <w:rFonts w:ascii="Times New Roman" w:hAnsi="Times New Roman"/>
          <w:sz w:val="24"/>
          <w:szCs w:val="24"/>
        </w:rPr>
        <w:t>6</w:t>
      </w:r>
      <w:r w:rsidRPr="00EF5233">
        <w:rPr>
          <w:rFonts w:ascii="Times New Roman" w:hAnsi="Times New Roman"/>
          <w:sz w:val="24"/>
          <w:szCs w:val="24"/>
        </w:rPr>
        <w:t xml:space="preserve"> настоящего Административного регламента, почтовым отправлением, либо в порядке, предусмотренном </w:t>
      </w:r>
      <w:r w:rsidR="0005066D" w:rsidRPr="004C7F41">
        <w:rPr>
          <w:rFonts w:ascii="Times New Roman" w:hAnsi="Times New Roman"/>
          <w:sz w:val="24"/>
          <w:szCs w:val="24"/>
        </w:rPr>
        <w:t>подпунктом</w:t>
      </w:r>
      <w:r w:rsidRPr="004C7F41">
        <w:rPr>
          <w:rFonts w:ascii="Times New Roman" w:hAnsi="Times New Roman"/>
          <w:sz w:val="24"/>
          <w:szCs w:val="24"/>
        </w:rPr>
        <w:t xml:space="preserve"> 2.6.</w:t>
      </w:r>
      <w:r w:rsidR="00F90B38">
        <w:rPr>
          <w:rFonts w:ascii="Times New Roman" w:hAnsi="Times New Roman"/>
          <w:sz w:val="24"/>
          <w:szCs w:val="24"/>
        </w:rPr>
        <w:t>7</w:t>
      </w:r>
      <w:r w:rsidRPr="00EF5233">
        <w:rPr>
          <w:rFonts w:ascii="Times New Roman" w:hAnsi="Times New Roman"/>
          <w:sz w:val="24"/>
          <w:szCs w:val="24"/>
        </w:rPr>
        <w:t xml:space="preserve"> настоящего Административного регламента, через ГАУ «МФЦ РС (Я)», либо в порядке, предусмотренном </w:t>
      </w:r>
      <w:r w:rsidRPr="004C7F41">
        <w:rPr>
          <w:rFonts w:ascii="Times New Roman" w:hAnsi="Times New Roman"/>
          <w:sz w:val="24"/>
          <w:szCs w:val="24"/>
        </w:rPr>
        <w:t>подпунктом 2.6.</w:t>
      </w:r>
      <w:r w:rsidR="00F90B38">
        <w:rPr>
          <w:rFonts w:ascii="Times New Roman" w:hAnsi="Times New Roman"/>
          <w:sz w:val="24"/>
          <w:szCs w:val="24"/>
        </w:rPr>
        <w:t>8</w:t>
      </w:r>
      <w:r w:rsidRPr="00EF5233">
        <w:rPr>
          <w:rFonts w:ascii="Times New Roman" w:hAnsi="Times New Roman"/>
          <w:sz w:val="24"/>
          <w:szCs w:val="24"/>
        </w:rPr>
        <w:t xml:space="preserve"> настоящего Административного регламента, в электронной форме посредством ЕПГУ и/или РПГУ.</w:t>
      </w:r>
    </w:p>
    <w:p w14:paraId="72CFA1DD" w14:textId="6BBE322F"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Срок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указанный в </w:t>
      </w:r>
      <w:hyperlink w:anchor="п2_4" w:history="1">
        <w:r w:rsidRPr="001A20F8">
          <w:rPr>
            <w:rStyle w:val="aa"/>
            <w:rFonts w:ascii="Times New Roman" w:hAnsi="Times New Roman"/>
            <w:sz w:val="24"/>
            <w:szCs w:val="24"/>
          </w:rPr>
          <w:t>пункте 2.4</w:t>
        </w:r>
      </w:hyperlink>
      <w:r w:rsidRPr="00EF5233">
        <w:rPr>
          <w:rFonts w:ascii="Times New Roman" w:hAnsi="Times New Roman"/>
          <w:sz w:val="24"/>
          <w:szCs w:val="24"/>
        </w:rPr>
        <w:t xml:space="preserve"> настоящего Административного регламента, прекращается в день принятия решения о прекращении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228196B2" w14:textId="5B5C2FAC" w:rsidR="00B2094D" w:rsidRPr="00EF5233" w:rsidRDefault="00B2094D" w:rsidP="00330B06">
      <w:pPr>
        <w:pStyle w:val="a9"/>
        <w:numPr>
          <w:ilvl w:val="0"/>
          <w:numId w:val="23"/>
        </w:numPr>
        <w:ind w:left="0" w:right="-1" w:firstLine="709"/>
        <w:jc w:val="both"/>
        <w:rPr>
          <w:rFonts w:ascii="Times New Roman" w:hAnsi="Times New Roman"/>
          <w:sz w:val="24"/>
          <w:szCs w:val="24"/>
        </w:rPr>
      </w:pPr>
      <w:r w:rsidRPr="00EF5233">
        <w:rPr>
          <w:rFonts w:ascii="Times New Roman" w:hAnsi="Times New Roman"/>
          <w:sz w:val="24"/>
          <w:szCs w:val="24"/>
        </w:rPr>
        <w:t xml:space="preserve">Прекращение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не препятствует повторному обращению заявителя за предоставлением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32EA0369" w14:textId="08F1C810" w:rsidR="00B2094D" w:rsidRPr="00EF5233" w:rsidRDefault="00B2094D" w:rsidP="0005066D">
      <w:pPr>
        <w:pStyle w:val="3"/>
        <w:numPr>
          <w:ilvl w:val="0"/>
          <w:numId w:val="43"/>
        </w:numPr>
        <w:spacing w:after="240"/>
        <w:ind w:left="0" w:right="-1" w:firstLine="709"/>
        <w:jc w:val="center"/>
        <w:rPr>
          <w:rFonts w:ascii="Times New Roman" w:hAnsi="Times New Roman"/>
          <w:color w:val="auto"/>
          <w:sz w:val="24"/>
          <w:szCs w:val="24"/>
        </w:rPr>
      </w:pPr>
      <w:r w:rsidRPr="00EF5233">
        <w:rPr>
          <w:rFonts w:ascii="Times New Roman" w:hAnsi="Times New Roman"/>
          <w:color w:val="auto"/>
          <w:sz w:val="24"/>
          <w:szCs w:val="24"/>
        </w:rPr>
        <w:t>СОСТАВ, ПОСЛЕДОВАТЕЛЬНОСТЬ И СРОКИ</w:t>
      </w:r>
      <w:r w:rsidR="00043444" w:rsidRPr="00EF5233">
        <w:rPr>
          <w:rFonts w:ascii="Times New Roman" w:hAnsi="Times New Roman"/>
          <w:color w:val="auto"/>
          <w:sz w:val="24"/>
          <w:szCs w:val="24"/>
        </w:rPr>
        <w:t xml:space="preserve"> </w:t>
      </w:r>
      <w:r w:rsidRPr="00EF5233">
        <w:rPr>
          <w:rFonts w:ascii="Times New Roman" w:hAnsi="Times New Roman"/>
          <w:color w:val="auto"/>
          <w:sz w:val="24"/>
          <w:szCs w:val="24"/>
        </w:rPr>
        <w:t>ВЫПОЛНЕНИЯ АДМИНИСТРАТИВНЫХ ПРОЦЕДУР (ДЕЙСТВИЙ), ТРЕБОВАНИЯ</w:t>
      </w:r>
      <w:r w:rsidR="001A20F8">
        <w:rPr>
          <w:rFonts w:ascii="Times New Roman" w:hAnsi="Times New Roman"/>
          <w:color w:val="auto"/>
          <w:sz w:val="24"/>
          <w:szCs w:val="24"/>
        </w:rPr>
        <w:t xml:space="preserve"> </w:t>
      </w:r>
      <w:r w:rsidRPr="00EF5233">
        <w:rPr>
          <w:rFonts w:ascii="Times New Roman" w:hAnsi="Times New Roman"/>
          <w:color w:val="auto"/>
          <w:sz w:val="24"/>
          <w:szCs w:val="24"/>
        </w:rPr>
        <w:t>К ПОРЯДКУ ИХ ВЫПОЛНЕНИЯ, В ТОМ ЧИСЛЕ ОСОБЕННОСТИ ВЫПОЛНЕНИЯ</w:t>
      </w:r>
      <w:r w:rsidR="001A20F8">
        <w:rPr>
          <w:rFonts w:ascii="Times New Roman" w:hAnsi="Times New Roman"/>
          <w:color w:val="auto"/>
          <w:sz w:val="24"/>
          <w:szCs w:val="24"/>
        </w:rPr>
        <w:t xml:space="preserve"> </w:t>
      </w:r>
      <w:r w:rsidRPr="00EF5233">
        <w:rPr>
          <w:rFonts w:ascii="Times New Roman" w:hAnsi="Times New Roman"/>
          <w:color w:val="auto"/>
          <w:sz w:val="24"/>
          <w:szCs w:val="24"/>
        </w:rPr>
        <w:t>АДМИНИСТРАТИВНЫХ ПРОЦЕДУР (ДЕЙСТВИЙ) В ЭЛЕКТРОННОЙ ФОРМЕ</w:t>
      </w:r>
    </w:p>
    <w:p w14:paraId="2E3E6A5E" w14:textId="5C9235F4" w:rsidR="00B2094D" w:rsidRPr="0005066D" w:rsidRDefault="00B2094D" w:rsidP="0005066D">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
      <w:r w:rsidRPr="0005066D">
        <w:rPr>
          <w:rFonts w:ascii="Times New Roman" w:hAnsi="Times New Roman" w:cs="Times New Roman"/>
          <w:b/>
          <w:i w:val="0"/>
          <w:color w:val="auto"/>
          <w:sz w:val="24"/>
          <w:szCs w:val="24"/>
        </w:rPr>
        <w:t>Исчерпывающий перечень административных процедур</w:t>
      </w:r>
    </w:p>
    <w:p w14:paraId="68AB1744" w14:textId="67D60B6F" w:rsidR="00B2094D" w:rsidRPr="0005066D" w:rsidRDefault="00B2094D" w:rsidP="0005066D">
      <w:pPr>
        <w:pStyle w:val="a9"/>
        <w:numPr>
          <w:ilvl w:val="2"/>
          <w:numId w:val="43"/>
        </w:numPr>
        <w:autoSpaceDE w:val="0"/>
        <w:autoSpaceDN w:val="0"/>
        <w:adjustRightInd w:val="0"/>
        <w:ind w:left="0" w:right="-1" w:firstLine="709"/>
        <w:jc w:val="both"/>
        <w:rPr>
          <w:rFonts w:ascii="Times New Roman" w:hAnsi="Times New Roman"/>
          <w:sz w:val="24"/>
          <w:szCs w:val="24"/>
        </w:rPr>
      </w:pPr>
      <w:commentRangeStart w:id="29"/>
      <w:r w:rsidRPr="0005066D">
        <w:rPr>
          <w:rFonts w:ascii="Times New Roman" w:hAnsi="Times New Roman"/>
          <w:sz w:val="24"/>
          <w:szCs w:val="24"/>
        </w:rPr>
        <w:t xml:space="preserve">В рамках предоставления </w:t>
      </w:r>
      <w:r w:rsidR="004C12C7" w:rsidRPr="0005066D">
        <w:rPr>
          <w:rFonts w:ascii="Times New Roman" w:hAnsi="Times New Roman"/>
          <w:sz w:val="24"/>
          <w:szCs w:val="24"/>
        </w:rPr>
        <w:t>муниципальной</w:t>
      </w:r>
      <w:r w:rsidRPr="0005066D">
        <w:rPr>
          <w:rFonts w:ascii="Times New Roman" w:hAnsi="Times New Roman"/>
          <w:sz w:val="24"/>
          <w:szCs w:val="24"/>
        </w:rPr>
        <w:t xml:space="preserve"> услуги осуществляются следующие административные процедуры:</w:t>
      </w:r>
    </w:p>
    <w:p w14:paraId="06A882FE" w14:textId="77777777" w:rsidR="00B2094D" w:rsidRPr="0005066D" w:rsidRDefault="00B2094D" w:rsidP="0005066D">
      <w:pPr>
        <w:pStyle w:val="a9"/>
        <w:numPr>
          <w:ilvl w:val="0"/>
          <w:numId w:val="24"/>
        </w:numPr>
        <w:tabs>
          <w:tab w:val="left" w:pos="1134"/>
        </w:tabs>
        <w:spacing w:after="0"/>
        <w:ind w:left="0" w:right="-1" w:firstLine="709"/>
        <w:jc w:val="both"/>
        <w:rPr>
          <w:rFonts w:ascii="Times New Roman" w:hAnsi="Times New Roman"/>
          <w:sz w:val="24"/>
          <w:szCs w:val="24"/>
        </w:rPr>
      </w:pPr>
      <w:r w:rsidRPr="0005066D">
        <w:rPr>
          <w:rFonts w:ascii="Times New Roman" w:hAnsi="Times New Roman"/>
          <w:sz w:val="24"/>
          <w:szCs w:val="24"/>
        </w:rPr>
        <w:t>проверка документов и регистрация заявления;</w:t>
      </w:r>
    </w:p>
    <w:p w14:paraId="7A413D5F" w14:textId="77777777" w:rsidR="00F90B38" w:rsidRDefault="00B2094D" w:rsidP="00F90B38">
      <w:pPr>
        <w:pStyle w:val="a9"/>
        <w:numPr>
          <w:ilvl w:val="0"/>
          <w:numId w:val="24"/>
        </w:numPr>
        <w:tabs>
          <w:tab w:val="left" w:pos="1134"/>
        </w:tabs>
        <w:spacing w:after="0"/>
        <w:ind w:left="0" w:right="-1" w:firstLine="709"/>
        <w:jc w:val="both"/>
        <w:rPr>
          <w:rFonts w:ascii="Times New Roman" w:hAnsi="Times New Roman"/>
          <w:sz w:val="24"/>
          <w:szCs w:val="24"/>
        </w:rPr>
      </w:pPr>
      <w:r w:rsidRPr="0005066D">
        <w:rPr>
          <w:rFonts w:ascii="Times New Roman" w:hAnsi="Times New Roman"/>
          <w:sz w:val="24"/>
          <w:szCs w:val="24"/>
        </w:rPr>
        <w:t>формирование и направление</w:t>
      </w:r>
      <w:r w:rsidRPr="00EF5233">
        <w:rPr>
          <w:rFonts w:ascii="Times New Roman" w:hAnsi="Times New Roman"/>
          <w:sz w:val="24"/>
          <w:szCs w:val="24"/>
        </w:rPr>
        <w:t xml:space="preserve"> межведомственных запросов о предоставлении документов (информации),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26D1750B" w14:textId="33DC681D" w:rsidR="00B2094D" w:rsidRPr="00F90B38" w:rsidRDefault="00B2094D" w:rsidP="00F90B38">
      <w:pPr>
        <w:pStyle w:val="a9"/>
        <w:numPr>
          <w:ilvl w:val="0"/>
          <w:numId w:val="24"/>
        </w:numPr>
        <w:tabs>
          <w:tab w:val="left" w:pos="1134"/>
        </w:tabs>
        <w:spacing w:after="0"/>
        <w:ind w:left="0" w:right="-1" w:firstLine="709"/>
        <w:jc w:val="both"/>
        <w:rPr>
          <w:rFonts w:ascii="Times New Roman" w:hAnsi="Times New Roman"/>
          <w:sz w:val="24"/>
          <w:szCs w:val="24"/>
        </w:rPr>
      </w:pPr>
      <w:r w:rsidRPr="00F90B38">
        <w:rPr>
          <w:rFonts w:ascii="Times New Roman" w:hAnsi="Times New Roman"/>
          <w:sz w:val="24"/>
          <w:szCs w:val="24"/>
        </w:rPr>
        <w:t>рассмотрение документов и сведений (проверка соответствия документов и сведений установленным критериям для принятия решения);</w:t>
      </w:r>
    </w:p>
    <w:p w14:paraId="2992EB17" w14:textId="000D35F9" w:rsidR="00F90B38" w:rsidRDefault="00D5765B" w:rsidP="00330B06">
      <w:pPr>
        <w:pStyle w:val="a9"/>
        <w:numPr>
          <w:ilvl w:val="0"/>
          <w:numId w:val="24"/>
        </w:numPr>
        <w:tabs>
          <w:tab w:val="left" w:pos="1134"/>
        </w:tabs>
        <w:spacing w:after="0"/>
        <w:ind w:left="0" w:right="-1" w:firstLine="709"/>
        <w:jc w:val="both"/>
        <w:rPr>
          <w:rFonts w:ascii="Times New Roman" w:hAnsi="Times New Roman"/>
          <w:sz w:val="24"/>
          <w:szCs w:val="24"/>
        </w:rPr>
      </w:pPr>
      <w:r>
        <w:rPr>
          <w:rFonts w:ascii="Times New Roman" w:hAnsi="Times New Roman"/>
          <w:sz w:val="24"/>
          <w:szCs w:val="24"/>
        </w:rPr>
        <w:t>п</w:t>
      </w:r>
      <w:r w:rsidRPr="00D5765B">
        <w:rPr>
          <w:rFonts w:ascii="Times New Roman" w:hAnsi="Times New Roman"/>
          <w:sz w:val="24"/>
          <w:szCs w:val="24"/>
        </w:rPr>
        <w:t>убличные слушания или общественные обсуждения</w:t>
      </w:r>
      <w:r w:rsidR="00F90B38">
        <w:rPr>
          <w:rFonts w:ascii="Times New Roman" w:hAnsi="Times New Roman"/>
          <w:sz w:val="24"/>
          <w:szCs w:val="24"/>
        </w:rPr>
        <w:t>;</w:t>
      </w:r>
    </w:p>
    <w:p w14:paraId="4C83EF00" w14:textId="77777777" w:rsidR="00B2094D" w:rsidRPr="00EF5233" w:rsidRDefault="00B2094D" w:rsidP="00330B06">
      <w:pPr>
        <w:pStyle w:val="a9"/>
        <w:numPr>
          <w:ilvl w:val="0"/>
          <w:numId w:val="24"/>
        </w:numPr>
        <w:tabs>
          <w:tab w:val="left" w:pos="1134"/>
        </w:tabs>
        <w:spacing w:after="0"/>
        <w:ind w:left="0" w:right="-1" w:firstLine="709"/>
        <w:jc w:val="both"/>
        <w:rPr>
          <w:rFonts w:ascii="Times New Roman" w:hAnsi="Times New Roman"/>
          <w:sz w:val="24"/>
          <w:szCs w:val="24"/>
        </w:rPr>
      </w:pPr>
      <w:r w:rsidRPr="00EF5233">
        <w:rPr>
          <w:rFonts w:ascii="Times New Roman" w:hAnsi="Times New Roman"/>
          <w:sz w:val="24"/>
          <w:szCs w:val="24"/>
        </w:rPr>
        <w:t>принятие решения о предоставлении услуги (формирование решения);</w:t>
      </w:r>
    </w:p>
    <w:p w14:paraId="7C74C231" w14:textId="77777777" w:rsidR="00B2094D" w:rsidRPr="00EF5233" w:rsidRDefault="00B2094D" w:rsidP="00330B06">
      <w:pPr>
        <w:pStyle w:val="a9"/>
        <w:numPr>
          <w:ilvl w:val="0"/>
          <w:numId w:val="24"/>
        </w:numPr>
        <w:tabs>
          <w:tab w:val="left" w:pos="1134"/>
        </w:tabs>
        <w:spacing w:after="0"/>
        <w:ind w:left="0" w:right="-1" w:firstLine="709"/>
        <w:jc w:val="both"/>
        <w:rPr>
          <w:rFonts w:ascii="Times New Roman" w:hAnsi="Times New Roman"/>
          <w:sz w:val="24"/>
          <w:szCs w:val="24"/>
        </w:rPr>
      </w:pPr>
      <w:r w:rsidRPr="00EF5233">
        <w:rPr>
          <w:rFonts w:ascii="Times New Roman" w:hAnsi="Times New Roman"/>
          <w:sz w:val="24"/>
          <w:szCs w:val="24"/>
        </w:rPr>
        <w:lastRenderedPageBreak/>
        <w:t xml:space="preserve">выдача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 </w:t>
      </w:r>
    </w:p>
    <w:p w14:paraId="264AC0EC" w14:textId="25F25C1D" w:rsidR="00B2094D" w:rsidRPr="00EF5233" w:rsidRDefault="00B2094D" w:rsidP="00EF5233">
      <w:pPr>
        <w:tabs>
          <w:tab w:val="left" w:pos="1134"/>
        </w:tabs>
        <w:spacing w:line="276" w:lineRule="auto"/>
        <w:ind w:right="-1" w:firstLine="709"/>
        <w:jc w:val="both"/>
        <w:rPr>
          <w:sz w:val="24"/>
          <w:szCs w:val="24"/>
        </w:rPr>
      </w:pPr>
      <w:r w:rsidRPr="00EF5233">
        <w:rPr>
          <w:sz w:val="24"/>
          <w:szCs w:val="24"/>
        </w:rPr>
        <w:tab/>
        <w:t xml:space="preserve">Блок-схема предоставления </w:t>
      </w:r>
      <w:r w:rsidR="004C12C7" w:rsidRPr="00EF5233">
        <w:rPr>
          <w:sz w:val="24"/>
          <w:szCs w:val="24"/>
        </w:rPr>
        <w:t>муниципальной</w:t>
      </w:r>
      <w:r w:rsidRPr="00EF5233">
        <w:rPr>
          <w:sz w:val="24"/>
          <w:szCs w:val="24"/>
        </w:rPr>
        <w:t xml:space="preserve"> у</w:t>
      </w:r>
      <w:r w:rsidR="00053F26" w:rsidRPr="00EF5233">
        <w:rPr>
          <w:sz w:val="24"/>
          <w:szCs w:val="24"/>
        </w:rPr>
        <w:t xml:space="preserve">слуги приведена в </w:t>
      </w:r>
      <w:r w:rsidR="00053F26" w:rsidRPr="00CA665D">
        <w:rPr>
          <w:sz w:val="24"/>
          <w:szCs w:val="24"/>
          <w:highlight w:val="green"/>
        </w:rPr>
        <w:t xml:space="preserve">приложении № </w:t>
      </w:r>
      <w:sdt>
        <w:sdtPr>
          <w:rPr>
            <w:sz w:val="24"/>
            <w:szCs w:val="24"/>
            <w:highlight w:val="green"/>
          </w:rPr>
          <w:id w:val="1612621284"/>
          <w:placeholder>
            <w:docPart w:val="DefaultPlaceholder_1081868574"/>
          </w:placeholder>
        </w:sdtPr>
        <w:sdtContent>
          <w:r w:rsidR="00F90B38">
            <w:rPr>
              <w:sz w:val="24"/>
              <w:szCs w:val="24"/>
              <w:highlight w:val="green"/>
            </w:rPr>
            <w:t>4</w:t>
          </w:r>
          <w:r w:rsidR="00053F26" w:rsidRPr="00CA665D">
            <w:rPr>
              <w:i/>
              <w:sz w:val="24"/>
              <w:szCs w:val="24"/>
              <w:highlight w:val="green"/>
            </w:rPr>
            <w:t xml:space="preserve"> </w:t>
          </w:r>
        </w:sdtContent>
      </w:sdt>
      <w:r w:rsidRPr="00EF5233">
        <w:rPr>
          <w:sz w:val="24"/>
          <w:szCs w:val="24"/>
        </w:rPr>
        <w:t>к настоящему Административному регламенту.</w:t>
      </w:r>
      <w:commentRangeEnd w:id="29"/>
      <w:r w:rsidR="004C12C7" w:rsidRPr="00EF5233">
        <w:rPr>
          <w:rStyle w:val="afd"/>
          <w:rFonts w:eastAsiaTheme="minorEastAsia"/>
          <w:sz w:val="24"/>
          <w:szCs w:val="24"/>
        </w:rPr>
        <w:commentReference w:id="29"/>
      </w:r>
    </w:p>
    <w:p w14:paraId="1CD7DF99" w14:textId="77777777" w:rsidR="00B2094D" w:rsidRPr="00EF5233" w:rsidRDefault="00B2094D" w:rsidP="00EF5233">
      <w:pPr>
        <w:autoSpaceDE w:val="0"/>
        <w:autoSpaceDN w:val="0"/>
        <w:adjustRightInd w:val="0"/>
        <w:spacing w:line="276" w:lineRule="auto"/>
        <w:ind w:right="-1" w:firstLine="709"/>
        <w:jc w:val="both"/>
        <w:rPr>
          <w:sz w:val="24"/>
          <w:szCs w:val="24"/>
        </w:rPr>
      </w:pPr>
    </w:p>
    <w:p w14:paraId="20A9BD76" w14:textId="18C1C34A" w:rsidR="00B2094D" w:rsidRPr="0005066D" w:rsidRDefault="00B2094D" w:rsidP="00F407F0">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
      <w:r w:rsidRPr="0005066D">
        <w:rPr>
          <w:rFonts w:ascii="Times New Roman" w:hAnsi="Times New Roman" w:cs="Times New Roman"/>
          <w:b/>
          <w:i w:val="0"/>
          <w:color w:val="auto"/>
          <w:sz w:val="24"/>
          <w:szCs w:val="24"/>
        </w:rPr>
        <w:t>Порядок осуществления административных процедур (действий) в электронной форме</w:t>
      </w:r>
    </w:p>
    <w:p w14:paraId="7294A895" w14:textId="5EB3DDAB" w:rsidR="00B2094D" w:rsidRPr="00EF5233" w:rsidRDefault="00B2094D" w:rsidP="00F407F0">
      <w:pPr>
        <w:pStyle w:val="a9"/>
        <w:widowControl w:val="0"/>
        <w:numPr>
          <w:ilvl w:val="0"/>
          <w:numId w:val="25"/>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Предоставление услуги начинается с момента приема и регистрации Отделом заявления, поданному в электронной форме посредством ЕПГУ </w:t>
      </w:r>
      <w:r w:rsidR="005D6EA4">
        <w:rPr>
          <w:rFonts w:ascii="Times New Roman" w:hAnsi="Times New Roman"/>
          <w:sz w:val="24"/>
          <w:szCs w:val="24"/>
        </w:rPr>
        <w:t>и/или</w:t>
      </w:r>
      <w:r w:rsidRPr="00EF5233">
        <w:rPr>
          <w:rFonts w:ascii="Times New Roman" w:hAnsi="Times New Roman"/>
          <w:sz w:val="24"/>
          <w:szCs w:val="24"/>
        </w:rPr>
        <w:t xml:space="preserve"> РПГУ, а также приложенных необходимых для предоставления услуги электронных образов документов. </w:t>
      </w:r>
    </w:p>
    <w:p w14:paraId="4C145CA1" w14:textId="362A0D0D"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 xml:space="preserve">К заявлению, поданному в электронной форме через ЕПГУ </w:t>
      </w:r>
      <w:r w:rsidR="005D6EA4">
        <w:rPr>
          <w:sz w:val="24"/>
          <w:szCs w:val="24"/>
        </w:rPr>
        <w:t>и/или</w:t>
      </w:r>
      <w:r w:rsidRPr="00EF5233">
        <w:rPr>
          <w:sz w:val="24"/>
          <w:szCs w:val="24"/>
        </w:rPr>
        <w:t xml:space="preserve">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44327A1C" w14:textId="77777777"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При обращении в электронной форме заявитель обязан указать способ получения результата услуги:</w:t>
      </w:r>
    </w:p>
    <w:p w14:paraId="5F83540B" w14:textId="77777777"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 личное получение;</w:t>
      </w:r>
    </w:p>
    <w:p w14:paraId="4C3C1BF6" w14:textId="77777777"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 почтовое отправление;</w:t>
      </w:r>
    </w:p>
    <w:p w14:paraId="390990C6" w14:textId="637C841E"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 xml:space="preserve">- отправление на «Личный кабинет» ЕПГУ </w:t>
      </w:r>
      <w:r w:rsidR="005D6EA4">
        <w:rPr>
          <w:sz w:val="24"/>
          <w:szCs w:val="24"/>
        </w:rPr>
        <w:t>и/или</w:t>
      </w:r>
      <w:r w:rsidRPr="00EF5233">
        <w:rPr>
          <w:sz w:val="24"/>
          <w:szCs w:val="24"/>
        </w:rPr>
        <w:t xml:space="preserve"> РПГУ.</w:t>
      </w:r>
    </w:p>
    <w:p w14:paraId="3F03BEB1" w14:textId="77777777"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0DB76013" w14:textId="77777777" w:rsidR="00B2094D" w:rsidRPr="00EF5233" w:rsidRDefault="00B2094D" w:rsidP="00F407F0">
      <w:pPr>
        <w:pStyle w:val="a9"/>
        <w:widowControl w:val="0"/>
        <w:numPr>
          <w:ilvl w:val="0"/>
          <w:numId w:val="25"/>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Отдел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4EED6F3A" w14:textId="0C7E00A7" w:rsidR="00B2094D" w:rsidRPr="00EF5233" w:rsidRDefault="00B2094D" w:rsidP="00F407F0">
      <w:pPr>
        <w:pStyle w:val="a9"/>
        <w:widowControl w:val="0"/>
        <w:numPr>
          <w:ilvl w:val="0"/>
          <w:numId w:val="25"/>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Предоставление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 электронной форме посредством ЕПГУ </w:t>
      </w:r>
      <w:r w:rsidR="005D6EA4">
        <w:rPr>
          <w:rFonts w:ascii="Times New Roman" w:hAnsi="Times New Roman"/>
          <w:sz w:val="24"/>
          <w:szCs w:val="24"/>
        </w:rPr>
        <w:t>и/или</w:t>
      </w:r>
      <w:r w:rsidRPr="00EF5233">
        <w:rPr>
          <w:rFonts w:ascii="Times New Roman" w:hAnsi="Times New Roman"/>
          <w:sz w:val="24"/>
          <w:szCs w:val="24"/>
        </w:rPr>
        <w:t xml:space="preserve"> РПГУ включает в себя следующие административные процедуры (действия):</w:t>
      </w:r>
    </w:p>
    <w:p w14:paraId="05D0D200" w14:textId="77777777" w:rsidR="00B2094D" w:rsidRPr="00EF5233" w:rsidRDefault="00B2094D" w:rsidP="00F407F0">
      <w:pPr>
        <w:spacing w:line="276" w:lineRule="auto"/>
        <w:ind w:right="-1" w:firstLine="709"/>
        <w:jc w:val="both"/>
        <w:rPr>
          <w:sz w:val="24"/>
          <w:szCs w:val="24"/>
        </w:rPr>
      </w:pPr>
      <w:r w:rsidRPr="00EF5233">
        <w:rPr>
          <w:sz w:val="24"/>
          <w:szCs w:val="24"/>
        </w:rPr>
        <w:t>а) прием и регистрация заявления и необходимых документов;</w:t>
      </w:r>
    </w:p>
    <w:p w14:paraId="3714F9E1" w14:textId="646B24F8" w:rsidR="00B2094D" w:rsidRPr="00EF5233" w:rsidRDefault="00B2094D" w:rsidP="00F407F0">
      <w:pPr>
        <w:spacing w:line="276" w:lineRule="auto"/>
        <w:ind w:right="-1" w:firstLine="709"/>
        <w:jc w:val="both"/>
        <w:rPr>
          <w:sz w:val="24"/>
          <w:szCs w:val="24"/>
        </w:rPr>
      </w:pPr>
      <w:r w:rsidRPr="00EF5233">
        <w:rPr>
          <w:sz w:val="24"/>
          <w:szCs w:val="24"/>
        </w:rPr>
        <w:t xml:space="preserve">б) сверка данных, содержащихся в направленных посредством ЕПГУ </w:t>
      </w:r>
      <w:r w:rsidR="005D6EA4">
        <w:rPr>
          <w:sz w:val="24"/>
          <w:szCs w:val="24"/>
        </w:rPr>
        <w:t>и/или</w:t>
      </w:r>
      <w:r w:rsidRPr="00EF5233">
        <w:rPr>
          <w:sz w:val="24"/>
          <w:szCs w:val="24"/>
        </w:rPr>
        <w:t xml:space="preserve"> РПГУ, документах, с данными, указанными в заявлении;</w:t>
      </w:r>
    </w:p>
    <w:p w14:paraId="3AC30933" w14:textId="77777777" w:rsidR="00B2094D" w:rsidRPr="00EF5233" w:rsidRDefault="00B2094D" w:rsidP="00F407F0">
      <w:pPr>
        <w:spacing w:line="276" w:lineRule="auto"/>
        <w:ind w:right="-1" w:firstLine="709"/>
        <w:jc w:val="both"/>
        <w:rPr>
          <w:sz w:val="24"/>
          <w:szCs w:val="24"/>
        </w:rPr>
      </w:pPr>
      <w:r w:rsidRPr="00EF5233">
        <w:rPr>
          <w:sz w:val="24"/>
          <w:szCs w:val="24"/>
        </w:rPr>
        <w:t>в) направление заявителю электронного уведомления о получении заявления;</w:t>
      </w:r>
    </w:p>
    <w:p w14:paraId="6744C8E9" w14:textId="0218EDFF" w:rsidR="00B2094D" w:rsidRPr="00EF5233" w:rsidRDefault="00B2094D" w:rsidP="00F407F0">
      <w:pPr>
        <w:spacing w:line="276" w:lineRule="auto"/>
        <w:ind w:right="-1" w:firstLine="709"/>
        <w:jc w:val="both"/>
        <w:rPr>
          <w:sz w:val="24"/>
          <w:szCs w:val="24"/>
        </w:rPr>
      </w:pPr>
      <w:r w:rsidRPr="00EF5233">
        <w:rPr>
          <w:sz w:val="24"/>
          <w:szCs w:val="24"/>
        </w:rPr>
        <w:t xml:space="preserve">г) направление межведомственных запросов в органы государственной и </w:t>
      </w:r>
      <w:r w:rsidR="004C12C7" w:rsidRPr="00EF5233">
        <w:rPr>
          <w:sz w:val="24"/>
          <w:szCs w:val="24"/>
        </w:rPr>
        <w:t>муниципальной</w:t>
      </w:r>
      <w:r w:rsidRPr="00EF5233">
        <w:rPr>
          <w:sz w:val="24"/>
          <w:szCs w:val="24"/>
        </w:rPr>
        <w:t xml:space="preserve">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w:t>
      </w:r>
      <w:r w:rsidR="004C12C7" w:rsidRPr="00EF5233">
        <w:rPr>
          <w:sz w:val="24"/>
          <w:szCs w:val="24"/>
        </w:rPr>
        <w:t>муниципальной</w:t>
      </w:r>
      <w:r w:rsidRPr="00EF5233">
        <w:rPr>
          <w:sz w:val="24"/>
          <w:szCs w:val="24"/>
        </w:rPr>
        <w:t xml:space="preserve"> услуги;</w:t>
      </w:r>
    </w:p>
    <w:p w14:paraId="54DC7540" w14:textId="69E5CC12" w:rsidR="00B2094D" w:rsidRPr="00EF5233" w:rsidRDefault="00B2094D" w:rsidP="00F407F0">
      <w:pPr>
        <w:spacing w:line="276" w:lineRule="auto"/>
        <w:ind w:right="-1" w:firstLine="709"/>
        <w:jc w:val="both"/>
        <w:rPr>
          <w:sz w:val="24"/>
          <w:szCs w:val="24"/>
        </w:rPr>
      </w:pPr>
      <w:r w:rsidRPr="00EF5233">
        <w:rPr>
          <w:sz w:val="24"/>
          <w:szCs w:val="24"/>
        </w:rPr>
        <w:t xml:space="preserve">д) направление заявителю уведомления о принятом решении в предоставлении </w:t>
      </w:r>
      <w:r w:rsidR="004C12C7" w:rsidRPr="00EF5233">
        <w:rPr>
          <w:sz w:val="24"/>
          <w:szCs w:val="24"/>
        </w:rPr>
        <w:t>муниципальной</w:t>
      </w:r>
      <w:r w:rsidRPr="00EF5233">
        <w:rPr>
          <w:sz w:val="24"/>
          <w:szCs w:val="24"/>
        </w:rPr>
        <w:t xml:space="preserve"> услуги либо об отказе в предоставлении </w:t>
      </w:r>
      <w:r w:rsidR="004C12C7" w:rsidRPr="00EF5233">
        <w:rPr>
          <w:sz w:val="24"/>
          <w:szCs w:val="24"/>
        </w:rPr>
        <w:t>муниципальной</w:t>
      </w:r>
      <w:r w:rsidRPr="00EF5233">
        <w:rPr>
          <w:sz w:val="24"/>
          <w:szCs w:val="24"/>
        </w:rPr>
        <w:t xml:space="preserve"> услуги</w:t>
      </w:r>
    </w:p>
    <w:p w14:paraId="288AF397" w14:textId="35175CF6" w:rsidR="00B2094D" w:rsidRPr="00EF5233" w:rsidRDefault="00B2094D" w:rsidP="00F407F0">
      <w:pPr>
        <w:pStyle w:val="a9"/>
        <w:numPr>
          <w:ilvl w:val="0"/>
          <w:numId w:val="25"/>
        </w:numPr>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Форматно-логическая проверка сформированного заявления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осуществляется автоматически после заполнения заявителем каждого из полей электронной формы запроса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При выявлении некорректно заполненного поля электронной формы запроса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75AFAB70" w14:textId="77777777" w:rsidR="00B2094D" w:rsidRPr="00EF5233" w:rsidRDefault="00B2094D" w:rsidP="00F407F0">
      <w:pPr>
        <w:pStyle w:val="a9"/>
        <w:numPr>
          <w:ilvl w:val="0"/>
          <w:numId w:val="25"/>
        </w:numPr>
        <w:spacing w:after="0"/>
        <w:ind w:left="0" w:right="-1" w:firstLine="709"/>
        <w:jc w:val="both"/>
        <w:rPr>
          <w:rFonts w:ascii="Times New Roman" w:hAnsi="Times New Roman"/>
          <w:sz w:val="24"/>
          <w:szCs w:val="24"/>
        </w:rPr>
      </w:pPr>
      <w:r w:rsidRPr="00EF5233">
        <w:rPr>
          <w:rFonts w:ascii="Times New Roman" w:hAnsi="Times New Roman"/>
          <w:sz w:val="24"/>
          <w:szCs w:val="24"/>
        </w:rPr>
        <w:lastRenderedPageBreak/>
        <w:t xml:space="preserve"> При формировании заявления обеспечивается:</w:t>
      </w:r>
    </w:p>
    <w:p w14:paraId="6F50E1BE" w14:textId="77777777"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а) возможность копирования и сохранения запроса и иных документов, необходимых для предоставления услуги;</w:t>
      </w:r>
    </w:p>
    <w:p w14:paraId="0CF1322F" w14:textId="77777777"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14:paraId="1C1EE7CE" w14:textId="77777777"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в) возможность печати на бумажном носителе копии электронной формы заявления;</w:t>
      </w:r>
    </w:p>
    <w:p w14:paraId="68AF7C30" w14:textId="77777777"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2F3C19AD" w14:textId="3752D40E"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 xml:space="preserve">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w:t>
      </w:r>
      <w:r w:rsidR="005D6EA4">
        <w:rPr>
          <w:sz w:val="24"/>
          <w:szCs w:val="24"/>
        </w:rPr>
        <w:t>и/или</w:t>
      </w:r>
      <w:r w:rsidRPr="00EF5233">
        <w:rPr>
          <w:sz w:val="24"/>
          <w:szCs w:val="24"/>
        </w:rPr>
        <w:t xml:space="preserve"> РПГУ или официальном сайте, в части, касающейся сведений, отсутствующих в единой системе идентификации и аутентификации;</w:t>
      </w:r>
    </w:p>
    <w:p w14:paraId="2FB1CC54" w14:textId="77777777"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е) возможность вернуться на любой из этапов заполнения электронной формы заявления без потери ранее введенной информации;</w:t>
      </w:r>
    </w:p>
    <w:p w14:paraId="52F87B1F" w14:textId="6AF129F0"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 xml:space="preserve">ж) возможность доступа заявителя на ЕПГУ </w:t>
      </w:r>
      <w:r w:rsidR="005D6EA4">
        <w:rPr>
          <w:sz w:val="24"/>
          <w:szCs w:val="24"/>
        </w:rPr>
        <w:t>и/или</w:t>
      </w:r>
      <w:r w:rsidRPr="00EF5233">
        <w:rPr>
          <w:sz w:val="24"/>
          <w:szCs w:val="24"/>
        </w:rPr>
        <w:t xml:space="preserve">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21982E7A" w14:textId="77777777" w:rsidR="00B2094D" w:rsidRPr="00EF5233" w:rsidRDefault="00B2094D" w:rsidP="00F407F0">
      <w:pPr>
        <w:pStyle w:val="a9"/>
        <w:widowControl w:val="0"/>
        <w:numPr>
          <w:ilvl w:val="0"/>
          <w:numId w:val="25"/>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Заявитель вправе совершать следующие действия:</w:t>
      </w:r>
    </w:p>
    <w:p w14:paraId="663BCC78" w14:textId="77777777"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 получение информации о порядке и сроках предоставления государственной услуги;</w:t>
      </w:r>
    </w:p>
    <w:p w14:paraId="1F2002BE" w14:textId="5C561F62"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 xml:space="preserve">- запись на прием в орган, предоставляющий услугу и другие организации, участвующие в предоставлении </w:t>
      </w:r>
      <w:r w:rsidR="004C12C7" w:rsidRPr="00EF5233">
        <w:rPr>
          <w:sz w:val="24"/>
          <w:szCs w:val="24"/>
        </w:rPr>
        <w:t>муниципальной</w:t>
      </w:r>
      <w:r w:rsidRPr="00EF5233">
        <w:rPr>
          <w:sz w:val="24"/>
          <w:szCs w:val="24"/>
        </w:rPr>
        <w:t xml:space="preserve"> услуги, ГАУ «МФЦ РС(Я)» для подачи заявления о предоставлении услуги;</w:t>
      </w:r>
    </w:p>
    <w:p w14:paraId="2A160320" w14:textId="77777777"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 подача заявления с приложением документов в электронной форме посредством заполнения электронной формы заявления;</w:t>
      </w:r>
    </w:p>
    <w:p w14:paraId="29829CC5" w14:textId="6C7178BB"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 xml:space="preserve">- оплата иных платежей, взимаемых в соответствии с законодательством Российской Федерации (в данном случае не предусматривает, </w:t>
      </w:r>
      <w:r w:rsidR="00ED4299">
        <w:rPr>
          <w:sz w:val="24"/>
          <w:szCs w:val="24"/>
        </w:rPr>
        <w:t>муниципальная</w:t>
      </w:r>
      <w:r w:rsidRPr="00EF5233">
        <w:rPr>
          <w:sz w:val="24"/>
          <w:szCs w:val="24"/>
        </w:rPr>
        <w:t xml:space="preserve"> услуга предоставляется бесплатно);</w:t>
      </w:r>
    </w:p>
    <w:p w14:paraId="12C5099C" w14:textId="6EFEE085"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 xml:space="preserve">- получение сведений о ходе выполнения заявления о предоставлении </w:t>
      </w:r>
      <w:r w:rsidR="004C12C7" w:rsidRPr="00EF5233">
        <w:rPr>
          <w:sz w:val="24"/>
          <w:szCs w:val="24"/>
        </w:rPr>
        <w:t>муниципальной</w:t>
      </w:r>
      <w:r w:rsidRPr="00EF5233">
        <w:rPr>
          <w:sz w:val="24"/>
          <w:szCs w:val="24"/>
        </w:rPr>
        <w:t xml:space="preserve"> услуги;</w:t>
      </w:r>
    </w:p>
    <w:p w14:paraId="2C0E698F" w14:textId="42F83A10"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 xml:space="preserve">- получение результата предоставления </w:t>
      </w:r>
      <w:r w:rsidR="004C12C7" w:rsidRPr="00EF5233">
        <w:rPr>
          <w:sz w:val="24"/>
          <w:szCs w:val="24"/>
        </w:rPr>
        <w:t>муниципальной</w:t>
      </w:r>
      <w:r w:rsidRPr="00EF5233">
        <w:rPr>
          <w:sz w:val="24"/>
          <w:szCs w:val="24"/>
        </w:rPr>
        <w:t xml:space="preserve"> услуги;</w:t>
      </w:r>
    </w:p>
    <w:p w14:paraId="3FF45C28" w14:textId="77777777"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 осуществления оценки качества предоставления услуги;</w:t>
      </w:r>
    </w:p>
    <w:p w14:paraId="1C802FC4" w14:textId="77777777"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 досудебное (внесудебное) обжалование решений и действий (бездействий) органа, предоставляющего услугу.</w:t>
      </w:r>
    </w:p>
    <w:p w14:paraId="7CB545BF" w14:textId="77777777" w:rsidR="00B2094D" w:rsidRPr="00EF5233" w:rsidRDefault="00B2094D" w:rsidP="00F407F0">
      <w:pPr>
        <w:pStyle w:val="a9"/>
        <w:widowControl w:val="0"/>
        <w:numPr>
          <w:ilvl w:val="0"/>
          <w:numId w:val="25"/>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Заявителю в качестве результата предоставления услуги обеспечивается по его выбору возможность получения:</w:t>
      </w:r>
    </w:p>
    <w:p w14:paraId="51419E88" w14:textId="77777777"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5D6BA1D8" w14:textId="77777777"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052CBE87" w14:textId="77777777" w:rsidR="00B2094D" w:rsidRPr="00EF5233" w:rsidRDefault="00B2094D" w:rsidP="00F407F0">
      <w:pPr>
        <w:widowControl w:val="0"/>
        <w:autoSpaceDE w:val="0"/>
        <w:autoSpaceDN w:val="0"/>
        <w:adjustRightInd w:val="0"/>
        <w:spacing w:line="276" w:lineRule="auto"/>
        <w:ind w:right="-1" w:firstLine="709"/>
        <w:jc w:val="both"/>
        <w:rPr>
          <w:sz w:val="24"/>
          <w:szCs w:val="24"/>
        </w:rPr>
      </w:pPr>
      <w:r w:rsidRPr="00EF5233">
        <w:rPr>
          <w:sz w:val="24"/>
          <w:szCs w:val="24"/>
        </w:rPr>
        <w:t>в) информации из государственных информационных систем в случаях, предусмотренных законодательством Российской Федерации.</w:t>
      </w:r>
    </w:p>
    <w:p w14:paraId="2095F977" w14:textId="10D85682" w:rsidR="00B2094D" w:rsidRPr="00EF5233" w:rsidRDefault="00B2094D" w:rsidP="00F407F0">
      <w:pPr>
        <w:widowControl w:val="0"/>
        <w:autoSpaceDE w:val="0"/>
        <w:autoSpaceDN w:val="0"/>
        <w:adjustRightInd w:val="0"/>
        <w:spacing w:after="240" w:line="276" w:lineRule="auto"/>
        <w:ind w:right="-1" w:firstLine="709"/>
        <w:jc w:val="both"/>
        <w:rPr>
          <w:sz w:val="24"/>
          <w:szCs w:val="24"/>
        </w:rPr>
      </w:pPr>
      <w:r w:rsidRPr="00EF5233">
        <w:rPr>
          <w:sz w:val="24"/>
          <w:szCs w:val="24"/>
        </w:rPr>
        <w:t xml:space="preserve">Блок-схема предоставления </w:t>
      </w:r>
      <w:r w:rsidR="004C12C7" w:rsidRPr="00EF5233">
        <w:rPr>
          <w:sz w:val="24"/>
          <w:szCs w:val="24"/>
        </w:rPr>
        <w:t>муниципальной</w:t>
      </w:r>
      <w:r w:rsidRPr="00EF5233">
        <w:rPr>
          <w:sz w:val="24"/>
          <w:szCs w:val="24"/>
        </w:rPr>
        <w:t xml:space="preserve"> услуги в электронной</w:t>
      </w:r>
      <w:r w:rsidR="00053F26" w:rsidRPr="00EF5233">
        <w:rPr>
          <w:sz w:val="24"/>
          <w:szCs w:val="24"/>
        </w:rPr>
        <w:t xml:space="preserve"> форме приведена в </w:t>
      </w:r>
      <w:r w:rsidR="00053F26" w:rsidRPr="00CA665D">
        <w:rPr>
          <w:sz w:val="24"/>
          <w:szCs w:val="24"/>
          <w:highlight w:val="green"/>
        </w:rPr>
        <w:t xml:space="preserve">приложении № </w:t>
      </w:r>
      <w:sdt>
        <w:sdtPr>
          <w:rPr>
            <w:sz w:val="24"/>
            <w:szCs w:val="24"/>
            <w:highlight w:val="green"/>
          </w:rPr>
          <w:id w:val="1287550928"/>
          <w:placeholder>
            <w:docPart w:val="DefaultPlaceholder_1081868574"/>
          </w:placeholder>
        </w:sdtPr>
        <w:sdtEndPr>
          <w:rPr>
            <w:i/>
          </w:rPr>
        </w:sdtEndPr>
        <w:sdtContent>
          <w:r w:rsidR="00F90B38">
            <w:rPr>
              <w:sz w:val="24"/>
              <w:szCs w:val="24"/>
              <w:highlight w:val="green"/>
            </w:rPr>
            <w:t>5</w:t>
          </w:r>
        </w:sdtContent>
      </w:sdt>
      <w:r w:rsidRPr="00EF5233">
        <w:rPr>
          <w:sz w:val="24"/>
          <w:szCs w:val="24"/>
        </w:rPr>
        <w:t xml:space="preserve"> к настоящему Административному регламенту.</w:t>
      </w:r>
    </w:p>
    <w:p w14:paraId="3F6E9795" w14:textId="275197D6" w:rsidR="00B2094D" w:rsidRPr="0005066D" w:rsidRDefault="00B2094D" w:rsidP="0005066D">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
      <w:r w:rsidRPr="0005066D">
        <w:rPr>
          <w:rFonts w:ascii="Times New Roman" w:hAnsi="Times New Roman" w:cs="Times New Roman"/>
          <w:b/>
          <w:i w:val="0"/>
          <w:color w:val="auto"/>
          <w:sz w:val="24"/>
          <w:szCs w:val="24"/>
        </w:rPr>
        <w:lastRenderedPageBreak/>
        <w:t>Проверка документов и регистрация заявления</w:t>
      </w:r>
    </w:p>
    <w:p w14:paraId="10B9F8A3" w14:textId="2697FC40" w:rsidR="00B2094D" w:rsidRPr="00EF5233" w:rsidRDefault="00B2094D" w:rsidP="00330B06">
      <w:pPr>
        <w:pStyle w:val="a9"/>
        <w:numPr>
          <w:ilvl w:val="0"/>
          <w:numId w:val="26"/>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Основанием для начала административной процедуры является поступление в Администрацию</w:t>
      </w:r>
      <w:r w:rsidRPr="00EF5233">
        <w:rPr>
          <w:rFonts w:ascii="Times New Roman" w:hAnsi="Times New Roman"/>
          <w:i/>
          <w:sz w:val="24"/>
          <w:szCs w:val="24"/>
        </w:rPr>
        <w:t xml:space="preserve"> </w:t>
      </w:r>
      <w:r w:rsidR="00053F26" w:rsidRPr="00EF5233">
        <w:rPr>
          <w:rFonts w:ascii="Times New Roman" w:hAnsi="Times New Roman"/>
          <w:sz w:val="24"/>
          <w:szCs w:val="24"/>
        </w:rPr>
        <w:t>Заявления</w:t>
      </w:r>
      <w:r w:rsidRPr="00EF5233">
        <w:rPr>
          <w:rFonts w:ascii="Times New Roman" w:hAnsi="Times New Roman"/>
          <w:sz w:val="24"/>
          <w:szCs w:val="24"/>
        </w:rPr>
        <w:t xml:space="preserve"> от лиц, указанных в под</w:t>
      </w:r>
      <w:r w:rsidR="001A20F8" w:rsidRPr="00EF5233">
        <w:rPr>
          <w:rFonts w:ascii="Times New Roman" w:hAnsi="Times New Roman"/>
          <w:sz w:val="24"/>
          <w:szCs w:val="24"/>
        </w:rPr>
        <w:t xml:space="preserve">пунктах </w:t>
      </w:r>
      <w:hyperlink w:anchor="п1_2_1" w:history="1">
        <w:r w:rsidR="001A20F8" w:rsidRPr="001A20F8">
          <w:rPr>
            <w:rStyle w:val="aa"/>
            <w:rFonts w:ascii="Times New Roman" w:hAnsi="Times New Roman"/>
            <w:sz w:val="24"/>
            <w:szCs w:val="24"/>
          </w:rPr>
          <w:t>1.2</w:t>
        </w:r>
        <w:r w:rsidR="0005066D" w:rsidRPr="001A20F8">
          <w:rPr>
            <w:rStyle w:val="aa"/>
            <w:rFonts w:ascii="Times New Roman" w:hAnsi="Times New Roman"/>
            <w:sz w:val="24"/>
            <w:szCs w:val="24"/>
          </w:rPr>
          <w:t>.1</w:t>
        </w:r>
      </w:hyperlink>
      <w:r w:rsidR="0005066D">
        <w:rPr>
          <w:rFonts w:ascii="Times New Roman" w:hAnsi="Times New Roman"/>
          <w:sz w:val="24"/>
          <w:szCs w:val="24"/>
        </w:rPr>
        <w:t xml:space="preserve">, </w:t>
      </w:r>
      <w:hyperlink w:anchor="п1_2_2" w:history="1">
        <w:r w:rsidR="0005066D" w:rsidRPr="001A20F8">
          <w:rPr>
            <w:rStyle w:val="aa"/>
            <w:rFonts w:ascii="Times New Roman" w:hAnsi="Times New Roman"/>
            <w:sz w:val="24"/>
            <w:szCs w:val="24"/>
          </w:rPr>
          <w:t>1.2.2</w:t>
        </w:r>
      </w:hyperlink>
      <w:r w:rsidR="0005066D">
        <w:rPr>
          <w:rFonts w:ascii="Times New Roman" w:hAnsi="Times New Roman"/>
          <w:sz w:val="24"/>
          <w:szCs w:val="24"/>
        </w:rPr>
        <w:t xml:space="preserve"> </w:t>
      </w:r>
      <w:r w:rsidR="0005066D" w:rsidRPr="00EF5233">
        <w:rPr>
          <w:rFonts w:ascii="Times New Roman" w:hAnsi="Times New Roman"/>
          <w:sz w:val="24"/>
          <w:szCs w:val="24"/>
        </w:rPr>
        <w:t>настоящего</w:t>
      </w:r>
      <w:r w:rsidRPr="00EF5233">
        <w:rPr>
          <w:rFonts w:ascii="Times New Roman" w:hAnsi="Times New Roman"/>
          <w:sz w:val="24"/>
          <w:szCs w:val="24"/>
        </w:rPr>
        <w:t xml:space="preserve"> Административного регламента.  </w:t>
      </w:r>
    </w:p>
    <w:p w14:paraId="49843FF5" w14:textId="77777777" w:rsidR="00B2094D" w:rsidRPr="00EF5233" w:rsidRDefault="00B2094D" w:rsidP="00330B06">
      <w:pPr>
        <w:pStyle w:val="a9"/>
        <w:numPr>
          <w:ilvl w:val="0"/>
          <w:numId w:val="26"/>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При приеме заявления специалист, ответственный за прием документов, в присутствии заявителя выполняет следующие действия:</w:t>
      </w:r>
    </w:p>
    <w:p w14:paraId="7196836D" w14:textId="77777777" w:rsidR="00B2094D" w:rsidRPr="00EF5233" w:rsidRDefault="00B2094D" w:rsidP="00EF5233">
      <w:pPr>
        <w:pStyle w:val="a9"/>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-проверяет документы, удостоверяющие личность и полномочия заявителя;</w:t>
      </w:r>
    </w:p>
    <w:p w14:paraId="363CDC3E" w14:textId="77777777" w:rsidR="00B2094D" w:rsidRPr="00EF5233" w:rsidRDefault="00B2094D" w:rsidP="00EF5233">
      <w:pPr>
        <w:pStyle w:val="a9"/>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проверяет правильность оформления заявления</w:t>
      </w:r>
    </w:p>
    <w:p w14:paraId="57DA02E0" w14:textId="77777777" w:rsidR="00B2094D" w:rsidRPr="00EF5233" w:rsidRDefault="00B2094D" w:rsidP="00EF5233">
      <w:pPr>
        <w:pStyle w:val="a9"/>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 осуществляет контроль комплектности предоставленных документов </w:t>
      </w:r>
    </w:p>
    <w:p w14:paraId="61AD28BC" w14:textId="58181FDF" w:rsidR="00B2094D" w:rsidRPr="00EF5233" w:rsidRDefault="00B2094D" w:rsidP="00EF5233">
      <w:pPr>
        <w:pStyle w:val="a9"/>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 регистрирует заявление либо принимает решение об отказе в приеме документов в соответствии с </w:t>
      </w:r>
      <w:hyperlink w:anchor="п2_9" w:history="1">
        <w:r w:rsidRPr="001A20F8">
          <w:rPr>
            <w:rStyle w:val="aa"/>
            <w:rFonts w:ascii="Times New Roman" w:hAnsi="Times New Roman"/>
            <w:sz w:val="24"/>
            <w:szCs w:val="24"/>
          </w:rPr>
          <w:t>пунктом 2.9</w:t>
        </w:r>
      </w:hyperlink>
      <w:r w:rsidRPr="00EF5233">
        <w:rPr>
          <w:rFonts w:ascii="Times New Roman" w:hAnsi="Times New Roman"/>
          <w:sz w:val="24"/>
          <w:szCs w:val="24"/>
        </w:rPr>
        <w:t xml:space="preserve"> настоящего Административного регламента;</w:t>
      </w:r>
    </w:p>
    <w:p w14:paraId="4B009A93" w14:textId="56924993" w:rsidR="00B2094D" w:rsidRPr="00EF5233" w:rsidRDefault="00B2094D" w:rsidP="00330B06">
      <w:pPr>
        <w:pStyle w:val="a9"/>
        <w:numPr>
          <w:ilvl w:val="0"/>
          <w:numId w:val="26"/>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Заявителю при сдаче документов выдается расписка, за исключением случаев подачи обращений способами предусмотренных </w:t>
      </w:r>
      <w:r w:rsidR="00053F26" w:rsidRPr="00EF5233">
        <w:rPr>
          <w:rFonts w:ascii="Times New Roman" w:hAnsi="Times New Roman"/>
          <w:sz w:val="24"/>
          <w:szCs w:val="24"/>
        </w:rPr>
        <w:t xml:space="preserve">подпунктами </w:t>
      </w:r>
      <w:r w:rsidR="00053F26" w:rsidRPr="004A50F4">
        <w:rPr>
          <w:rFonts w:ascii="Times New Roman" w:hAnsi="Times New Roman"/>
          <w:sz w:val="24"/>
          <w:szCs w:val="24"/>
        </w:rPr>
        <w:t>2.6.</w:t>
      </w:r>
      <w:r w:rsidR="004A0A55">
        <w:rPr>
          <w:rFonts w:ascii="Times New Roman" w:hAnsi="Times New Roman"/>
          <w:sz w:val="24"/>
          <w:szCs w:val="24"/>
        </w:rPr>
        <w:t>5</w:t>
      </w:r>
      <w:r w:rsidR="00053F26" w:rsidRPr="00EF5233">
        <w:rPr>
          <w:rFonts w:ascii="Times New Roman" w:hAnsi="Times New Roman"/>
          <w:sz w:val="24"/>
          <w:szCs w:val="24"/>
        </w:rPr>
        <w:t xml:space="preserve"> и </w:t>
      </w:r>
      <w:r w:rsidR="00053F26" w:rsidRPr="004A50F4">
        <w:rPr>
          <w:rFonts w:ascii="Times New Roman" w:hAnsi="Times New Roman"/>
          <w:sz w:val="24"/>
          <w:szCs w:val="24"/>
        </w:rPr>
        <w:t>2.6.</w:t>
      </w:r>
      <w:r w:rsidR="004A0A55">
        <w:rPr>
          <w:rFonts w:ascii="Times New Roman" w:hAnsi="Times New Roman"/>
          <w:sz w:val="24"/>
          <w:szCs w:val="24"/>
        </w:rPr>
        <w:t>7</w:t>
      </w:r>
      <w:r w:rsidRPr="00EF5233">
        <w:rPr>
          <w:rFonts w:ascii="Times New Roman" w:hAnsi="Times New Roman"/>
          <w:sz w:val="24"/>
          <w:szCs w:val="24"/>
        </w:rPr>
        <w:t xml:space="preserve"> настоящего Административного регламента. Форма расп</w:t>
      </w:r>
      <w:r w:rsidR="00053F26" w:rsidRPr="00EF5233">
        <w:rPr>
          <w:rFonts w:ascii="Times New Roman" w:hAnsi="Times New Roman"/>
          <w:sz w:val="24"/>
          <w:szCs w:val="24"/>
        </w:rPr>
        <w:t xml:space="preserve">иски приведена </w:t>
      </w:r>
      <w:r w:rsidR="00053F26" w:rsidRPr="00CA665D">
        <w:rPr>
          <w:rFonts w:ascii="Times New Roman" w:hAnsi="Times New Roman"/>
          <w:sz w:val="24"/>
          <w:szCs w:val="24"/>
          <w:highlight w:val="green"/>
        </w:rPr>
        <w:t xml:space="preserve">в приложении № </w:t>
      </w:r>
      <w:sdt>
        <w:sdtPr>
          <w:rPr>
            <w:rFonts w:ascii="Times New Roman" w:hAnsi="Times New Roman"/>
            <w:sz w:val="24"/>
            <w:szCs w:val="24"/>
            <w:highlight w:val="green"/>
          </w:rPr>
          <w:id w:val="-1209787942"/>
          <w:placeholder>
            <w:docPart w:val="DefaultPlaceholder_1081868574"/>
          </w:placeholder>
        </w:sdtPr>
        <w:sdtEndPr>
          <w:rPr>
            <w:i/>
          </w:rPr>
        </w:sdtEndPr>
        <w:sdtContent>
          <w:r w:rsidR="004A0A55">
            <w:rPr>
              <w:rFonts w:ascii="Times New Roman" w:hAnsi="Times New Roman"/>
              <w:sz w:val="24"/>
              <w:szCs w:val="24"/>
              <w:highlight w:val="green"/>
            </w:rPr>
            <w:t>6</w:t>
          </w:r>
        </w:sdtContent>
      </w:sdt>
      <w:r w:rsidRPr="00EF5233">
        <w:rPr>
          <w:rFonts w:ascii="Times New Roman" w:hAnsi="Times New Roman"/>
          <w:sz w:val="24"/>
          <w:szCs w:val="24"/>
        </w:rPr>
        <w:t xml:space="preserve"> к настоящему Административному регламенту.</w:t>
      </w:r>
    </w:p>
    <w:p w14:paraId="7136D0EA" w14:textId="32315691" w:rsidR="00B2094D" w:rsidRPr="00EF5233" w:rsidRDefault="00B2094D" w:rsidP="00330B06">
      <w:pPr>
        <w:pStyle w:val="a9"/>
        <w:numPr>
          <w:ilvl w:val="0"/>
          <w:numId w:val="26"/>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В случае наличия оснований для отказа в приеме документов, предусмотренных </w:t>
      </w:r>
      <w:hyperlink w:anchor="п2_9" w:history="1">
        <w:r w:rsidRPr="001A20F8">
          <w:rPr>
            <w:rStyle w:val="aa"/>
            <w:rFonts w:ascii="Times New Roman" w:hAnsi="Times New Roman"/>
            <w:sz w:val="24"/>
            <w:szCs w:val="24"/>
          </w:rPr>
          <w:t>пунктом 2.9</w:t>
        </w:r>
      </w:hyperlink>
      <w:r w:rsidRPr="00EF5233">
        <w:rPr>
          <w:rFonts w:ascii="Times New Roman" w:hAnsi="Times New Roman"/>
          <w:sz w:val="24"/>
          <w:szCs w:val="24"/>
        </w:rPr>
        <w:t xml:space="preserve">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w:t>
      </w:r>
    </w:p>
    <w:p w14:paraId="5EF9A734" w14:textId="77777777" w:rsidR="00B2094D" w:rsidRPr="00EF5233" w:rsidRDefault="00B2094D" w:rsidP="00330B06">
      <w:pPr>
        <w:pStyle w:val="af4"/>
        <w:numPr>
          <w:ilvl w:val="0"/>
          <w:numId w:val="26"/>
        </w:numPr>
        <w:tabs>
          <w:tab w:val="left" w:pos="1134"/>
        </w:tabs>
        <w:spacing w:line="276" w:lineRule="auto"/>
        <w:ind w:left="0" w:right="-1" w:firstLine="709"/>
        <w:jc w:val="both"/>
        <w:rPr>
          <w:rFonts w:ascii="Times New Roman" w:hAnsi="Times New Roman"/>
          <w:sz w:val="24"/>
          <w:szCs w:val="24"/>
        </w:rPr>
      </w:pPr>
      <w:r w:rsidRPr="00EF5233">
        <w:rPr>
          <w:rFonts w:ascii="Times New Roman" w:hAnsi="Times New Roman"/>
          <w:sz w:val="24"/>
          <w:szCs w:val="24"/>
        </w:rPr>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p>
    <w:p w14:paraId="2A905C05" w14:textId="77777777" w:rsidR="00B2094D" w:rsidRPr="00EF5233" w:rsidRDefault="00B2094D" w:rsidP="00330B06">
      <w:pPr>
        <w:pStyle w:val="a9"/>
        <w:numPr>
          <w:ilvl w:val="0"/>
          <w:numId w:val="26"/>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14:paraId="7F26F564" w14:textId="77777777" w:rsidR="00B2094D" w:rsidRPr="00EF5233" w:rsidRDefault="00B2094D" w:rsidP="00330B06">
      <w:pPr>
        <w:pStyle w:val="af4"/>
        <w:numPr>
          <w:ilvl w:val="0"/>
          <w:numId w:val="26"/>
        </w:numPr>
        <w:tabs>
          <w:tab w:val="left" w:pos="1134"/>
        </w:tabs>
        <w:spacing w:line="276" w:lineRule="auto"/>
        <w:ind w:left="0" w:right="-1" w:firstLine="709"/>
        <w:jc w:val="both"/>
        <w:rPr>
          <w:rFonts w:ascii="Times New Roman" w:hAnsi="Times New Roman"/>
          <w:sz w:val="24"/>
          <w:szCs w:val="24"/>
        </w:rPr>
      </w:pPr>
      <w:r w:rsidRPr="00EF5233">
        <w:rPr>
          <w:rFonts w:ascii="Times New Roman" w:hAnsi="Times New Roman"/>
          <w:sz w:val="24"/>
          <w:szCs w:val="24"/>
        </w:rPr>
        <w:t xml:space="preserve"> В случае отказа в приеме документов заявителю возвращается весь представленный комплект документов с указанием причин возврата.</w:t>
      </w:r>
    </w:p>
    <w:p w14:paraId="14A10BC5" w14:textId="4BF74FAB" w:rsidR="00B2094D" w:rsidRPr="00EF5233" w:rsidRDefault="00B2094D" w:rsidP="00330B06">
      <w:pPr>
        <w:pStyle w:val="a9"/>
        <w:numPr>
          <w:ilvl w:val="0"/>
          <w:numId w:val="26"/>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w:t>
      </w:r>
      <w:hyperlink w:anchor="п2_9" w:history="1">
        <w:r w:rsidRPr="001A20F8">
          <w:rPr>
            <w:rStyle w:val="aa"/>
            <w:rFonts w:ascii="Times New Roman" w:hAnsi="Times New Roman"/>
            <w:sz w:val="24"/>
            <w:szCs w:val="24"/>
          </w:rPr>
          <w:t>пунктом 2.9</w:t>
        </w:r>
      </w:hyperlink>
      <w:r w:rsidRPr="00EF5233">
        <w:rPr>
          <w:rFonts w:ascii="Times New Roman" w:hAnsi="Times New Roman"/>
          <w:sz w:val="24"/>
          <w:szCs w:val="24"/>
        </w:rPr>
        <w:t xml:space="preserve"> настоящего Административного регламента.</w:t>
      </w:r>
    </w:p>
    <w:p w14:paraId="014D4396" w14:textId="77777777" w:rsidR="00B2094D" w:rsidRPr="00EF5233" w:rsidRDefault="00B2094D" w:rsidP="00330B06">
      <w:pPr>
        <w:pStyle w:val="a9"/>
        <w:numPr>
          <w:ilvl w:val="0"/>
          <w:numId w:val="26"/>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делопроизводства либо направление заявителю уведомления об отказе в приеме документов. </w:t>
      </w:r>
    </w:p>
    <w:p w14:paraId="0C267BC1" w14:textId="19EEEBAE" w:rsidR="00B2094D" w:rsidRPr="00EF5233" w:rsidRDefault="00B2094D" w:rsidP="00330B06">
      <w:pPr>
        <w:pStyle w:val="a9"/>
        <w:numPr>
          <w:ilvl w:val="0"/>
          <w:numId w:val="26"/>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Способом фиксации результата административной процедуры является регистрация заявления в порядке делопроизводства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с присвоением ему номера и даты.</w:t>
      </w:r>
    </w:p>
    <w:p w14:paraId="3B665FAD" w14:textId="0B51924F" w:rsidR="00B2094D" w:rsidRPr="00EF5233" w:rsidRDefault="00B2094D" w:rsidP="0005066D">
      <w:pPr>
        <w:pStyle w:val="a9"/>
        <w:numPr>
          <w:ilvl w:val="0"/>
          <w:numId w:val="26"/>
        </w:numPr>
        <w:autoSpaceDE w:val="0"/>
        <w:autoSpaceDN w:val="0"/>
        <w:adjustRightInd w:val="0"/>
        <w:ind w:left="0" w:right="-1" w:firstLine="709"/>
        <w:jc w:val="both"/>
        <w:rPr>
          <w:rFonts w:ascii="Times New Roman" w:hAnsi="Times New Roman"/>
          <w:sz w:val="24"/>
          <w:szCs w:val="24"/>
        </w:rPr>
      </w:pPr>
      <w:r w:rsidRPr="00EF5233">
        <w:rPr>
          <w:rFonts w:ascii="Times New Roman" w:hAnsi="Times New Roman"/>
          <w:sz w:val="24"/>
          <w:szCs w:val="24"/>
        </w:rPr>
        <w:t xml:space="preserve">Максимальный срок исполнения данной административной процедуры составляет один рабочий день со дня поступления </w:t>
      </w:r>
      <w:r w:rsidR="004A50F4">
        <w:rPr>
          <w:rFonts w:ascii="Times New Roman" w:hAnsi="Times New Roman"/>
          <w:sz w:val="24"/>
          <w:szCs w:val="24"/>
        </w:rPr>
        <w:t>заявления</w:t>
      </w:r>
      <w:r w:rsidRPr="00EF5233">
        <w:rPr>
          <w:rFonts w:ascii="Times New Roman" w:hAnsi="Times New Roman"/>
          <w:sz w:val="24"/>
          <w:szCs w:val="24"/>
        </w:rPr>
        <w:t xml:space="preserve">.  </w:t>
      </w:r>
    </w:p>
    <w:p w14:paraId="4F46479D" w14:textId="231AAB6E" w:rsidR="00B2094D" w:rsidRPr="0005066D" w:rsidRDefault="00B2094D" w:rsidP="0005066D">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
      <w:r w:rsidRPr="0005066D">
        <w:rPr>
          <w:rFonts w:ascii="Times New Roman" w:hAnsi="Times New Roman" w:cs="Times New Roman"/>
          <w:b/>
          <w:i w:val="0"/>
          <w:color w:val="auto"/>
          <w:sz w:val="24"/>
          <w:szCs w:val="24"/>
        </w:rPr>
        <w:t>Формирование и направление межведомственных запросов</w:t>
      </w:r>
      <w:r w:rsidRPr="0005066D">
        <w:rPr>
          <w:rFonts w:ascii="Times New Roman" w:hAnsi="Times New Roman" w:cs="Times New Roman"/>
          <w:b/>
          <w:i w:val="0"/>
          <w:color w:val="auto"/>
          <w:spacing w:val="2"/>
          <w:sz w:val="24"/>
          <w:szCs w:val="24"/>
        </w:rPr>
        <w:t xml:space="preserve"> о предоставлении документов (информации), необходимых для </w:t>
      </w:r>
      <w:r w:rsidRPr="0005066D">
        <w:rPr>
          <w:rFonts w:ascii="Times New Roman" w:hAnsi="Times New Roman" w:cs="Times New Roman"/>
          <w:b/>
          <w:i w:val="0"/>
          <w:color w:val="auto"/>
          <w:sz w:val="24"/>
          <w:szCs w:val="24"/>
        </w:rPr>
        <w:t xml:space="preserve">предоставления </w:t>
      </w:r>
      <w:r w:rsidR="004C12C7" w:rsidRPr="0005066D">
        <w:rPr>
          <w:rFonts w:ascii="Times New Roman" w:hAnsi="Times New Roman" w:cs="Times New Roman"/>
          <w:b/>
          <w:i w:val="0"/>
          <w:color w:val="auto"/>
          <w:sz w:val="24"/>
          <w:szCs w:val="24"/>
        </w:rPr>
        <w:t>муниципальной</w:t>
      </w:r>
      <w:r w:rsidRPr="0005066D">
        <w:rPr>
          <w:rFonts w:ascii="Times New Roman" w:hAnsi="Times New Roman" w:cs="Times New Roman"/>
          <w:b/>
          <w:i w:val="0"/>
          <w:color w:val="auto"/>
          <w:sz w:val="24"/>
          <w:szCs w:val="24"/>
        </w:rPr>
        <w:t xml:space="preserve"> услуги</w:t>
      </w:r>
    </w:p>
    <w:p w14:paraId="7937EB48" w14:textId="291CEB9F" w:rsidR="00B2094D" w:rsidRPr="00EF5233" w:rsidRDefault="00B2094D" w:rsidP="00330B06">
      <w:pPr>
        <w:pStyle w:val="a9"/>
        <w:numPr>
          <w:ilvl w:val="0"/>
          <w:numId w:val="27"/>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Основанием для начала административной процедуры является непредставление заявителем документов, предусмотренных </w:t>
      </w:r>
      <w:hyperlink w:anchor="п2_7_1" w:history="1">
        <w:r w:rsidRPr="001A20F8">
          <w:rPr>
            <w:rStyle w:val="aa"/>
            <w:rFonts w:ascii="Times New Roman" w:hAnsi="Times New Roman"/>
            <w:sz w:val="24"/>
            <w:szCs w:val="24"/>
          </w:rPr>
          <w:t>подпунктом 2.7.1</w:t>
        </w:r>
      </w:hyperlink>
      <w:r w:rsidRPr="00EF5233">
        <w:rPr>
          <w:rFonts w:ascii="Times New Roman" w:hAnsi="Times New Roman"/>
          <w:sz w:val="24"/>
          <w:szCs w:val="24"/>
        </w:rPr>
        <w:t xml:space="preserve"> настоящего Административного регламента.</w:t>
      </w:r>
    </w:p>
    <w:p w14:paraId="714A2C81" w14:textId="0F9D21F4" w:rsidR="00B2094D" w:rsidRPr="00EF5233" w:rsidRDefault="00B2094D" w:rsidP="00330B06">
      <w:pPr>
        <w:pStyle w:val="a9"/>
        <w:widowControl w:val="0"/>
        <w:numPr>
          <w:ilvl w:val="0"/>
          <w:numId w:val="27"/>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Межведомственный запрос направляется не позднее следующего рабочего дня после </w:t>
      </w:r>
      <w:r w:rsidRPr="00EF5233">
        <w:rPr>
          <w:rFonts w:ascii="Times New Roman" w:hAnsi="Times New Roman"/>
          <w:sz w:val="24"/>
          <w:szCs w:val="24"/>
        </w:rPr>
        <w:lastRenderedPageBreak/>
        <w:t>регистрации запроса.</w:t>
      </w:r>
    </w:p>
    <w:p w14:paraId="459A3ABD" w14:textId="322B1F0A" w:rsidR="00B2094D" w:rsidRPr="00EF5233" w:rsidRDefault="00B2094D" w:rsidP="00330B06">
      <w:pPr>
        <w:pStyle w:val="a9"/>
        <w:numPr>
          <w:ilvl w:val="0"/>
          <w:numId w:val="27"/>
        </w:numPr>
        <w:shd w:val="clear" w:color="auto" w:fill="FFFF00"/>
        <w:spacing w:after="0"/>
        <w:ind w:left="0" w:right="-1" w:firstLine="709"/>
        <w:jc w:val="both"/>
        <w:rPr>
          <w:rFonts w:ascii="Times New Roman" w:hAnsi="Times New Roman"/>
          <w:sz w:val="24"/>
          <w:szCs w:val="24"/>
        </w:rPr>
      </w:pPr>
      <w:commentRangeStart w:id="30"/>
      <w:r w:rsidRPr="00EF5233">
        <w:rPr>
          <w:rFonts w:ascii="Times New Roman" w:hAnsi="Times New Roman"/>
          <w:sz w:val="24"/>
          <w:szCs w:val="24"/>
        </w:rPr>
        <w:t>При</w:t>
      </w:r>
      <w:commentRangeEnd w:id="30"/>
      <w:r w:rsidR="00273C7E" w:rsidRPr="00EF5233">
        <w:rPr>
          <w:rStyle w:val="afd"/>
          <w:rFonts w:ascii="Times New Roman" w:hAnsi="Times New Roman"/>
          <w:sz w:val="24"/>
          <w:szCs w:val="24"/>
        </w:rPr>
        <w:commentReference w:id="30"/>
      </w:r>
      <w:r w:rsidRPr="00EF5233">
        <w:rPr>
          <w:rFonts w:ascii="Times New Roman" w:hAnsi="Times New Roman"/>
          <w:sz w:val="24"/>
          <w:szCs w:val="24"/>
        </w:rPr>
        <w:t xml:space="preserve"> наличии технической возможности документы, предусмотренные </w:t>
      </w:r>
      <w:hyperlink w:anchor="п2_7_1" w:history="1">
        <w:r w:rsidRPr="001A20F8">
          <w:rPr>
            <w:rStyle w:val="aa"/>
            <w:rFonts w:ascii="Times New Roman" w:hAnsi="Times New Roman"/>
            <w:sz w:val="24"/>
            <w:szCs w:val="24"/>
          </w:rPr>
          <w:t>пунктом 2.7.1</w:t>
        </w:r>
      </w:hyperlink>
      <w:r w:rsidRPr="00EF5233">
        <w:rPr>
          <w:rFonts w:ascii="Times New Roman" w:hAnsi="Times New Roman"/>
          <w:sz w:val="24"/>
          <w:szCs w:val="24"/>
        </w:rPr>
        <w:t xml:space="preserve"> настоящего Административного 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14:paraId="48CC3176" w14:textId="77777777" w:rsidR="00B2094D" w:rsidRPr="00EF5233" w:rsidRDefault="00B2094D" w:rsidP="00330B06">
      <w:pPr>
        <w:pStyle w:val="a9"/>
        <w:numPr>
          <w:ilvl w:val="0"/>
          <w:numId w:val="27"/>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Межведомственные запросы в форме электронного документа подписываются электронной подписью.</w:t>
      </w:r>
    </w:p>
    <w:p w14:paraId="5C925CAC" w14:textId="77777777" w:rsidR="00B2094D" w:rsidRPr="00EF5233" w:rsidRDefault="00B2094D" w:rsidP="00330B06">
      <w:pPr>
        <w:pStyle w:val="a9"/>
        <w:numPr>
          <w:ilvl w:val="0"/>
          <w:numId w:val="27"/>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В случае отсутствия технической возможности межведомственные запросы направляются на бумажном носителе.</w:t>
      </w:r>
    </w:p>
    <w:p w14:paraId="75FA2665" w14:textId="77777777" w:rsidR="00B2094D" w:rsidRPr="00EF5233" w:rsidRDefault="00B2094D" w:rsidP="00330B06">
      <w:pPr>
        <w:pStyle w:val="a9"/>
        <w:numPr>
          <w:ilvl w:val="0"/>
          <w:numId w:val="27"/>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189FF0D2" w14:textId="0B21AC71" w:rsidR="00B2094D" w:rsidRPr="00EF5233" w:rsidRDefault="00B2094D" w:rsidP="00330B06">
      <w:pPr>
        <w:pStyle w:val="a9"/>
        <w:numPr>
          <w:ilvl w:val="0"/>
          <w:numId w:val="27"/>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w:t>
      </w:r>
      <w:r w:rsidR="00273C7E" w:rsidRPr="00EF5233">
        <w:rPr>
          <w:rFonts w:ascii="Times New Roman" w:hAnsi="Times New Roman"/>
          <w:sz w:val="24"/>
          <w:szCs w:val="24"/>
        </w:rPr>
        <w:t xml:space="preserve">редусмотренных </w:t>
      </w:r>
      <w:hyperlink w:anchor="п2_7_1" w:history="1">
        <w:r w:rsidR="00273C7E" w:rsidRPr="001A20F8">
          <w:rPr>
            <w:rStyle w:val="aa"/>
            <w:rFonts w:ascii="Times New Roman" w:hAnsi="Times New Roman"/>
            <w:sz w:val="24"/>
            <w:szCs w:val="24"/>
          </w:rPr>
          <w:t>подпунктом 2.7.1</w:t>
        </w:r>
      </w:hyperlink>
      <w:r w:rsidRPr="00EF5233">
        <w:rPr>
          <w:rFonts w:ascii="Times New Roman" w:hAnsi="Times New Roman"/>
          <w:sz w:val="24"/>
          <w:szCs w:val="24"/>
        </w:rPr>
        <w:t xml:space="preserve"> настоящего Административного регламента.</w:t>
      </w:r>
    </w:p>
    <w:p w14:paraId="4AE67324" w14:textId="77777777" w:rsidR="00B2094D" w:rsidRPr="00EF5233" w:rsidRDefault="00B2094D" w:rsidP="00330B06">
      <w:pPr>
        <w:pStyle w:val="a9"/>
        <w:numPr>
          <w:ilvl w:val="0"/>
          <w:numId w:val="27"/>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14:paraId="05DC1787" w14:textId="77777777" w:rsidR="00B2094D" w:rsidRPr="00EF5233" w:rsidRDefault="00B2094D" w:rsidP="00330B06">
      <w:pPr>
        <w:pStyle w:val="a9"/>
        <w:numPr>
          <w:ilvl w:val="0"/>
          <w:numId w:val="27"/>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14:paraId="677F5BA6" w14:textId="2549EE2A" w:rsidR="00B2094D" w:rsidRPr="00EF5233" w:rsidRDefault="00B2094D" w:rsidP="0005066D">
      <w:pPr>
        <w:pStyle w:val="a9"/>
        <w:numPr>
          <w:ilvl w:val="0"/>
          <w:numId w:val="27"/>
        </w:numPr>
        <w:autoSpaceDE w:val="0"/>
        <w:autoSpaceDN w:val="0"/>
        <w:adjustRightInd w:val="0"/>
        <w:ind w:left="0" w:right="-1" w:firstLine="709"/>
        <w:jc w:val="both"/>
        <w:rPr>
          <w:rFonts w:ascii="Times New Roman" w:hAnsi="Times New Roman"/>
          <w:sz w:val="24"/>
          <w:szCs w:val="24"/>
        </w:rPr>
      </w:pPr>
      <w:r w:rsidRPr="00EF5233">
        <w:rPr>
          <w:rFonts w:ascii="Times New Roman" w:hAnsi="Times New Roman"/>
          <w:sz w:val="24"/>
          <w:szCs w:val="24"/>
        </w:rPr>
        <w:t xml:space="preserve">Максимальный срок исполнения административной процедуры составляет до </w:t>
      </w:r>
      <w:r w:rsidR="008E16CB">
        <w:rPr>
          <w:rFonts w:ascii="Times New Roman" w:hAnsi="Times New Roman"/>
          <w:sz w:val="24"/>
          <w:szCs w:val="24"/>
        </w:rPr>
        <w:t>5</w:t>
      </w:r>
      <w:r w:rsidRPr="00EF5233">
        <w:rPr>
          <w:rFonts w:ascii="Times New Roman" w:hAnsi="Times New Roman"/>
          <w:sz w:val="24"/>
          <w:szCs w:val="24"/>
        </w:rPr>
        <w:t xml:space="preserve"> рабочих дн</w:t>
      </w:r>
      <w:r w:rsidR="008E16CB">
        <w:rPr>
          <w:rFonts w:ascii="Times New Roman" w:hAnsi="Times New Roman"/>
          <w:sz w:val="24"/>
          <w:szCs w:val="24"/>
        </w:rPr>
        <w:t>ей</w:t>
      </w:r>
      <w:r w:rsidRPr="00EF5233">
        <w:rPr>
          <w:rFonts w:ascii="Times New Roman" w:hAnsi="Times New Roman"/>
          <w:sz w:val="24"/>
          <w:szCs w:val="24"/>
        </w:rPr>
        <w:t xml:space="preserve">. </w:t>
      </w:r>
    </w:p>
    <w:p w14:paraId="43D790D7" w14:textId="2CC8304F" w:rsidR="00B2094D" w:rsidRPr="00EF5233" w:rsidRDefault="00B2094D" w:rsidP="0005066D">
      <w:pPr>
        <w:pStyle w:val="4"/>
        <w:numPr>
          <w:ilvl w:val="1"/>
          <w:numId w:val="43"/>
        </w:numPr>
        <w:spacing w:after="240" w:line="276" w:lineRule="auto"/>
        <w:ind w:left="0" w:right="-1" w:firstLine="709"/>
        <w:jc w:val="center"/>
        <w:rPr>
          <w:rFonts w:ascii="Times New Roman" w:hAnsi="Times New Roman" w:cs="Times New Roman"/>
          <w:color w:val="auto"/>
          <w:sz w:val="24"/>
          <w:szCs w:val="24"/>
        </w:rPr>
      </w:pPr>
      <w:bookmarkStart w:id="31" w:name="п3_5"/>
      <w:r w:rsidRPr="0005066D">
        <w:rPr>
          <w:rFonts w:ascii="Times New Roman" w:hAnsi="Times New Roman" w:cs="Times New Roman"/>
          <w:b/>
          <w:i w:val="0"/>
          <w:color w:val="auto"/>
          <w:sz w:val="24"/>
          <w:szCs w:val="24"/>
        </w:rPr>
        <w:t>Рассмотрение документов и сведений (проверка соответствия документов и сведений установленным критериям для принятия решения)</w:t>
      </w:r>
      <w:bookmarkEnd w:id="31"/>
    </w:p>
    <w:p w14:paraId="04FF6E95" w14:textId="456B839C" w:rsidR="00B2094D" w:rsidRPr="00EF5233" w:rsidRDefault="00B2094D" w:rsidP="00330B06">
      <w:pPr>
        <w:pStyle w:val="a9"/>
        <w:numPr>
          <w:ilvl w:val="0"/>
          <w:numId w:val="28"/>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Основанием для начала административной процедуры является факт наличия в </w:t>
      </w:r>
      <w:r w:rsidR="004C12C7" w:rsidRPr="00EF5233">
        <w:rPr>
          <w:rFonts w:ascii="Times New Roman" w:hAnsi="Times New Roman"/>
          <w:sz w:val="24"/>
          <w:szCs w:val="24"/>
        </w:rPr>
        <w:t>Администрации</w:t>
      </w:r>
      <w:r w:rsidR="00A17C64" w:rsidRPr="00EF5233">
        <w:rPr>
          <w:rFonts w:ascii="Times New Roman" w:hAnsi="Times New Roman"/>
          <w:sz w:val="24"/>
          <w:szCs w:val="24"/>
        </w:rPr>
        <w:t xml:space="preserve"> </w:t>
      </w:r>
      <w:r w:rsidRPr="00EF5233">
        <w:rPr>
          <w:rFonts w:ascii="Times New Roman" w:hAnsi="Times New Roman"/>
          <w:sz w:val="24"/>
          <w:szCs w:val="24"/>
        </w:rPr>
        <w:t xml:space="preserve">уведомления и прилагаемых к нему документов,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5641F07E" w14:textId="5C926D08" w:rsidR="00B2094D" w:rsidRPr="00EF5233" w:rsidRDefault="00B2094D" w:rsidP="00330B06">
      <w:pPr>
        <w:pStyle w:val="a9"/>
        <w:numPr>
          <w:ilvl w:val="0"/>
          <w:numId w:val="28"/>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Уполномоченный специалист </w:t>
      </w:r>
      <w:r w:rsidR="004C12C7" w:rsidRPr="00EF5233">
        <w:rPr>
          <w:rFonts w:ascii="Times New Roman" w:hAnsi="Times New Roman"/>
          <w:sz w:val="24"/>
          <w:szCs w:val="24"/>
        </w:rPr>
        <w:t>Администрации</w:t>
      </w:r>
      <w:r w:rsidR="00A17C64" w:rsidRPr="00EF5233">
        <w:rPr>
          <w:rFonts w:ascii="Times New Roman" w:hAnsi="Times New Roman"/>
          <w:sz w:val="24"/>
          <w:szCs w:val="24"/>
        </w:rPr>
        <w:t xml:space="preserve"> </w:t>
      </w:r>
      <w:r w:rsidRPr="00EF5233">
        <w:rPr>
          <w:rFonts w:ascii="Times New Roman" w:hAnsi="Times New Roman"/>
          <w:sz w:val="24"/>
          <w:szCs w:val="24"/>
        </w:rPr>
        <w:t>осуществляет проверку представленных заявителем документов на предмет соответствия уведомления и документов, приложенных к заявлению, требованиям законодательства Российской Федерации, а также отсутствие оснований для принятия решения об отказе в предоставление ус</w:t>
      </w:r>
      <w:r w:rsidR="00053F26" w:rsidRPr="00EF5233">
        <w:rPr>
          <w:rFonts w:ascii="Times New Roman" w:hAnsi="Times New Roman"/>
          <w:sz w:val="24"/>
          <w:szCs w:val="24"/>
        </w:rPr>
        <w:t>луги</w:t>
      </w:r>
      <w:r w:rsidRPr="00EF5233">
        <w:rPr>
          <w:rFonts w:ascii="Times New Roman" w:hAnsi="Times New Roman"/>
          <w:sz w:val="24"/>
          <w:szCs w:val="24"/>
        </w:rPr>
        <w:t xml:space="preserve">, предусмотренных </w:t>
      </w:r>
      <w:hyperlink w:anchor="п2_10" w:history="1">
        <w:r w:rsidRPr="001A20F8">
          <w:rPr>
            <w:rStyle w:val="aa"/>
            <w:rFonts w:ascii="Times New Roman" w:hAnsi="Times New Roman"/>
            <w:sz w:val="24"/>
            <w:szCs w:val="24"/>
          </w:rPr>
          <w:t>пунктом 2.10</w:t>
        </w:r>
      </w:hyperlink>
      <w:r w:rsidRPr="00EF5233">
        <w:rPr>
          <w:rFonts w:ascii="Times New Roman" w:hAnsi="Times New Roman"/>
          <w:sz w:val="24"/>
          <w:szCs w:val="24"/>
        </w:rPr>
        <w:t xml:space="preserve"> настоящего Административного регламента.</w:t>
      </w:r>
    </w:p>
    <w:p w14:paraId="3AB3EB9D" w14:textId="77777777" w:rsidR="00B2094D" w:rsidRPr="00EF5233" w:rsidRDefault="00B2094D" w:rsidP="00330B06">
      <w:pPr>
        <w:pStyle w:val="a9"/>
        <w:numPr>
          <w:ilvl w:val="0"/>
          <w:numId w:val="28"/>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2.10 настоящего Административного регламента</w:t>
      </w:r>
    </w:p>
    <w:p w14:paraId="2362B7B6" w14:textId="10BFA91C" w:rsidR="00B2094D" w:rsidRPr="00EF5233" w:rsidRDefault="00B2094D" w:rsidP="00330B06">
      <w:pPr>
        <w:pStyle w:val="a9"/>
        <w:numPr>
          <w:ilvl w:val="0"/>
          <w:numId w:val="28"/>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lastRenderedPageBreak/>
        <w:t xml:space="preserve">Результатом выполнения административной процедуры является направление заявления для принятия соответствующего решения по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услуге. </w:t>
      </w:r>
    </w:p>
    <w:p w14:paraId="1D2E7425" w14:textId="23C7616E" w:rsidR="00B2094D" w:rsidRPr="00EF5233" w:rsidRDefault="00B2094D" w:rsidP="00330B06">
      <w:pPr>
        <w:pStyle w:val="a9"/>
        <w:numPr>
          <w:ilvl w:val="0"/>
          <w:numId w:val="28"/>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Способом фиксации результата административной процедуры является направление заявления для принятия соответствующего решения по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услуге.</w:t>
      </w:r>
    </w:p>
    <w:p w14:paraId="1A2A7DAB" w14:textId="4059C56D" w:rsidR="00B2094D" w:rsidRDefault="00B2094D" w:rsidP="00330B06">
      <w:pPr>
        <w:pStyle w:val="a9"/>
        <w:numPr>
          <w:ilvl w:val="0"/>
          <w:numId w:val="28"/>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Максимальный срок исполнения административной процедуры составляет </w:t>
      </w:r>
      <w:r w:rsidR="00D5765B">
        <w:rPr>
          <w:rFonts w:ascii="Times New Roman" w:hAnsi="Times New Roman"/>
          <w:sz w:val="24"/>
          <w:szCs w:val="24"/>
        </w:rPr>
        <w:t>19</w:t>
      </w:r>
      <w:r w:rsidRPr="00EF5233">
        <w:rPr>
          <w:rFonts w:ascii="Times New Roman" w:hAnsi="Times New Roman"/>
          <w:sz w:val="24"/>
          <w:szCs w:val="24"/>
        </w:rPr>
        <w:t xml:space="preserve"> рабочих дн</w:t>
      </w:r>
      <w:r w:rsidR="00D5765B">
        <w:rPr>
          <w:rFonts w:ascii="Times New Roman" w:hAnsi="Times New Roman"/>
          <w:sz w:val="24"/>
          <w:szCs w:val="24"/>
        </w:rPr>
        <w:t>ей</w:t>
      </w:r>
      <w:r w:rsidRPr="00EF5233">
        <w:rPr>
          <w:rFonts w:ascii="Times New Roman" w:hAnsi="Times New Roman"/>
          <w:sz w:val="24"/>
          <w:szCs w:val="24"/>
        </w:rPr>
        <w:t>.</w:t>
      </w:r>
    </w:p>
    <w:p w14:paraId="6B4A5B47" w14:textId="77777777" w:rsidR="006D0518" w:rsidRDefault="006D0518" w:rsidP="006D0518">
      <w:pPr>
        <w:pStyle w:val="ConsPlusNormal"/>
        <w:numPr>
          <w:ilvl w:val="0"/>
          <w:numId w:val="28"/>
        </w:numPr>
        <w:jc w:val="center"/>
        <w:rPr>
          <w:rFonts w:ascii="Times New Roman" w:hAnsi="Times New Roman" w:cs="Times New Roman"/>
          <w:sz w:val="24"/>
          <w:szCs w:val="24"/>
        </w:rPr>
      </w:pPr>
      <w:r w:rsidRPr="003E4279">
        <w:rPr>
          <w:rFonts w:ascii="Times New Roman" w:hAnsi="Times New Roman" w:cs="Times New Roman"/>
          <w:sz w:val="24"/>
          <w:szCs w:val="24"/>
        </w:rPr>
        <w:t>Проведение общественных об</w:t>
      </w:r>
      <w:r>
        <w:rPr>
          <w:rFonts w:ascii="Times New Roman" w:hAnsi="Times New Roman" w:cs="Times New Roman"/>
          <w:sz w:val="24"/>
          <w:szCs w:val="24"/>
        </w:rPr>
        <w:t>суждений или публичных слушаний</w:t>
      </w:r>
    </w:p>
    <w:p w14:paraId="6A5611EB" w14:textId="77777777" w:rsidR="006D0518" w:rsidRDefault="006D0518" w:rsidP="006D0518">
      <w:pPr>
        <w:pStyle w:val="ConsPlusNormal"/>
        <w:numPr>
          <w:ilvl w:val="0"/>
          <w:numId w:val="28"/>
        </w:numPr>
        <w:jc w:val="center"/>
        <w:rPr>
          <w:rFonts w:ascii="Times New Roman" w:hAnsi="Times New Roman" w:cs="Times New Roman"/>
          <w:sz w:val="24"/>
          <w:szCs w:val="24"/>
        </w:rPr>
      </w:pPr>
      <w:r w:rsidRPr="003E4279">
        <w:rPr>
          <w:rFonts w:ascii="Times New Roman" w:hAnsi="Times New Roman" w:cs="Times New Roman"/>
          <w:sz w:val="24"/>
          <w:szCs w:val="24"/>
        </w:rPr>
        <w:t>Проведение общественных об</w:t>
      </w:r>
      <w:r>
        <w:rPr>
          <w:rFonts w:ascii="Times New Roman" w:hAnsi="Times New Roman" w:cs="Times New Roman"/>
          <w:sz w:val="24"/>
          <w:szCs w:val="24"/>
        </w:rPr>
        <w:t>суждений или публичных слушаний</w:t>
      </w:r>
    </w:p>
    <w:p w14:paraId="63DE0E6A" w14:textId="1620E88D" w:rsidR="008E16CB" w:rsidRPr="008E16CB" w:rsidRDefault="006D0518" w:rsidP="006D0518">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6D0518">
        <w:rPr>
          <w:rFonts w:ascii="Times New Roman" w:hAnsi="Times New Roman" w:cs="Times New Roman"/>
          <w:b/>
          <w:i w:val="0"/>
          <w:color w:val="auto"/>
          <w:sz w:val="24"/>
          <w:szCs w:val="24"/>
        </w:rPr>
        <w:lastRenderedPageBreak/>
        <w:t>Проведение общественных обсуждений или публичных слушаний</w:t>
      </w:r>
    </w:p>
    <w:p w14:paraId="71BDACF5" w14:textId="649C3E60" w:rsidR="00D5765B" w:rsidRPr="00D5765B" w:rsidRDefault="00D5765B" w:rsidP="006D0518">
      <w:pPr>
        <w:pStyle w:val="4"/>
        <w:numPr>
          <w:ilvl w:val="0"/>
          <w:numId w:val="55"/>
        </w:numPr>
        <w:tabs>
          <w:tab w:val="left" w:pos="349"/>
        </w:tabs>
        <w:spacing w:line="276" w:lineRule="auto"/>
        <w:ind w:left="0" w:right="-1" w:firstLine="709"/>
        <w:jc w:val="both"/>
        <w:rPr>
          <w:rFonts w:ascii="Times New Roman" w:eastAsiaTheme="minorEastAsia" w:hAnsi="Times New Roman" w:cs="Times New Roman"/>
          <w:i w:val="0"/>
          <w:iCs w:val="0"/>
          <w:color w:val="auto"/>
          <w:sz w:val="24"/>
          <w:szCs w:val="24"/>
        </w:rPr>
      </w:pPr>
      <w:r w:rsidRPr="00D5765B">
        <w:rPr>
          <w:rFonts w:ascii="Times New Roman" w:eastAsiaTheme="minorEastAsia" w:hAnsi="Times New Roman" w:cs="Times New Roman"/>
          <w:i w:val="0"/>
          <w:iCs w:val="0"/>
          <w:color w:val="auto"/>
          <w:sz w:val="24"/>
          <w:szCs w:val="24"/>
        </w:rPr>
        <w:t>Основанием для начала административной процедуры по организации и проведению общественных обсуждений или публичных слушаний по вопросу предоставления разрешения условно разрешенный вид использования земельного участка или объекта капитального строительства является рассмотрение заявления Комиссией и принятии решения о рекомендации проведения общественных обсуждений или публичных слушаний.</w:t>
      </w:r>
    </w:p>
    <w:p w14:paraId="14A11FE1" w14:textId="6D36A671" w:rsidR="00D5765B" w:rsidRPr="00D5765B" w:rsidRDefault="00D5765B" w:rsidP="006D0518">
      <w:pPr>
        <w:pStyle w:val="4"/>
        <w:numPr>
          <w:ilvl w:val="0"/>
          <w:numId w:val="55"/>
        </w:numPr>
        <w:tabs>
          <w:tab w:val="left" w:pos="349"/>
        </w:tabs>
        <w:spacing w:line="276" w:lineRule="auto"/>
        <w:ind w:left="0" w:right="-1" w:firstLine="709"/>
        <w:jc w:val="both"/>
        <w:rPr>
          <w:rFonts w:ascii="Times New Roman" w:eastAsiaTheme="minorEastAsia" w:hAnsi="Times New Roman" w:cs="Times New Roman"/>
          <w:i w:val="0"/>
          <w:iCs w:val="0"/>
          <w:color w:val="auto"/>
          <w:sz w:val="24"/>
          <w:szCs w:val="24"/>
        </w:rPr>
      </w:pPr>
      <w:r w:rsidRPr="00D5765B">
        <w:rPr>
          <w:rFonts w:ascii="Times New Roman" w:eastAsiaTheme="minorEastAsia" w:hAnsi="Times New Roman" w:cs="Times New Roman"/>
          <w:i w:val="0"/>
          <w:iCs w:val="0"/>
          <w:color w:val="auto"/>
          <w:sz w:val="24"/>
          <w:szCs w:val="24"/>
        </w:rPr>
        <w:t>В течение трех дней секретарь Комиссии подготавливает проект распоряжения и направляет на согласование со структурными подразделениями Администрации и подписание главе, либо заместителю главы Администрации.</w:t>
      </w:r>
    </w:p>
    <w:p w14:paraId="0450AB5F" w14:textId="77777777" w:rsidR="00D5765B" w:rsidRPr="00D5765B" w:rsidRDefault="00D5765B" w:rsidP="006D0518">
      <w:pPr>
        <w:pStyle w:val="4"/>
        <w:numPr>
          <w:ilvl w:val="0"/>
          <w:numId w:val="55"/>
        </w:numPr>
        <w:tabs>
          <w:tab w:val="left" w:pos="349"/>
        </w:tabs>
        <w:spacing w:line="276" w:lineRule="auto"/>
        <w:ind w:left="0" w:right="-1" w:firstLine="709"/>
        <w:jc w:val="both"/>
        <w:rPr>
          <w:rFonts w:ascii="Times New Roman" w:eastAsiaTheme="minorEastAsia" w:hAnsi="Times New Roman" w:cs="Times New Roman"/>
          <w:i w:val="0"/>
          <w:iCs w:val="0"/>
          <w:color w:val="auto"/>
          <w:sz w:val="24"/>
          <w:szCs w:val="24"/>
        </w:rPr>
      </w:pPr>
      <w:r w:rsidRPr="00D5765B">
        <w:rPr>
          <w:rFonts w:ascii="Times New Roman" w:eastAsiaTheme="minorEastAsia" w:hAnsi="Times New Roman" w:cs="Times New Roman"/>
          <w:i w:val="0"/>
          <w:iCs w:val="0"/>
          <w:color w:val="auto"/>
          <w:sz w:val="24"/>
          <w:szCs w:val="24"/>
        </w:rPr>
        <w:t>В проекте распоряжения указывается, что органы Администрации организовывают информирование и участие населения на общественных обсуждениях или публичных слушаниях.</w:t>
      </w:r>
    </w:p>
    <w:p w14:paraId="25CB0A92" w14:textId="3318D3D0" w:rsidR="00D5765B" w:rsidRPr="00D5765B" w:rsidRDefault="00D5765B" w:rsidP="006D0518">
      <w:pPr>
        <w:pStyle w:val="4"/>
        <w:numPr>
          <w:ilvl w:val="0"/>
          <w:numId w:val="55"/>
        </w:numPr>
        <w:tabs>
          <w:tab w:val="left" w:pos="349"/>
        </w:tabs>
        <w:spacing w:line="276" w:lineRule="auto"/>
        <w:ind w:left="0" w:right="-1" w:firstLine="709"/>
        <w:jc w:val="both"/>
        <w:rPr>
          <w:rFonts w:ascii="Times New Roman" w:eastAsiaTheme="minorEastAsia" w:hAnsi="Times New Roman" w:cs="Times New Roman"/>
          <w:i w:val="0"/>
          <w:iCs w:val="0"/>
          <w:color w:val="auto"/>
          <w:sz w:val="24"/>
          <w:szCs w:val="24"/>
        </w:rPr>
      </w:pPr>
      <w:r w:rsidRPr="00D5765B">
        <w:rPr>
          <w:rFonts w:ascii="Times New Roman" w:eastAsiaTheme="minorEastAsia" w:hAnsi="Times New Roman" w:cs="Times New Roman"/>
          <w:i w:val="0"/>
          <w:iCs w:val="0"/>
          <w:color w:val="auto"/>
          <w:sz w:val="24"/>
          <w:szCs w:val="24"/>
        </w:rPr>
        <w:t>В течение 7 календарных дней с момента опубликования распоряжения на официальном сайте Администрации, органы Администрации проводят информирование следующих лиц:</w:t>
      </w:r>
    </w:p>
    <w:p w14:paraId="79613936" w14:textId="77777777" w:rsidR="00D5765B" w:rsidRPr="00D5765B" w:rsidRDefault="00D5765B" w:rsidP="006D0518">
      <w:pPr>
        <w:pStyle w:val="4"/>
        <w:tabs>
          <w:tab w:val="left" w:pos="349"/>
        </w:tabs>
        <w:spacing w:line="276" w:lineRule="auto"/>
        <w:ind w:right="-1" w:firstLine="709"/>
        <w:jc w:val="both"/>
        <w:rPr>
          <w:rFonts w:ascii="Times New Roman" w:eastAsiaTheme="minorEastAsia" w:hAnsi="Times New Roman" w:cs="Times New Roman"/>
          <w:i w:val="0"/>
          <w:iCs w:val="0"/>
          <w:color w:val="auto"/>
          <w:sz w:val="24"/>
          <w:szCs w:val="24"/>
        </w:rPr>
      </w:pPr>
      <w:r w:rsidRPr="00D5765B">
        <w:rPr>
          <w:rFonts w:ascii="Times New Roman" w:eastAsiaTheme="minorEastAsia" w:hAnsi="Times New Roman" w:cs="Times New Roman"/>
          <w:i w:val="0"/>
          <w:iCs w:val="0"/>
          <w:color w:val="auto"/>
          <w:sz w:val="24"/>
          <w:szCs w:val="24"/>
        </w:rPr>
        <w:t>- правообладателей земельных участков, имеющих общие границы с земельным участком, применительно к которому запрашиваются разрешения на условно разрешенный вид использования земельного участка или объекта капитального строительства;</w:t>
      </w:r>
    </w:p>
    <w:p w14:paraId="21DCB2F9" w14:textId="77777777" w:rsidR="00D5765B" w:rsidRPr="00D5765B" w:rsidRDefault="00D5765B" w:rsidP="006D0518">
      <w:pPr>
        <w:pStyle w:val="4"/>
        <w:tabs>
          <w:tab w:val="left" w:pos="349"/>
        </w:tabs>
        <w:spacing w:line="276" w:lineRule="auto"/>
        <w:ind w:right="-1" w:firstLine="709"/>
        <w:jc w:val="both"/>
        <w:rPr>
          <w:rFonts w:ascii="Times New Roman" w:eastAsiaTheme="minorEastAsia" w:hAnsi="Times New Roman" w:cs="Times New Roman"/>
          <w:i w:val="0"/>
          <w:iCs w:val="0"/>
          <w:color w:val="auto"/>
          <w:sz w:val="24"/>
          <w:szCs w:val="24"/>
        </w:rPr>
      </w:pPr>
      <w:r w:rsidRPr="00D5765B">
        <w:rPr>
          <w:rFonts w:ascii="Times New Roman" w:eastAsiaTheme="minorEastAsia" w:hAnsi="Times New Roman" w:cs="Times New Roman"/>
          <w:i w:val="0"/>
          <w:iCs w:val="0"/>
          <w:color w:val="auto"/>
          <w:sz w:val="24"/>
          <w:szCs w:val="24"/>
        </w:rPr>
        <w:t>-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запрашиваются разрешения на условно разрешенный вид использования земельного участка или объекта капитального строительства;</w:t>
      </w:r>
    </w:p>
    <w:p w14:paraId="2ACAB2BB" w14:textId="77777777" w:rsidR="00D5765B" w:rsidRPr="00D5765B" w:rsidRDefault="00D5765B" w:rsidP="006D0518">
      <w:pPr>
        <w:pStyle w:val="4"/>
        <w:tabs>
          <w:tab w:val="left" w:pos="349"/>
        </w:tabs>
        <w:spacing w:line="276" w:lineRule="auto"/>
        <w:ind w:right="-1" w:firstLine="709"/>
        <w:jc w:val="both"/>
        <w:rPr>
          <w:rFonts w:ascii="Times New Roman" w:eastAsiaTheme="minorEastAsia" w:hAnsi="Times New Roman" w:cs="Times New Roman"/>
          <w:i w:val="0"/>
          <w:iCs w:val="0"/>
          <w:color w:val="auto"/>
          <w:sz w:val="24"/>
          <w:szCs w:val="24"/>
        </w:rPr>
      </w:pPr>
      <w:r w:rsidRPr="00D5765B">
        <w:rPr>
          <w:rFonts w:ascii="Times New Roman" w:eastAsiaTheme="minorEastAsia" w:hAnsi="Times New Roman" w:cs="Times New Roman"/>
          <w:i w:val="0"/>
          <w:iCs w:val="0"/>
          <w:color w:val="auto"/>
          <w:sz w:val="24"/>
          <w:szCs w:val="24"/>
        </w:rPr>
        <w:t>- правообладателей помещений, являющихся частью объекта капитального строительства, применительно к которому запрашиваются разрешения на условно разрешенный вид использования земельного участка или объекта капитального строительства.</w:t>
      </w:r>
    </w:p>
    <w:p w14:paraId="3D377338" w14:textId="77777777" w:rsidR="00D5765B" w:rsidRPr="00D5765B" w:rsidRDefault="00D5765B" w:rsidP="006D0518">
      <w:pPr>
        <w:pStyle w:val="4"/>
        <w:tabs>
          <w:tab w:val="left" w:pos="349"/>
        </w:tabs>
        <w:spacing w:line="276" w:lineRule="auto"/>
        <w:ind w:right="-1" w:firstLine="709"/>
        <w:jc w:val="both"/>
        <w:rPr>
          <w:rFonts w:ascii="Times New Roman" w:eastAsiaTheme="minorEastAsia" w:hAnsi="Times New Roman" w:cs="Times New Roman"/>
          <w:i w:val="0"/>
          <w:iCs w:val="0"/>
          <w:color w:val="auto"/>
          <w:sz w:val="24"/>
          <w:szCs w:val="24"/>
        </w:rPr>
      </w:pPr>
      <w:r w:rsidRPr="00D5765B">
        <w:rPr>
          <w:rFonts w:ascii="Times New Roman" w:eastAsiaTheme="minorEastAsia" w:hAnsi="Times New Roman" w:cs="Times New Roman"/>
          <w:i w:val="0"/>
          <w:iCs w:val="0"/>
          <w:color w:val="auto"/>
          <w:sz w:val="24"/>
          <w:szCs w:val="24"/>
        </w:rPr>
        <w:t>Порядок организации и проведения публичных слушаний определяется нормативным правовым актом Администрации – здесь указывается название и реквизиты нормативного правового акта.</w:t>
      </w:r>
    </w:p>
    <w:p w14:paraId="134C0988" w14:textId="77777777" w:rsidR="00D5765B" w:rsidRPr="00D5765B" w:rsidRDefault="00D5765B" w:rsidP="006D0518">
      <w:pPr>
        <w:pStyle w:val="4"/>
        <w:tabs>
          <w:tab w:val="left" w:pos="349"/>
        </w:tabs>
        <w:spacing w:line="276" w:lineRule="auto"/>
        <w:ind w:right="-1" w:firstLine="709"/>
        <w:jc w:val="both"/>
        <w:rPr>
          <w:rFonts w:ascii="Times New Roman" w:eastAsiaTheme="minorEastAsia" w:hAnsi="Times New Roman" w:cs="Times New Roman"/>
          <w:i w:val="0"/>
          <w:iCs w:val="0"/>
          <w:color w:val="auto"/>
          <w:sz w:val="24"/>
          <w:szCs w:val="24"/>
        </w:rPr>
      </w:pPr>
      <w:r w:rsidRPr="00D5765B">
        <w:rPr>
          <w:rFonts w:ascii="Times New Roman" w:eastAsiaTheme="minorEastAsia" w:hAnsi="Times New Roman" w:cs="Times New Roman"/>
          <w:i w:val="0"/>
          <w:iCs w:val="0"/>
          <w:color w:val="auto"/>
          <w:sz w:val="24"/>
          <w:szCs w:val="24"/>
        </w:rPr>
        <w:t>Опубликование распоряжения о проведении общественных обсуждений или публичных слушаний осуществляется в официальных источниках средств массовой информации в течение 3 рабочих дней со дня его подписания.</w:t>
      </w:r>
    </w:p>
    <w:p w14:paraId="6716663E" w14:textId="00114F38" w:rsidR="00D5765B" w:rsidRPr="00D5765B" w:rsidRDefault="00D5765B" w:rsidP="006D0518">
      <w:pPr>
        <w:pStyle w:val="4"/>
        <w:numPr>
          <w:ilvl w:val="0"/>
          <w:numId w:val="55"/>
        </w:numPr>
        <w:tabs>
          <w:tab w:val="left" w:pos="349"/>
        </w:tabs>
        <w:spacing w:line="276" w:lineRule="auto"/>
        <w:ind w:left="0" w:right="-1" w:firstLine="709"/>
        <w:jc w:val="both"/>
        <w:rPr>
          <w:rFonts w:ascii="Times New Roman" w:eastAsiaTheme="minorEastAsia" w:hAnsi="Times New Roman" w:cs="Times New Roman"/>
          <w:i w:val="0"/>
          <w:iCs w:val="0"/>
          <w:color w:val="auto"/>
          <w:sz w:val="24"/>
          <w:szCs w:val="24"/>
        </w:rPr>
      </w:pPr>
      <w:r w:rsidRPr="00D5765B">
        <w:rPr>
          <w:rFonts w:ascii="Times New Roman" w:eastAsiaTheme="minorEastAsia" w:hAnsi="Times New Roman" w:cs="Times New Roman"/>
          <w:i w:val="0"/>
          <w:iCs w:val="0"/>
          <w:color w:val="auto"/>
          <w:sz w:val="24"/>
          <w:szCs w:val="24"/>
        </w:rPr>
        <w:t>Срок проведения общественных обсуждений или публичных слушаний с момента оповещения жителей о времени и месте их проведения до дня опубликования заключения о результатах публичных слушаний не может быть более одного месяца.</w:t>
      </w:r>
    </w:p>
    <w:p w14:paraId="615D4F6F" w14:textId="5299C9AB" w:rsidR="00D5765B" w:rsidRPr="00D5765B" w:rsidRDefault="00D5765B" w:rsidP="006D0518">
      <w:pPr>
        <w:pStyle w:val="4"/>
        <w:numPr>
          <w:ilvl w:val="0"/>
          <w:numId w:val="55"/>
        </w:numPr>
        <w:tabs>
          <w:tab w:val="left" w:pos="349"/>
        </w:tabs>
        <w:spacing w:line="276" w:lineRule="auto"/>
        <w:ind w:left="0" w:right="-1" w:firstLine="709"/>
        <w:jc w:val="both"/>
        <w:rPr>
          <w:rFonts w:ascii="Times New Roman" w:eastAsiaTheme="minorEastAsia" w:hAnsi="Times New Roman" w:cs="Times New Roman"/>
          <w:i w:val="0"/>
          <w:iCs w:val="0"/>
          <w:color w:val="auto"/>
          <w:sz w:val="24"/>
          <w:szCs w:val="24"/>
        </w:rPr>
      </w:pPr>
      <w:r w:rsidRPr="00D5765B">
        <w:rPr>
          <w:rFonts w:ascii="Times New Roman" w:eastAsiaTheme="minorEastAsia" w:hAnsi="Times New Roman" w:cs="Times New Roman"/>
          <w:i w:val="0"/>
          <w:iCs w:val="0"/>
          <w:color w:val="auto"/>
          <w:sz w:val="24"/>
          <w:szCs w:val="24"/>
        </w:rPr>
        <w:t>После проведения общественных обсуждений или публичных слушаний секретарь Комиссии по результатам осуществляет подготовку протокола и заключения общественных обсуждений или публичных слушаний в двух экземплярах в течение 3 рабочих дней, а также назначает Комиссию по подготовке рекомендаций на основании заключения общественных обсуждений или публичных слушаний. Заключение публичных слушаний подлежит опубликованию на официальном сайте Администрации.</w:t>
      </w:r>
    </w:p>
    <w:p w14:paraId="53BD3947" w14:textId="3841E277" w:rsidR="00D5765B" w:rsidRPr="00D5765B" w:rsidRDefault="00D5765B" w:rsidP="006D0518">
      <w:pPr>
        <w:pStyle w:val="4"/>
        <w:numPr>
          <w:ilvl w:val="0"/>
          <w:numId w:val="55"/>
        </w:numPr>
        <w:tabs>
          <w:tab w:val="left" w:pos="349"/>
        </w:tabs>
        <w:spacing w:line="276" w:lineRule="auto"/>
        <w:ind w:left="0" w:right="-1" w:firstLine="709"/>
        <w:jc w:val="both"/>
        <w:rPr>
          <w:rFonts w:ascii="Times New Roman" w:eastAsiaTheme="minorEastAsia" w:hAnsi="Times New Roman" w:cs="Times New Roman"/>
          <w:i w:val="0"/>
          <w:iCs w:val="0"/>
          <w:color w:val="auto"/>
          <w:sz w:val="24"/>
          <w:szCs w:val="24"/>
        </w:rPr>
      </w:pPr>
      <w:r w:rsidRPr="00D5765B">
        <w:rPr>
          <w:rFonts w:ascii="Times New Roman" w:eastAsiaTheme="minorEastAsia" w:hAnsi="Times New Roman" w:cs="Times New Roman"/>
          <w:i w:val="0"/>
          <w:iCs w:val="0"/>
          <w:color w:val="auto"/>
          <w:sz w:val="24"/>
          <w:szCs w:val="24"/>
        </w:rPr>
        <w:t>На основании заключения о результатах общественных обсуждений или публичных слушаний Комиссия в течение 1 рабочего дня осуществляет подготовку рекомендаций о предоставлении разрешения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(далее - рекомендации Комиссии), а также подготовку проекта разрешения о предоставлении условно разрешенного вида использования или об отказе в предоставлении такого разрешения с учетом рекомендаций Комиссии.</w:t>
      </w:r>
    </w:p>
    <w:p w14:paraId="1D4B3E79" w14:textId="6A4DBAA7" w:rsidR="00D5765B" w:rsidRPr="00D5765B" w:rsidRDefault="00D5765B" w:rsidP="006D0518">
      <w:pPr>
        <w:pStyle w:val="4"/>
        <w:numPr>
          <w:ilvl w:val="0"/>
          <w:numId w:val="55"/>
        </w:numPr>
        <w:tabs>
          <w:tab w:val="left" w:pos="349"/>
        </w:tabs>
        <w:spacing w:line="276" w:lineRule="auto"/>
        <w:ind w:left="0" w:right="-1" w:firstLine="709"/>
        <w:jc w:val="both"/>
        <w:rPr>
          <w:rFonts w:ascii="Times New Roman" w:eastAsiaTheme="minorEastAsia" w:hAnsi="Times New Roman" w:cs="Times New Roman"/>
          <w:i w:val="0"/>
          <w:iCs w:val="0"/>
          <w:color w:val="auto"/>
          <w:sz w:val="24"/>
          <w:szCs w:val="24"/>
        </w:rPr>
      </w:pPr>
      <w:r w:rsidRPr="00D5765B">
        <w:rPr>
          <w:rFonts w:ascii="Times New Roman" w:eastAsiaTheme="minorEastAsia" w:hAnsi="Times New Roman" w:cs="Times New Roman"/>
          <w:i w:val="0"/>
          <w:iCs w:val="0"/>
          <w:color w:val="auto"/>
          <w:sz w:val="24"/>
          <w:szCs w:val="24"/>
        </w:rPr>
        <w:lastRenderedPageBreak/>
        <w:t>Результатом административной процедуры по организации и проведению общественных обсуждений или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является подготовка рекомендаций Комиссии и подготовка проекта решения главы или заместителя главы Администрации.</w:t>
      </w:r>
    </w:p>
    <w:p w14:paraId="5F23BF4C" w14:textId="3B3A7B35" w:rsidR="008E16CB" w:rsidRPr="008E16CB" w:rsidRDefault="00D5765B" w:rsidP="006D0518">
      <w:pPr>
        <w:pStyle w:val="4"/>
        <w:numPr>
          <w:ilvl w:val="0"/>
          <w:numId w:val="55"/>
        </w:numPr>
        <w:tabs>
          <w:tab w:val="left" w:pos="349"/>
        </w:tabs>
        <w:spacing w:before="0" w:line="276" w:lineRule="auto"/>
        <w:ind w:left="0" w:right="-1" w:firstLine="709"/>
        <w:jc w:val="both"/>
        <w:rPr>
          <w:rFonts w:ascii="Times New Roman" w:hAnsi="Times New Roman" w:cs="Times New Roman"/>
          <w:b/>
          <w:i w:val="0"/>
          <w:color w:val="auto"/>
          <w:sz w:val="24"/>
          <w:szCs w:val="24"/>
        </w:rPr>
      </w:pPr>
      <w:r w:rsidRPr="00D5765B">
        <w:rPr>
          <w:rFonts w:ascii="Times New Roman" w:eastAsiaTheme="minorEastAsia" w:hAnsi="Times New Roman" w:cs="Times New Roman"/>
          <w:i w:val="0"/>
          <w:iCs w:val="0"/>
          <w:color w:val="auto"/>
          <w:sz w:val="24"/>
          <w:szCs w:val="24"/>
        </w:rPr>
        <w:t xml:space="preserve">Срок выполнения административной процедуры по организации общественных обсуждений или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не может превышать </w:t>
      </w:r>
      <w:r w:rsidR="006D0518">
        <w:rPr>
          <w:rFonts w:ascii="Times New Roman" w:eastAsiaTheme="minorEastAsia" w:hAnsi="Times New Roman" w:cs="Times New Roman"/>
          <w:i w:val="0"/>
          <w:iCs w:val="0"/>
          <w:color w:val="auto"/>
          <w:sz w:val="24"/>
          <w:szCs w:val="24"/>
        </w:rPr>
        <w:t>20</w:t>
      </w:r>
      <w:r w:rsidRPr="00D5765B">
        <w:rPr>
          <w:rFonts w:ascii="Times New Roman" w:eastAsiaTheme="minorEastAsia" w:hAnsi="Times New Roman" w:cs="Times New Roman"/>
          <w:i w:val="0"/>
          <w:iCs w:val="0"/>
          <w:color w:val="auto"/>
          <w:sz w:val="24"/>
          <w:szCs w:val="24"/>
        </w:rPr>
        <w:t xml:space="preserve"> рабочих дней (без учета времени проведения публичных слушаний).</w:t>
      </w:r>
    </w:p>
    <w:p w14:paraId="58AA615A" w14:textId="42D9E782" w:rsidR="00B2094D" w:rsidRPr="0005066D" w:rsidRDefault="00B2094D" w:rsidP="0005066D">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
      <w:r w:rsidRPr="0005066D">
        <w:rPr>
          <w:rFonts w:ascii="Times New Roman" w:hAnsi="Times New Roman" w:cs="Times New Roman"/>
          <w:b/>
          <w:i w:val="0"/>
          <w:color w:val="auto"/>
          <w:sz w:val="24"/>
          <w:szCs w:val="24"/>
        </w:rPr>
        <w:t>Принятие решения о предоставлении услуги (формирование решения)</w:t>
      </w:r>
    </w:p>
    <w:p w14:paraId="23EDB407" w14:textId="2337DCEC" w:rsidR="00B2094D" w:rsidRPr="00EF5233" w:rsidRDefault="00B2094D" w:rsidP="00330B06">
      <w:pPr>
        <w:pStyle w:val="a9"/>
        <w:numPr>
          <w:ilvl w:val="0"/>
          <w:numId w:val="29"/>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Уполномоченный специалист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по итогам проверки, указанной в </w:t>
      </w:r>
      <w:hyperlink w:anchor="п3_5" w:history="1">
        <w:r w:rsidRPr="001A20F8">
          <w:rPr>
            <w:rStyle w:val="aa"/>
            <w:rFonts w:ascii="Times New Roman" w:hAnsi="Times New Roman"/>
            <w:sz w:val="24"/>
            <w:szCs w:val="24"/>
          </w:rPr>
          <w:t>пункте 3.5</w:t>
        </w:r>
      </w:hyperlink>
      <w:r w:rsidR="001A20F8">
        <w:rPr>
          <w:rFonts w:ascii="Times New Roman" w:hAnsi="Times New Roman"/>
          <w:sz w:val="24"/>
          <w:szCs w:val="24"/>
        </w:rPr>
        <w:t xml:space="preserve"> </w:t>
      </w:r>
      <w:r w:rsidRPr="00EF5233">
        <w:rPr>
          <w:rFonts w:ascii="Times New Roman" w:hAnsi="Times New Roman"/>
          <w:sz w:val="24"/>
          <w:szCs w:val="24"/>
        </w:rPr>
        <w:t>настоящего Административного регламента, принимает одно из следующих решений:</w:t>
      </w:r>
    </w:p>
    <w:p w14:paraId="71203DF1" w14:textId="109F6834" w:rsidR="00DD2E3B" w:rsidRPr="00EF5233" w:rsidRDefault="00DD2E3B" w:rsidP="00EF5233">
      <w:pPr>
        <w:pStyle w:val="a9"/>
        <w:ind w:left="0" w:right="-1" w:firstLine="709"/>
        <w:jc w:val="both"/>
        <w:rPr>
          <w:rFonts w:ascii="Times New Roman" w:hAnsi="Times New Roman"/>
          <w:i/>
          <w:sz w:val="24"/>
          <w:szCs w:val="24"/>
        </w:rPr>
      </w:pPr>
      <w:r w:rsidRPr="00EF5233">
        <w:rPr>
          <w:rFonts w:ascii="Times New Roman" w:hAnsi="Times New Roman"/>
          <w:sz w:val="24"/>
          <w:szCs w:val="24"/>
        </w:rPr>
        <w:t>1)</w:t>
      </w:r>
      <w:r w:rsidR="004A0A55">
        <w:rPr>
          <w:rFonts w:ascii="Times New Roman" w:hAnsi="Times New Roman"/>
          <w:sz w:val="24"/>
          <w:szCs w:val="24"/>
        </w:rPr>
        <w:t xml:space="preserve"> </w:t>
      </w:r>
      <w:r w:rsidR="006D0518" w:rsidRPr="006D0518">
        <w:rPr>
          <w:rFonts w:ascii="Times New Roman" w:hAnsi="Times New Roman"/>
          <w:sz w:val="24"/>
        </w:rPr>
        <w:t>решение о п</w:t>
      </w:r>
      <w:r w:rsidR="006D0518">
        <w:rPr>
          <w:rFonts w:ascii="Times New Roman" w:hAnsi="Times New Roman"/>
          <w:sz w:val="24"/>
        </w:rPr>
        <w:t xml:space="preserve">редоставлении разрешения </w:t>
      </w:r>
      <w:r w:rsidR="006D0518" w:rsidRPr="006D0518">
        <w:rPr>
          <w:rFonts w:ascii="Times New Roman" w:hAnsi="Times New Roman"/>
          <w:sz w:val="24"/>
        </w:rPr>
        <w:t>на условно разрешенный вид использования земельного участка или объекта капитального строительства;</w:t>
      </w:r>
    </w:p>
    <w:p w14:paraId="6604DE5E" w14:textId="48977FC2" w:rsidR="00C052BA" w:rsidRPr="00EF5233" w:rsidRDefault="00DD2E3B" w:rsidP="00EF5233">
      <w:pPr>
        <w:pStyle w:val="a9"/>
        <w:ind w:left="0" w:right="-1" w:firstLine="709"/>
        <w:jc w:val="both"/>
        <w:rPr>
          <w:rFonts w:ascii="Times New Roman" w:hAnsi="Times New Roman"/>
          <w:sz w:val="24"/>
          <w:szCs w:val="24"/>
        </w:rPr>
      </w:pPr>
      <w:r w:rsidRPr="00EF5233">
        <w:rPr>
          <w:rFonts w:ascii="Times New Roman" w:hAnsi="Times New Roman"/>
          <w:sz w:val="24"/>
          <w:szCs w:val="24"/>
        </w:rPr>
        <w:t xml:space="preserve">2) </w:t>
      </w:r>
      <w:r w:rsidR="004A0A55" w:rsidRPr="004A0A55">
        <w:rPr>
          <w:rFonts w:ascii="Times New Roman" w:hAnsi="Times New Roman"/>
          <w:sz w:val="24"/>
          <w:szCs w:val="24"/>
        </w:rPr>
        <w:t>решение об отказе в предоставлении услуги</w:t>
      </w:r>
      <w:r w:rsidR="00C052BA" w:rsidRPr="00C052BA">
        <w:rPr>
          <w:rFonts w:ascii="Times New Roman" w:hAnsi="Times New Roman"/>
          <w:sz w:val="24"/>
          <w:szCs w:val="24"/>
        </w:rPr>
        <w:t>.</w:t>
      </w:r>
    </w:p>
    <w:p w14:paraId="668EA3F8" w14:textId="4D0621BF" w:rsidR="00B2094D" w:rsidRPr="00EF5233" w:rsidRDefault="00B2094D" w:rsidP="00330B06">
      <w:pPr>
        <w:pStyle w:val="a9"/>
        <w:numPr>
          <w:ilvl w:val="0"/>
          <w:numId w:val="29"/>
        </w:numPr>
        <w:tabs>
          <w:tab w:val="left" w:pos="1134"/>
        </w:tabs>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должен быть внесен в реестр юридически значимых записей и выдан в виде выписки из реестра.</w:t>
      </w:r>
    </w:p>
    <w:p w14:paraId="09353DEF" w14:textId="32D327EF" w:rsidR="00B2094D" w:rsidRPr="00EF5233" w:rsidRDefault="00B2094D" w:rsidP="00330B06">
      <w:pPr>
        <w:pStyle w:val="a9"/>
        <w:numPr>
          <w:ilvl w:val="0"/>
          <w:numId w:val="29"/>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Подготовленный проект решения по услуге представляется для проверки </w:t>
      </w:r>
      <w:r w:rsidR="00F407F0">
        <w:rPr>
          <w:rFonts w:ascii="Times New Roman" w:hAnsi="Times New Roman"/>
          <w:i/>
          <w:sz w:val="24"/>
          <w:szCs w:val="24"/>
        </w:rPr>
        <w:t>специалисту администрации.</w:t>
      </w:r>
      <w:r w:rsidRPr="00EF5233">
        <w:rPr>
          <w:rFonts w:ascii="Times New Roman" w:hAnsi="Times New Roman"/>
          <w:sz w:val="24"/>
          <w:szCs w:val="24"/>
        </w:rPr>
        <w:t xml:space="preserve"> </w:t>
      </w:r>
    </w:p>
    <w:p w14:paraId="5A95AF52" w14:textId="77777777" w:rsidR="00B2094D" w:rsidRPr="00EF5233" w:rsidRDefault="00B2094D" w:rsidP="00330B06">
      <w:pPr>
        <w:pStyle w:val="a9"/>
        <w:numPr>
          <w:ilvl w:val="0"/>
          <w:numId w:val="29"/>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14:paraId="3B73D127" w14:textId="436E6B3E" w:rsidR="00B2094D" w:rsidRPr="00EF5233" w:rsidRDefault="00B2094D" w:rsidP="00330B06">
      <w:pPr>
        <w:pStyle w:val="a9"/>
        <w:numPr>
          <w:ilvl w:val="0"/>
          <w:numId w:val="29"/>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В случае правильности оформления проектов документов, </w:t>
      </w:r>
      <w:r w:rsidR="00F407F0">
        <w:rPr>
          <w:rFonts w:ascii="Times New Roman" w:hAnsi="Times New Roman"/>
          <w:i/>
          <w:sz w:val="24"/>
          <w:szCs w:val="24"/>
        </w:rPr>
        <w:t xml:space="preserve">специалист администрации </w:t>
      </w:r>
      <w:r w:rsidRPr="00EF5233">
        <w:rPr>
          <w:rFonts w:ascii="Times New Roman" w:hAnsi="Times New Roman"/>
          <w:sz w:val="24"/>
          <w:szCs w:val="24"/>
        </w:rPr>
        <w:t>визирует проект решения по услуге.</w:t>
      </w:r>
    </w:p>
    <w:p w14:paraId="652BA260" w14:textId="1EE79311" w:rsidR="00B2094D" w:rsidRPr="00EF5233" w:rsidRDefault="00B2094D" w:rsidP="00330B06">
      <w:pPr>
        <w:pStyle w:val="a9"/>
        <w:numPr>
          <w:ilvl w:val="0"/>
          <w:numId w:val="29"/>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В случае согласия с принятыми решениями и правильности оформления документов </w:t>
      </w:r>
      <w:r w:rsidR="00F407F0">
        <w:rPr>
          <w:rFonts w:ascii="Times New Roman" w:hAnsi="Times New Roman"/>
          <w:i/>
          <w:sz w:val="24"/>
          <w:szCs w:val="24"/>
        </w:rPr>
        <w:t>Глава администрации наслега</w:t>
      </w:r>
      <w:r w:rsidRPr="00EF5233">
        <w:rPr>
          <w:rFonts w:ascii="Times New Roman" w:hAnsi="Times New Roman"/>
          <w:sz w:val="24"/>
          <w:szCs w:val="24"/>
        </w:rPr>
        <w:t xml:space="preserve"> подписывает проект решения по услуге.</w:t>
      </w:r>
    </w:p>
    <w:p w14:paraId="56013B94" w14:textId="03614D53" w:rsidR="00B2094D" w:rsidRPr="00EF5233" w:rsidRDefault="00B2094D" w:rsidP="00330B06">
      <w:pPr>
        <w:pStyle w:val="af4"/>
        <w:numPr>
          <w:ilvl w:val="0"/>
          <w:numId w:val="29"/>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наличие в Отделе документов (сведений), необходимых для принятия решения по услуге и </w:t>
      </w:r>
      <w:del w:id="32" w:author="Иванов Уйдаан Ньургунович" w:date="2021-07-19T15:27:00Z">
        <w:r w:rsidRPr="00EF5233" w:rsidDel="00D06607">
          <w:rPr>
            <w:rFonts w:ascii="Times New Roman" w:hAnsi="Times New Roman"/>
            <w:sz w:val="24"/>
            <w:szCs w:val="24"/>
          </w:rPr>
          <w:delText xml:space="preserve"> </w:delText>
        </w:r>
      </w:del>
      <w:r w:rsidRPr="00EF5233">
        <w:rPr>
          <w:rFonts w:ascii="Times New Roman" w:hAnsi="Times New Roman"/>
          <w:sz w:val="24"/>
          <w:szCs w:val="24"/>
        </w:rPr>
        <w:t xml:space="preserve">отсутствие оснований для принятия решения об отказе в предоставлении услуги, предусмотренных </w:t>
      </w:r>
      <w:ins w:id="33" w:author="Иванов Уйдаан Ньургунович" w:date="2021-07-19T15:28:00Z">
        <w:r w:rsidR="00D06607">
          <w:rPr>
            <w:rFonts w:ascii="Times New Roman" w:hAnsi="Times New Roman"/>
            <w:sz w:val="24"/>
            <w:szCs w:val="24"/>
          </w:rPr>
          <w:fldChar w:fldCharType="begin"/>
        </w:r>
        <w:r w:rsidR="00D06607">
          <w:rPr>
            <w:rFonts w:ascii="Times New Roman" w:hAnsi="Times New Roman"/>
            <w:sz w:val="24"/>
            <w:szCs w:val="24"/>
          </w:rPr>
          <w:instrText xml:space="preserve"> HYPERLINK  \l "п2_10" </w:instrText>
        </w:r>
        <w:r w:rsidR="00D06607">
          <w:rPr>
            <w:rFonts w:ascii="Times New Roman" w:hAnsi="Times New Roman"/>
            <w:sz w:val="24"/>
            <w:szCs w:val="24"/>
          </w:rPr>
          <w:fldChar w:fldCharType="separate"/>
        </w:r>
        <w:r w:rsidRPr="00D06607">
          <w:rPr>
            <w:rStyle w:val="aa"/>
            <w:rFonts w:ascii="Times New Roman" w:hAnsi="Times New Roman"/>
            <w:sz w:val="24"/>
            <w:szCs w:val="24"/>
          </w:rPr>
          <w:t>пунктом 2.10</w:t>
        </w:r>
        <w:r w:rsidR="00D06607">
          <w:rPr>
            <w:rFonts w:ascii="Times New Roman" w:hAnsi="Times New Roman"/>
            <w:sz w:val="24"/>
            <w:szCs w:val="24"/>
          </w:rPr>
          <w:fldChar w:fldCharType="end"/>
        </w:r>
      </w:ins>
      <w:r w:rsidRPr="00EF5233">
        <w:rPr>
          <w:rFonts w:ascii="Times New Roman" w:hAnsi="Times New Roman"/>
          <w:sz w:val="24"/>
          <w:szCs w:val="24"/>
        </w:rPr>
        <w:t xml:space="preserve"> настоящего Административного регламента</w:t>
      </w:r>
    </w:p>
    <w:p w14:paraId="08577C87" w14:textId="21561131" w:rsidR="00B2094D" w:rsidRPr="00EF5233" w:rsidRDefault="00B2094D" w:rsidP="00330B06">
      <w:pPr>
        <w:pStyle w:val="af4"/>
        <w:numPr>
          <w:ilvl w:val="0"/>
          <w:numId w:val="29"/>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 xml:space="preserve">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его подписание </w:t>
      </w:r>
      <w:r w:rsidR="00F407F0">
        <w:rPr>
          <w:rFonts w:ascii="Times New Roman" w:hAnsi="Times New Roman"/>
          <w:i/>
          <w:sz w:val="24"/>
          <w:szCs w:val="24"/>
        </w:rPr>
        <w:t>Главой администрации наслега</w:t>
      </w:r>
    </w:p>
    <w:p w14:paraId="1F50FFC4" w14:textId="77777777" w:rsidR="00B2094D" w:rsidRPr="00EF5233" w:rsidRDefault="00B2094D" w:rsidP="00330B06">
      <w:pPr>
        <w:pStyle w:val="a9"/>
        <w:numPr>
          <w:ilvl w:val="0"/>
          <w:numId w:val="29"/>
        </w:numPr>
        <w:ind w:left="0" w:right="-1" w:firstLine="709"/>
        <w:jc w:val="both"/>
        <w:rPr>
          <w:rFonts w:ascii="Times New Roman" w:hAnsi="Times New Roman"/>
          <w:sz w:val="24"/>
          <w:szCs w:val="24"/>
        </w:rPr>
      </w:pPr>
      <w:r w:rsidRPr="00EF5233">
        <w:rPr>
          <w:rFonts w:ascii="Times New Roman" w:hAnsi="Times New Roman"/>
          <w:sz w:val="24"/>
          <w:szCs w:val="24"/>
        </w:rPr>
        <w:t xml:space="preserve">Способом фиксации выполнения административной процедуры является передача проекта решения по услуге специалисту, ответственному за выдачу результата заявителю. </w:t>
      </w:r>
    </w:p>
    <w:p w14:paraId="0170C8F1" w14:textId="40B56DC2" w:rsidR="00B2094D" w:rsidRPr="00EF5233" w:rsidRDefault="00B2094D" w:rsidP="0005066D">
      <w:pPr>
        <w:pStyle w:val="a9"/>
        <w:numPr>
          <w:ilvl w:val="0"/>
          <w:numId w:val="29"/>
        </w:numPr>
        <w:autoSpaceDE w:val="0"/>
        <w:autoSpaceDN w:val="0"/>
        <w:adjustRightInd w:val="0"/>
        <w:ind w:left="0" w:right="-1" w:firstLine="709"/>
        <w:jc w:val="both"/>
        <w:rPr>
          <w:rFonts w:ascii="Times New Roman" w:hAnsi="Times New Roman"/>
          <w:sz w:val="24"/>
          <w:szCs w:val="24"/>
        </w:rPr>
      </w:pPr>
      <w:r w:rsidRPr="00EF5233">
        <w:rPr>
          <w:rFonts w:ascii="Times New Roman" w:hAnsi="Times New Roman"/>
          <w:sz w:val="24"/>
          <w:szCs w:val="24"/>
        </w:rPr>
        <w:t xml:space="preserve">Максимальная продолжительность указанной процедуры составляет до </w:t>
      </w:r>
      <w:r w:rsidR="006D0518">
        <w:rPr>
          <w:rFonts w:ascii="Times New Roman" w:hAnsi="Times New Roman"/>
          <w:sz w:val="24"/>
          <w:szCs w:val="24"/>
        </w:rPr>
        <w:t>3</w:t>
      </w:r>
      <w:r w:rsidRPr="00EF5233">
        <w:rPr>
          <w:rFonts w:ascii="Times New Roman" w:hAnsi="Times New Roman"/>
          <w:sz w:val="24"/>
          <w:szCs w:val="24"/>
        </w:rPr>
        <w:t xml:space="preserve"> </w:t>
      </w:r>
      <w:r w:rsidR="006D0518">
        <w:rPr>
          <w:rFonts w:ascii="Times New Roman" w:hAnsi="Times New Roman"/>
          <w:sz w:val="24"/>
          <w:szCs w:val="24"/>
        </w:rPr>
        <w:t>рабочих дней</w:t>
      </w:r>
      <w:r w:rsidRPr="00EF5233">
        <w:rPr>
          <w:rFonts w:ascii="Times New Roman" w:hAnsi="Times New Roman"/>
          <w:sz w:val="24"/>
          <w:szCs w:val="24"/>
        </w:rPr>
        <w:t xml:space="preserve">. </w:t>
      </w:r>
    </w:p>
    <w:p w14:paraId="54F6F664" w14:textId="4FBF7EB0" w:rsidR="00B2094D" w:rsidRPr="0005066D" w:rsidRDefault="00B2094D" w:rsidP="0005066D">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
      <w:r w:rsidRPr="0005066D">
        <w:rPr>
          <w:rFonts w:ascii="Times New Roman" w:hAnsi="Times New Roman" w:cs="Times New Roman"/>
          <w:b/>
          <w:i w:val="0"/>
          <w:color w:val="auto"/>
          <w:sz w:val="24"/>
          <w:szCs w:val="24"/>
        </w:rPr>
        <w:t xml:space="preserve">Выдача результата предоставления </w:t>
      </w:r>
      <w:r w:rsidR="004C12C7" w:rsidRPr="0005066D">
        <w:rPr>
          <w:rFonts w:ascii="Times New Roman" w:hAnsi="Times New Roman" w:cs="Times New Roman"/>
          <w:b/>
          <w:i w:val="0"/>
          <w:color w:val="auto"/>
          <w:sz w:val="24"/>
          <w:szCs w:val="24"/>
        </w:rPr>
        <w:t>муниципальной</w:t>
      </w:r>
      <w:r w:rsidRPr="0005066D">
        <w:rPr>
          <w:rFonts w:ascii="Times New Roman" w:hAnsi="Times New Roman" w:cs="Times New Roman"/>
          <w:b/>
          <w:i w:val="0"/>
          <w:color w:val="auto"/>
          <w:sz w:val="24"/>
          <w:szCs w:val="24"/>
        </w:rPr>
        <w:t xml:space="preserve"> услуги</w:t>
      </w:r>
    </w:p>
    <w:p w14:paraId="2C61A5CD" w14:textId="77777777"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 xml:space="preserve">Основанием для начала административной процедуры является поступление специалисту, ответственному за выдачу документов, готового результата по услуге. </w:t>
      </w:r>
    </w:p>
    <w:p w14:paraId="39226351" w14:textId="77777777"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Специалист, ответственный за выдачу документов, выполняет следующие административные действия:</w:t>
      </w:r>
    </w:p>
    <w:p w14:paraId="7748FCF4" w14:textId="77777777" w:rsidR="00B2094D" w:rsidRPr="00EF5233" w:rsidRDefault="00B2094D" w:rsidP="00EF5233">
      <w:pPr>
        <w:pStyle w:val="af4"/>
        <w:tabs>
          <w:tab w:val="left" w:pos="1134"/>
        </w:tabs>
        <w:spacing w:line="276" w:lineRule="auto"/>
        <w:ind w:right="-1" w:firstLine="709"/>
        <w:jc w:val="both"/>
        <w:rPr>
          <w:rFonts w:ascii="Times New Roman" w:hAnsi="Times New Roman"/>
          <w:sz w:val="24"/>
          <w:szCs w:val="24"/>
        </w:rPr>
      </w:pPr>
      <w:r w:rsidRPr="00EF5233">
        <w:rPr>
          <w:rFonts w:ascii="Times New Roman" w:hAnsi="Times New Roman"/>
          <w:sz w:val="24"/>
          <w:szCs w:val="24"/>
        </w:rPr>
        <w:t>-регистрирует поступивший документ в соответствующем журнале;</w:t>
      </w:r>
    </w:p>
    <w:p w14:paraId="461D1760" w14:textId="03F88BC1" w:rsidR="00B2094D" w:rsidRPr="00EF5233" w:rsidRDefault="00B2094D" w:rsidP="00EF5233">
      <w:pPr>
        <w:pStyle w:val="af4"/>
        <w:tabs>
          <w:tab w:val="left" w:pos="1134"/>
        </w:tabs>
        <w:spacing w:line="276" w:lineRule="auto"/>
        <w:ind w:right="-1" w:firstLine="709"/>
        <w:jc w:val="both"/>
        <w:rPr>
          <w:rFonts w:ascii="Times New Roman" w:hAnsi="Times New Roman"/>
          <w:sz w:val="24"/>
          <w:szCs w:val="24"/>
        </w:rPr>
      </w:pPr>
      <w:r w:rsidRPr="00EF5233">
        <w:rPr>
          <w:rFonts w:ascii="Times New Roman" w:hAnsi="Times New Roman"/>
          <w:sz w:val="24"/>
          <w:szCs w:val="24"/>
        </w:rPr>
        <w:t xml:space="preserve">-выдает под роспись в графе соответствующего журнала регистрации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w:t>
      </w:r>
      <w:r w:rsidR="005D6EA4">
        <w:rPr>
          <w:rFonts w:ascii="Times New Roman" w:hAnsi="Times New Roman"/>
          <w:sz w:val="24"/>
          <w:szCs w:val="24"/>
        </w:rPr>
        <w:t>и/или</w:t>
      </w:r>
      <w:r w:rsidRPr="00EF5233">
        <w:rPr>
          <w:rFonts w:ascii="Times New Roman" w:hAnsi="Times New Roman"/>
          <w:sz w:val="24"/>
          <w:szCs w:val="24"/>
        </w:rPr>
        <w:t xml:space="preserve"> РПГУ.</w:t>
      </w:r>
    </w:p>
    <w:p w14:paraId="651685BB" w14:textId="368C9435"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lastRenderedPageBreak/>
        <w:t xml:space="preserve">Выдача результата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производится в помещении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14:paraId="2C153831" w14:textId="4A1E83C7"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 xml:space="preserve">В случае неявки заявителя или его уполномоченного представителя в установленный срок результат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хранится в </w:t>
      </w:r>
      <w:r w:rsidR="004C12C7" w:rsidRPr="00EF5233">
        <w:rPr>
          <w:rFonts w:ascii="Times New Roman" w:hAnsi="Times New Roman"/>
          <w:sz w:val="24"/>
          <w:szCs w:val="24"/>
        </w:rPr>
        <w:t>Администрации</w:t>
      </w:r>
      <w:r w:rsidRPr="00EF5233">
        <w:rPr>
          <w:rFonts w:ascii="Times New Roman" w:hAnsi="Times New Roman"/>
          <w:i/>
          <w:sz w:val="24"/>
          <w:szCs w:val="24"/>
        </w:rPr>
        <w:t>,</w:t>
      </w:r>
      <w:r w:rsidRPr="00EF5233">
        <w:rPr>
          <w:rFonts w:ascii="Times New Roman" w:hAnsi="Times New Roman"/>
          <w:sz w:val="24"/>
          <w:szCs w:val="24"/>
        </w:rPr>
        <w:t xml:space="preserve"> до востребования.</w:t>
      </w:r>
    </w:p>
    <w:p w14:paraId="451980CC" w14:textId="162940C8" w:rsidR="00B2094D" w:rsidRPr="00EF5233" w:rsidRDefault="00B2094D" w:rsidP="00330B06">
      <w:pPr>
        <w:pStyle w:val="a9"/>
        <w:numPr>
          <w:ilvl w:val="0"/>
          <w:numId w:val="30"/>
        </w:numPr>
        <w:autoSpaceDE w:val="0"/>
        <w:autoSpaceDN w:val="0"/>
        <w:adjustRightInd w:val="0"/>
        <w:spacing w:after="0"/>
        <w:ind w:left="0" w:right="-1" w:firstLine="709"/>
        <w:jc w:val="both"/>
        <w:rPr>
          <w:rFonts w:ascii="Times New Roman" w:hAnsi="Times New Roman"/>
          <w:sz w:val="24"/>
          <w:szCs w:val="24"/>
        </w:rPr>
      </w:pPr>
      <w:r w:rsidRPr="00EF5233">
        <w:rPr>
          <w:rFonts w:ascii="Times New Roman" w:hAnsi="Times New Roman"/>
          <w:sz w:val="24"/>
          <w:szCs w:val="24"/>
        </w:rPr>
        <w:t xml:space="preserve">В случае поступления заявления в порядке, </w:t>
      </w:r>
      <w:r w:rsidR="00DD2E3B" w:rsidRPr="00EF5233">
        <w:rPr>
          <w:rFonts w:ascii="Times New Roman" w:hAnsi="Times New Roman"/>
          <w:sz w:val="24"/>
          <w:szCs w:val="24"/>
        </w:rPr>
        <w:t xml:space="preserve">предусмотренном </w:t>
      </w:r>
      <w:r w:rsidR="00DD2E3B" w:rsidRPr="004A50F4">
        <w:rPr>
          <w:rFonts w:ascii="Times New Roman" w:hAnsi="Times New Roman"/>
          <w:sz w:val="24"/>
          <w:szCs w:val="24"/>
        </w:rPr>
        <w:t>подпунктом 2.6.</w:t>
      </w:r>
      <w:r w:rsidR="007B6C2D">
        <w:rPr>
          <w:rFonts w:ascii="Times New Roman" w:hAnsi="Times New Roman"/>
          <w:sz w:val="24"/>
          <w:szCs w:val="24"/>
        </w:rPr>
        <w:t>6</w:t>
      </w:r>
      <w:r w:rsidRPr="00EF5233">
        <w:rPr>
          <w:rFonts w:ascii="Times New Roman" w:hAnsi="Times New Roman"/>
          <w:sz w:val="24"/>
          <w:szCs w:val="24"/>
        </w:rPr>
        <w:t xml:space="preserve"> настоящего Административного регламента, специалист, ответственный за выдачу документов, направляет письмо почтовым отправлением. </w:t>
      </w:r>
    </w:p>
    <w:p w14:paraId="7E6EF982" w14:textId="0368EA39"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 xml:space="preserve">При обращении за предоставлением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 ГАУ «МФЦ РС(Я)» результат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направляется в ГАУ «МФЦ РС(Я)» для выдачи результата заявителю.</w:t>
      </w:r>
    </w:p>
    <w:p w14:paraId="0266E38C" w14:textId="6D022063"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В случае поступления заявления в порядке, п</w:t>
      </w:r>
      <w:r w:rsidR="00DD2E3B" w:rsidRPr="00EF5233">
        <w:rPr>
          <w:rFonts w:ascii="Times New Roman" w:hAnsi="Times New Roman"/>
          <w:sz w:val="24"/>
          <w:szCs w:val="24"/>
        </w:rPr>
        <w:t xml:space="preserve">редусмотренном </w:t>
      </w:r>
      <w:r w:rsidR="00DD2E3B" w:rsidRPr="004A50F4">
        <w:rPr>
          <w:rFonts w:ascii="Times New Roman" w:hAnsi="Times New Roman"/>
          <w:sz w:val="24"/>
          <w:szCs w:val="24"/>
        </w:rPr>
        <w:t>подпунктом 2.6.</w:t>
      </w:r>
      <w:r w:rsidR="007B6C2D">
        <w:rPr>
          <w:rFonts w:ascii="Times New Roman" w:hAnsi="Times New Roman"/>
          <w:sz w:val="24"/>
          <w:szCs w:val="24"/>
        </w:rPr>
        <w:t>8</w:t>
      </w:r>
      <w:r w:rsidRPr="00EF5233">
        <w:rPr>
          <w:rFonts w:ascii="Times New Roman" w:hAnsi="Times New Roman"/>
          <w:sz w:val="24"/>
          <w:szCs w:val="24"/>
        </w:rPr>
        <w:t xml:space="preserve"> настоящего Административного регламента, муниципальным служащим направляется результат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 электронной форме посредством ЕПГУ и/или РПГУ.</w:t>
      </w:r>
    </w:p>
    <w:p w14:paraId="403413F4" w14:textId="77777777" w:rsidR="00B2094D" w:rsidRPr="00EF5233" w:rsidRDefault="00B2094D" w:rsidP="00EF5233">
      <w:pPr>
        <w:pStyle w:val="af4"/>
        <w:spacing w:line="276" w:lineRule="auto"/>
        <w:ind w:right="-1" w:firstLine="709"/>
        <w:jc w:val="both"/>
        <w:rPr>
          <w:rFonts w:ascii="Times New Roman" w:hAnsi="Times New Roman"/>
          <w:sz w:val="24"/>
          <w:szCs w:val="24"/>
        </w:rPr>
      </w:pPr>
      <w:r w:rsidRPr="00EF5233">
        <w:rPr>
          <w:rFonts w:ascii="Times New Roman" w:hAnsi="Times New Roman"/>
          <w:sz w:val="24"/>
          <w:szCs w:val="24"/>
        </w:rPr>
        <w:t>Заявителю в качестве результата предоставления услуги обеспечивается по его выбору возможность получения:</w:t>
      </w:r>
    </w:p>
    <w:p w14:paraId="28EE43EC" w14:textId="77777777" w:rsidR="00B2094D" w:rsidRPr="00EF5233" w:rsidRDefault="00B2094D" w:rsidP="00EF5233">
      <w:pPr>
        <w:pStyle w:val="af4"/>
        <w:spacing w:line="276" w:lineRule="auto"/>
        <w:ind w:right="-1" w:firstLine="709"/>
        <w:jc w:val="both"/>
        <w:rPr>
          <w:rFonts w:ascii="Times New Roman" w:hAnsi="Times New Roman"/>
          <w:sz w:val="24"/>
          <w:szCs w:val="24"/>
        </w:rPr>
      </w:pPr>
      <w:r w:rsidRPr="00EF5233">
        <w:rPr>
          <w:rFonts w:ascii="Times New Roman" w:hAnsi="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57B07BC4" w14:textId="77777777" w:rsidR="00B2094D" w:rsidRPr="00EF5233" w:rsidRDefault="00B2094D" w:rsidP="00EF5233">
      <w:pPr>
        <w:pStyle w:val="af4"/>
        <w:spacing w:line="276" w:lineRule="auto"/>
        <w:ind w:right="-1" w:firstLine="709"/>
        <w:jc w:val="both"/>
        <w:rPr>
          <w:rFonts w:ascii="Times New Roman" w:hAnsi="Times New Roman"/>
          <w:sz w:val="24"/>
          <w:szCs w:val="24"/>
        </w:rPr>
      </w:pPr>
      <w:r w:rsidRPr="00EF5233">
        <w:rPr>
          <w:rFonts w:ascii="Times New Roman" w:hAnsi="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2888EF89" w14:textId="77777777" w:rsidR="00B2094D" w:rsidRPr="00EF5233" w:rsidRDefault="00B2094D" w:rsidP="00EF5233">
      <w:pPr>
        <w:pStyle w:val="af4"/>
        <w:spacing w:line="276" w:lineRule="auto"/>
        <w:ind w:right="-1" w:firstLine="709"/>
        <w:jc w:val="both"/>
        <w:rPr>
          <w:rFonts w:ascii="Times New Roman" w:hAnsi="Times New Roman"/>
          <w:sz w:val="24"/>
          <w:szCs w:val="24"/>
        </w:rPr>
      </w:pPr>
      <w:r w:rsidRPr="00EF5233">
        <w:rPr>
          <w:rFonts w:ascii="Times New Roman" w:hAnsi="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14:paraId="285A32BD" w14:textId="77777777"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ответственному за выдачу документов, результата по услуге. </w:t>
      </w:r>
    </w:p>
    <w:p w14:paraId="27593994" w14:textId="77777777"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 xml:space="preserve">Результатом выполнения административной процедуры является выдача заявителю результата по услуге. </w:t>
      </w:r>
    </w:p>
    <w:p w14:paraId="09F45693" w14:textId="77777777" w:rsidR="00EF5233"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z w:val="24"/>
          <w:szCs w:val="24"/>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14:paraId="732A4D93" w14:textId="7DA9FDAC" w:rsidR="00B2094D" w:rsidRPr="00EF5233" w:rsidRDefault="00B2094D" w:rsidP="00330B06">
      <w:pPr>
        <w:pStyle w:val="af4"/>
        <w:numPr>
          <w:ilvl w:val="0"/>
          <w:numId w:val="30"/>
        </w:numPr>
        <w:spacing w:line="276" w:lineRule="auto"/>
        <w:ind w:left="0" w:right="-1" w:firstLine="709"/>
        <w:jc w:val="both"/>
        <w:rPr>
          <w:rFonts w:ascii="Times New Roman" w:hAnsi="Times New Roman"/>
          <w:sz w:val="24"/>
          <w:szCs w:val="24"/>
        </w:rPr>
      </w:pPr>
      <w:r w:rsidRPr="00EF5233">
        <w:rPr>
          <w:rFonts w:ascii="Times New Roman" w:hAnsi="Times New Roman"/>
          <w:spacing w:val="2"/>
          <w:sz w:val="24"/>
          <w:szCs w:val="24"/>
        </w:rPr>
        <w:t>М</w:t>
      </w:r>
      <w:r w:rsidRPr="00EF5233">
        <w:rPr>
          <w:rFonts w:ascii="Times New Roman" w:hAnsi="Times New Roman"/>
          <w:sz w:val="24"/>
          <w:szCs w:val="24"/>
        </w:rPr>
        <w:t xml:space="preserve">аксимальная продолжительность административной процедуры выдачи результата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составляет один рабочий день и не включается в общий срок предоставления государственной услуги.</w:t>
      </w:r>
    </w:p>
    <w:p w14:paraId="076BE75D" w14:textId="34FAC093" w:rsidR="00B2094D" w:rsidRPr="00EF5233" w:rsidRDefault="00B2094D" w:rsidP="0005066D">
      <w:pPr>
        <w:pStyle w:val="3"/>
        <w:numPr>
          <w:ilvl w:val="0"/>
          <w:numId w:val="43"/>
        </w:numPr>
        <w:spacing w:after="240"/>
        <w:ind w:left="0" w:right="-1" w:firstLine="709"/>
        <w:jc w:val="center"/>
        <w:rPr>
          <w:rFonts w:ascii="Times New Roman" w:hAnsi="Times New Roman"/>
          <w:color w:val="auto"/>
          <w:sz w:val="24"/>
          <w:szCs w:val="24"/>
        </w:rPr>
      </w:pPr>
      <w:r w:rsidRPr="00EF5233">
        <w:rPr>
          <w:rFonts w:ascii="Times New Roman" w:hAnsi="Times New Roman"/>
          <w:color w:val="auto"/>
          <w:sz w:val="24"/>
          <w:szCs w:val="24"/>
        </w:rPr>
        <w:t>ФОРМЫ КОНТРОЛЯ ЗА</w:t>
      </w:r>
      <w:r w:rsidR="00043444" w:rsidRPr="00EF5233">
        <w:rPr>
          <w:rFonts w:ascii="Times New Roman" w:hAnsi="Times New Roman"/>
          <w:color w:val="auto"/>
          <w:sz w:val="24"/>
          <w:szCs w:val="24"/>
        </w:rPr>
        <w:t xml:space="preserve"> </w:t>
      </w:r>
      <w:r w:rsidRPr="00EF5233">
        <w:rPr>
          <w:rFonts w:ascii="Times New Roman" w:hAnsi="Times New Roman"/>
          <w:color w:val="auto"/>
          <w:sz w:val="24"/>
          <w:szCs w:val="24"/>
        </w:rPr>
        <w:t>ИСПОЛНЕНИЕМ АДМИНИСТРАТИВНОГО РЕГЛАМЕНТА</w:t>
      </w:r>
    </w:p>
    <w:p w14:paraId="3EEBA9FE" w14:textId="5FFA0B3A" w:rsidR="00B2094D" w:rsidRPr="00FD4A47" w:rsidRDefault="00B2094D" w:rsidP="00FD4A47">
      <w:pPr>
        <w:pStyle w:val="4"/>
        <w:numPr>
          <w:ilvl w:val="1"/>
          <w:numId w:val="43"/>
        </w:numPr>
        <w:spacing w:after="240" w:line="276" w:lineRule="auto"/>
        <w:ind w:left="0" w:right="-1" w:firstLine="709"/>
        <w:jc w:val="center"/>
        <w:rPr>
          <w:rFonts w:ascii="Times New Roman" w:hAnsi="Times New Roman" w:cs="Times New Roman"/>
          <w:b/>
          <w:color w:val="auto"/>
          <w:sz w:val="24"/>
          <w:szCs w:val="24"/>
        </w:rPr>
      </w:pPr>
      <w:r w:rsidRPr="00FD4A47">
        <w:rPr>
          <w:rStyle w:val="40"/>
          <w:rFonts w:ascii="Times New Roman" w:hAnsi="Times New Roman" w:cs="Times New Roman"/>
          <w:b/>
          <w:color w:val="auto"/>
          <w:sz w:val="24"/>
          <w:szCs w:val="24"/>
        </w:rPr>
        <w:t xml:space="preserve">Порядок осуществления текущего контроля за соблюдение и исполнением 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w:t>
      </w:r>
      <w:r w:rsidR="004C12C7" w:rsidRPr="00FD4A47">
        <w:rPr>
          <w:rStyle w:val="40"/>
          <w:rFonts w:ascii="Times New Roman" w:hAnsi="Times New Roman" w:cs="Times New Roman"/>
          <w:b/>
          <w:color w:val="auto"/>
          <w:sz w:val="24"/>
          <w:szCs w:val="24"/>
        </w:rPr>
        <w:t>муниципальной</w:t>
      </w:r>
      <w:r w:rsidRPr="00FD4A47">
        <w:rPr>
          <w:rStyle w:val="40"/>
          <w:rFonts w:ascii="Times New Roman" w:hAnsi="Times New Roman" w:cs="Times New Roman"/>
          <w:b/>
          <w:color w:val="auto"/>
          <w:sz w:val="24"/>
          <w:szCs w:val="24"/>
        </w:rPr>
        <w:t xml:space="preserve"> услуги, а также принятием ими решений</w:t>
      </w:r>
    </w:p>
    <w:p w14:paraId="06FBC77C" w14:textId="44A090A8" w:rsidR="00B2094D" w:rsidRPr="00EF5233" w:rsidRDefault="00B2094D" w:rsidP="00330B06">
      <w:pPr>
        <w:pStyle w:val="a9"/>
        <w:numPr>
          <w:ilvl w:val="0"/>
          <w:numId w:val="31"/>
        </w:numPr>
        <w:ind w:left="0" w:right="-1" w:firstLine="709"/>
        <w:jc w:val="both"/>
        <w:rPr>
          <w:rFonts w:ascii="Times New Roman" w:hAnsi="Times New Roman"/>
          <w:sz w:val="24"/>
          <w:szCs w:val="24"/>
        </w:rPr>
      </w:pPr>
      <w:r w:rsidRPr="00EF5233">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принятием решений ответственными муниципальными служащими осуществляется главой либо уполномоченным заместителем главы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курирующим вопросы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0420916E" w14:textId="5DFDBBB5" w:rsidR="00B2094D" w:rsidRPr="00EF5233" w:rsidRDefault="00B2094D" w:rsidP="00330B06">
      <w:pPr>
        <w:pStyle w:val="a9"/>
        <w:numPr>
          <w:ilvl w:val="0"/>
          <w:numId w:val="31"/>
        </w:numPr>
        <w:ind w:left="0" w:right="-1" w:firstLine="709"/>
        <w:jc w:val="both"/>
        <w:rPr>
          <w:rFonts w:ascii="Times New Roman" w:hAnsi="Times New Roman"/>
          <w:sz w:val="24"/>
          <w:szCs w:val="24"/>
        </w:rPr>
      </w:pPr>
      <w:r w:rsidRPr="00EF5233">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принятием решений </w:t>
      </w:r>
      <w:r w:rsidRPr="00EF5233">
        <w:rPr>
          <w:rFonts w:ascii="Times New Roman" w:hAnsi="Times New Roman"/>
          <w:sz w:val="24"/>
          <w:szCs w:val="24"/>
        </w:rPr>
        <w:lastRenderedPageBreak/>
        <w:t>ответственными муниципальными служащими осуществляется руководителем Отдела либо его заместителем.</w:t>
      </w:r>
    </w:p>
    <w:p w14:paraId="7077D0F8" w14:textId="157BACCA" w:rsidR="00B2094D" w:rsidRPr="00EF5233" w:rsidRDefault="00B2094D" w:rsidP="00330B06">
      <w:pPr>
        <w:pStyle w:val="a9"/>
        <w:numPr>
          <w:ilvl w:val="0"/>
          <w:numId w:val="31"/>
        </w:numPr>
        <w:ind w:left="0" w:right="-1" w:firstLine="709"/>
        <w:jc w:val="both"/>
        <w:rPr>
          <w:rFonts w:ascii="Times New Roman" w:hAnsi="Times New Roman"/>
          <w:sz w:val="24"/>
          <w:szCs w:val="24"/>
        </w:rPr>
      </w:pPr>
      <w:r w:rsidRPr="00EF5233">
        <w:rPr>
          <w:rFonts w:ascii="Times New Roman" w:hAnsi="Times New Roman"/>
          <w:sz w:val="24"/>
          <w:szCs w:val="24"/>
        </w:rPr>
        <w:t xml:space="preserve"> Периодичность осуществления текущего контроля устанавливается главой либо уполномоченным заместителем главы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курирующим вопросы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3F98BA26" w14:textId="244F29E8" w:rsidR="00B2094D" w:rsidRPr="00FD4A47" w:rsidRDefault="00B2094D" w:rsidP="00FD4A47">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
      <w:r w:rsidRPr="00FD4A47">
        <w:rPr>
          <w:rFonts w:ascii="Times New Roman" w:hAnsi="Times New Roman" w:cs="Times New Roman"/>
          <w:b/>
          <w:i w:val="0"/>
          <w:color w:val="auto"/>
          <w:sz w:val="24"/>
          <w:szCs w:val="24"/>
        </w:rPr>
        <w:t xml:space="preserve">Порядок и периодичность осуществления плановых и внеплановых проверок полноты и качества предоставления </w:t>
      </w:r>
      <w:r w:rsidR="004C12C7" w:rsidRPr="00FD4A47">
        <w:rPr>
          <w:rFonts w:ascii="Times New Roman" w:hAnsi="Times New Roman" w:cs="Times New Roman"/>
          <w:b/>
          <w:i w:val="0"/>
          <w:color w:val="auto"/>
          <w:sz w:val="24"/>
          <w:szCs w:val="24"/>
        </w:rPr>
        <w:t>муниципальной</w:t>
      </w:r>
      <w:r w:rsidRPr="00FD4A47">
        <w:rPr>
          <w:rFonts w:ascii="Times New Roman" w:hAnsi="Times New Roman" w:cs="Times New Roman"/>
          <w:b/>
          <w:i w:val="0"/>
          <w:color w:val="auto"/>
          <w:sz w:val="24"/>
          <w:szCs w:val="24"/>
        </w:rPr>
        <w:t xml:space="preserve"> услуги, в том числе порядок и формы контроля за полнотой и качеством предоставления </w:t>
      </w:r>
      <w:r w:rsidR="004C12C7" w:rsidRPr="00FD4A47">
        <w:rPr>
          <w:rFonts w:ascii="Times New Roman" w:hAnsi="Times New Roman" w:cs="Times New Roman"/>
          <w:b/>
          <w:i w:val="0"/>
          <w:color w:val="auto"/>
          <w:sz w:val="24"/>
          <w:szCs w:val="24"/>
        </w:rPr>
        <w:t>муниципальной</w:t>
      </w:r>
      <w:r w:rsidRPr="00FD4A47">
        <w:rPr>
          <w:rFonts w:ascii="Times New Roman" w:hAnsi="Times New Roman" w:cs="Times New Roman"/>
          <w:b/>
          <w:i w:val="0"/>
          <w:color w:val="auto"/>
          <w:sz w:val="24"/>
          <w:szCs w:val="24"/>
        </w:rPr>
        <w:t xml:space="preserve"> услуги</w:t>
      </w:r>
    </w:p>
    <w:p w14:paraId="2472FAA3" w14:textId="71879F1F" w:rsidR="00B2094D" w:rsidRPr="00EF5233" w:rsidRDefault="00B2094D" w:rsidP="00330B06">
      <w:pPr>
        <w:pStyle w:val="a9"/>
        <w:numPr>
          <w:ilvl w:val="0"/>
          <w:numId w:val="32"/>
        </w:numPr>
        <w:ind w:left="0" w:right="-1" w:firstLine="709"/>
        <w:jc w:val="both"/>
        <w:rPr>
          <w:rFonts w:ascii="Times New Roman" w:hAnsi="Times New Roman"/>
          <w:sz w:val="24"/>
          <w:szCs w:val="24"/>
        </w:rPr>
      </w:pPr>
      <w:r w:rsidRPr="00EF5233">
        <w:rPr>
          <w:rFonts w:ascii="Times New Roman" w:hAnsi="Times New Roman"/>
          <w:sz w:val="24"/>
          <w:szCs w:val="24"/>
        </w:rPr>
        <w:t xml:space="preserve">Контроль за полнотой и качеством предоставления Администрацией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служащих </w:t>
      </w:r>
      <w:r w:rsidR="00EF5233" w:rsidRPr="00EF5233">
        <w:rPr>
          <w:rFonts w:ascii="Times New Roman" w:hAnsi="Times New Roman"/>
          <w:sz w:val="24"/>
          <w:szCs w:val="24"/>
        </w:rPr>
        <w:t>Администрации.</w:t>
      </w:r>
    </w:p>
    <w:p w14:paraId="6A060891" w14:textId="6276DBF6" w:rsidR="00B2094D" w:rsidRPr="00EF5233" w:rsidRDefault="00B2094D" w:rsidP="00330B06">
      <w:pPr>
        <w:pStyle w:val="a9"/>
        <w:numPr>
          <w:ilvl w:val="0"/>
          <w:numId w:val="32"/>
        </w:numPr>
        <w:ind w:left="0" w:right="-1" w:firstLine="709"/>
        <w:jc w:val="both"/>
        <w:rPr>
          <w:rFonts w:ascii="Times New Roman" w:hAnsi="Times New Roman"/>
          <w:sz w:val="24"/>
          <w:szCs w:val="24"/>
        </w:rPr>
      </w:pPr>
      <w:r w:rsidRPr="00EF5233">
        <w:rPr>
          <w:rFonts w:ascii="Times New Roman" w:hAnsi="Times New Roman"/>
          <w:sz w:val="24"/>
          <w:szCs w:val="24"/>
        </w:rPr>
        <w:t xml:space="preserve">Порядок и периодичность проведения плановых проверок выполнения Отделом положений Административного регламента и иных нормативных правовых актов, устанавливающих требования к предоставлению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осуществляются в соответствии с планом работы </w:t>
      </w:r>
      <w:r w:rsidR="00EF5233" w:rsidRPr="00EF5233">
        <w:rPr>
          <w:rFonts w:ascii="Times New Roman" w:hAnsi="Times New Roman"/>
          <w:sz w:val="24"/>
          <w:szCs w:val="24"/>
        </w:rPr>
        <w:t>Администрации на</w:t>
      </w:r>
      <w:r w:rsidRPr="00EF5233">
        <w:rPr>
          <w:rFonts w:ascii="Times New Roman" w:hAnsi="Times New Roman"/>
          <w:sz w:val="24"/>
          <w:szCs w:val="24"/>
        </w:rPr>
        <w:t xml:space="preserve"> текущий год.</w:t>
      </w:r>
    </w:p>
    <w:p w14:paraId="04839C37" w14:textId="14D234FC" w:rsidR="00B2094D" w:rsidRPr="00EF5233" w:rsidRDefault="00B2094D" w:rsidP="00330B06">
      <w:pPr>
        <w:pStyle w:val="a9"/>
        <w:numPr>
          <w:ilvl w:val="0"/>
          <w:numId w:val="32"/>
        </w:numPr>
        <w:ind w:left="0" w:right="-1" w:firstLine="709"/>
        <w:jc w:val="both"/>
        <w:rPr>
          <w:rFonts w:ascii="Times New Roman" w:hAnsi="Times New Roman"/>
          <w:sz w:val="24"/>
          <w:szCs w:val="24"/>
        </w:rPr>
      </w:pPr>
      <w:r w:rsidRPr="00EF5233">
        <w:rPr>
          <w:rFonts w:ascii="Times New Roman" w:hAnsi="Times New Roman"/>
          <w:sz w:val="24"/>
          <w:szCs w:val="24"/>
        </w:rPr>
        <w:t xml:space="preserve">Решение об осуществлении плановых и внеплановых проверок полноты и качества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принимается главой либо уполномоченным заместителем главы </w:t>
      </w:r>
      <w:r w:rsidR="00EF5233" w:rsidRPr="00EF5233">
        <w:rPr>
          <w:rFonts w:ascii="Times New Roman" w:hAnsi="Times New Roman"/>
          <w:sz w:val="24"/>
          <w:szCs w:val="24"/>
        </w:rPr>
        <w:t>Администрации,</w:t>
      </w:r>
      <w:r w:rsidRPr="00EF5233">
        <w:rPr>
          <w:rFonts w:ascii="Times New Roman" w:hAnsi="Times New Roman"/>
          <w:sz w:val="24"/>
          <w:szCs w:val="24"/>
        </w:rPr>
        <w:t xml:space="preserve"> курирующим вопросы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480C8EEC" w14:textId="1BEC6C6C" w:rsidR="00B2094D" w:rsidRPr="00EF5233" w:rsidRDefault="00B2094D" w:rsidP="00330B06">
      <w:pPr>
        <w:pStyle w:val="a9"/>
        <w:numPr>
          <w:ilvl w:val="0"/>
          <w:numId w:val="32"/>
        </w:numPr>
        <w:ind w:left="0" w:right="-1" w:firstLine="709"/>
        <w:jc w:val="both"/>
        <w:rPr>
          <w:rFonts w:ascii="Times New Roman" w:hAnsi="Times New Roman"/>
          <w:sz w:val="24"/>
          <w:szCs w:val="24"/>
        </w:rPr>
      </w:pPr>
      <w:r w:rsidRPr="00EF5233">
        <w:rPr>
          <w:rFonts w:ascii="Times New Roman" w:hAnsi="Times New Roman"/>
          <w:sz w:val="24"/>
          <w:szCs w:val="24"/>
        </w:rPr>
        <w:t xml:space="preserve">Плановые проверки проводятся на основании годовых планов работы, внеплановые проверки проводятся при выявлении нарушений по предоставлению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или по конкретному обращению заявителя. Плановые проверки проводятся не реже 1 раза в 3 года.</w:t>
      </w:r>
    </w:p>
    <w:p w14:paraId="24D3BC44" w14:textId="65F1CAF7" w:rsidR="00B2094D" w:rsidRPr="00EF5233" w:rsidRDefault="00B2094D" w:rsidP="00330B06">
      <w:pPr>
        <w:pStyle w:val="a9"/>
        <w:numPr>
          <w:ilvl w:val="0"/>
          <w:numId w:val="32"/>
        </w:numPr>
        <w:ind w:left="0" w:right="-1" w:firstLine="709"/>
        <w:jc w:val="both"/>
        <w:rPr>
          <w:rFonts w:ascii="Times New Roman" w:hAnsi="Times New Roman"/>
          <w:sz w:val="24"/>
          <w:szCs w:val="24"/>
        </w:rPr>
      </w:pPr>
      <w:r w:rsidRPr="00EF5233">
        <w:rPr>
          <w:rFonts w:ascii="Times New Roman" w:hAnsi="Times New Roman"/>
          <w:sz w:val="24"/>
          <w:szCs w:val="24"/>
        </w:rPr>
        <w:t xml:space="preserve">Плановые и внеплановые проверки полноты и качества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Отделом осуществляются структурным подразделением </w:t>
      </w:r>
      <w:r w:rsidR="00EF5233" w:rsidRPr="00EF5233">
        <w:rPr>
          <w:rFonts w:ascii="Times New Roman" w:hAnsi="Times New Roman"/>
          <w:sz w:val="24"/>
          <w:szCs w:val="24"/>
        </w:rPr>
        <w:t>Администрации,</w:t>
      </w:r>
      <w:r w:rsidRPr="00EF5233">
        <w:rPr>
          <w:rFonts w:ascii="Times New Roman" w:hAnsi="Times New Roman"/>
          <w:sz w:val="24"/>
          <w:szCs w:val="24"/>
        </w:rPr>
        <w:t xml:space="preserve">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14:paraId="69EA4FF2" w14:textId="77777777" w:rsidR="00B2094D" w:rsidRPr="00EF5233" w:rsidRDefault="00B2094D" w:rsidP="00330B06">
      <w:pPr>
        <w:pStyle w:val="a9"/>
        <w:numPr>
          <w:ilvl w:val="0"/>
          <w:numId w:val="32"/>
        </w:numPr>
        <w:ind w:left="0" w:right="-1" w:firstLine="709"/>
        <w:jc w:val="both"/>
        <w:rPr>
          <w:rFonts w:ascii="Times New Roman" w:hAnsi="Times New Roman"/>
          <w:sz w:val="24"/>
          <w:szCs w:val="24"/>
        </w:rPr>
      </w:pPr>
      <w:r w:rsidRPr="00EF5233">
        <w:rPr>
          <w:rFonts w:ascii="Times New Roman" w:hAnsi="Times New Roman"/>
          <w:sz w:val="24"/>
          <w:szCs w:val="24"/>
        </w:rPr>
        <w:t>Результаты проверок отражаются отдельной справкой или актом.</w:t>
      </w:r>
    </w:p>
    <w:p w14:paraId="5D09EF8C" w14:textId="5F5FED31" w:rsidR="00B2094D" w:rsidRPr="00EF5233" w:rsidRDefault="00B2094D" w:rsidP="00330B06">
      <w:pPr>
        <w:pStyle w:val="a9"/>
        <w:numPr>
          <w:ilvl w:val="0"/>
          <w:numId w:val="32"/>
        </w:numPr>
        <w:ind w:left="0" w:right="-1" w:firstLine="709"/>
        <w:jc w:val="both"/>
        <w:rPr>
          <w:rFonts w:ascii="Times New Roman" w:hAnsi="Times New Roman"/>
          <w:sz w:val="24"/>
          <w:szCs w:val="24"/>
        </w:rPr>
      </w:pPr>
      <w:r w:rsidRPr="00EF5233">
        <w:rPr>
          <w:rFonts w:ascii="Times New Roman" w:hAnsi="Times New Roman"/>
          <w:sz w:val="24"/>
          <w:szCs w:val="24"/>
        </w:rPr>
        <w:t xml:space="preserve"> Внеплановые проверки Отдела по вопросу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проводит уполномоченное структурное подразделение </w:t>
      </w:r>
      <w:r w:rsidR="00EF5233" w:rsidRPr="00EF5233">
        <w:rPr>
          <w:rFonts w:ascii="Times New Roman" w:hAnsi="Times New Roman"/>
          <w:sz w:val="24"/>
          <w:szCs w:val="24"/>
        </w:rPr>
        <w:t>Администрации на</w:t>
      </w:r>
      <w:r w:rsidRPr="00EF5233">
        <w:rPr>
          <w:rFonts w:ascii="Times New Roman" w:hAnsi="Times New Roman"/>
          <w:sz w:val="24"/>
          <w:szCs w:val="24"/>
        </w:rPr>
        <w:t xml:space="preserve"> основании жалоб заинтересованных лиц и по результатам проверки составляет акты с указанием выявленных нарушений.</w:t>
      </w:r>
    </w:p>
    <w:p w14:paraId="551B5E3A" w14:textId="54F86C38" w:rsidR="00B2094D" w:rsidRPr="00FD4A47" w:rsidRDefault="00B2094D" w:rsidP="00FD4A47">
      <w:pPr>
        <w:pStyle w:val="4"/>
        <w:numPr>
          <w:ilvl w:val="1"/>
          <w:numId w:val="43"/>
        </w:numPr>
        <w:spacing w:after="240" w:line="276" w:lineRule="auto"/>
        <w:ind w:right="-1"/>
        <w:jc w:val="center"/>
        <w:rPr>
          <w:rFonts w:ascii="Times New Roman" w:hAnsi="Times New Roman" w:cs="Times New Roman"/>
          <w:b/>
          <w:i w:val="0"/>
          <w:color w:val="auto"/>
          <w:sz w:val="24"/>
          <w:szCs w:val="24"/>
        </w:rPr>
      </w:pPr>
      <w:r w:rsidRPr="00FD4A47">
        <w:rPr>
          <w:rFonts w:ascii="Times New Roman" w:hAnsi="Times New Roman" w:cs="Times New Roman"/>
          <w:b/>
          <w:i w:val="0"/>
          <w:color w:val="auto"/>
          <w:sz w:val="24"/>
          <w:szCs w:val="24"/>
        </w:rPr>
        <w:t xml:space="preserve">Ответственность муниципальных служащих </w:t>
      </w:r>
      <w:r w:rsidR="004C12C7" w:rsidRPr="00FD4A47">
        <w:rPr>
          <w:rFonts w:ascii="Times New Roman" w:hAnsi="Times New Roman" w:cs="Times New Roman"/>
          <w:b/>
          <w:i w:val="0"/>
          <w:color w:val="auto"/>
          <w:sz w:val="24"/>
          <w:szCs w:val="24"/>
        </w:rPr>
        <w:t>Администрации</w:t>
      </w:r>
      <w:r w:rsidR="00A17C64" w:rsidRPr="00FD4A47">
        <w:rPr>
          <w:rFonts w:ascii="Times New Roman" w:hAnsi="Times New Roman" w:cs="Times New Roman"/>
          <w:b/>
          <w:i w:val="0"/>
          <w:color w:val="auto"/>
          <w:sz w:val="24"/>
          <w:szCs w:val="24"/>
        </w:rPr>
        <w:t xml:space="preserve"> </w:t>
      </w:r>
      <w:r w:rsidRPr="00FD4A47">
        <w:rPr>
          <w:rFonts w:ascii="Times New Roman" w:hAnsi="Times New Roman" w:cs="Times New Roman"/>
          <w:b/>
          <w:i w:val="0"/>
          <w:color w:val="auto"/>
          <w:sz w:val="24"/>
          <w:szCs w:val="24"/>
        </w:rPr>
        <w:t>за решения и действия (бездействие), принимаемые</w:t>
      </w:r>
      <w:r w:rsidR="00EF5233" w:rsidRPr="00FD4A47">
        <w:rPr>
          <w:rFonts w:ascii="Times New Roman" w:hAnsi="Times New Roman" w:cs="Times New Roman"/>
          <w:b/>
          <w:i w:val="0"/>
          <w:color w:val="auto"/>
          <w:sz w:val="24"/>
          <w:szCs w:val="24"/>
        </w:rPr>
        <w:t xml:space="preserve"> </w:t>
      </w:r>
      <w:r w:rsidRPr="00FD4A47">
        <w:rPr>
          <w:rFonts w:ascii="Times New Roman" w:hAnsi="Times New Roman" w:cs="Times New Roman"/>
          <w:b/>
          <w:i w:val="0"/>
          <w:color w:val="auto"/>
          <w:sz w:val="24"/>
          <w:szCs w:val="24"/>
        </w:rPr>
        <w:t>(осуществляемые) ими в ходе предоставления</w:t>
      </w:r>
      <w:r w:rsidR="00EF5233" w:rsidRPr="00FD4A47">
        <w:rPr>
          <w:rFonts w:ascii="Times New Roman" w:hAnsi="Times New Roman" w:cs="Times New Roman"/>
          <w:b/>
          <w:i w:val="0"/>
          <w:color w:val="auto"/>
          <w:sz w:val="24"/>
          <w:szCs w:val="24"/>
        </w:rPr>
        <w:t xml:space="preserve"> </w:t>
      </w:r>
      <w:r w:rsidR="004C12C7" w:rsidRPr="00FD4A47">
        <w:rPr>
          <w:rFonts w:ascii="Times New Roman" w:hAnsi="Times New Roman" w:cs="Times New Roman"/>
          <w:b/>
          <w:i w:val="0"/>
          <w:color w:val="auto"/>
          <w:sz w:val="24"/>
          <w:szCs w:val="24"/>
        </w:rPr>
        <w:t>муниципальной</w:t>
      </w:r>
      <w:r w:rsidRPr="00FD4A47">
        <w:rPr>
          <w:rFonts w:ascii="Times New Roman" w:hAnsi="Times New Roman" w:cs="Times New Roman"/>
          <w:b/>
          <w:i w:val="0"/>
          <w:color w:val="auto"/>
          <w:sz w:val="24"/>
          <w:szCs w:val="24"/>
        </w:rPr>
        <w:t xml:space="preserve"> услуги</w:t>
      </w:r>
    </w:p>
    <w:p w14:paraId="4ED47BA2" w14:textId="33D3E36F" w:rsidR="00B2094D" w:rsidRPr="00EF5233" w:rsidRDefault="00B2094D" w:rsidP="00FD4A47">
      <w:pPr>
        <w:spacing w:after="240" w:line="276" w:lineRule="auto"/>
        <w:ind w:right="-1" w:firstLine="709"/>
        <w:jc w:val="both"/>
        <w:rPr>
          <w:sz w:val="24"/>
          <w:szCs w:val="24"/>
        </w:rPr>
      </w:pPr>
      <w:r w:rsidRPr="00EF5233">
        <w:rPr>
          <w:sz w:val="24"/>
          <w:szCs w:val="24"/>
        </w:rPr>
        <w:t xml:space="preserve">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w:t>
      </w:r>
      <w:r w:rsidR="004C12C7" w:rsidRPr="00EF5233">
        <w:rPr>
          <w:sz w:val="24"/>
          <w:szCs w:val="24"/>
        </w:rPr>
        <w:t>Администрации</w:t>
      </w:r>
      <w:r w:rsidR="00A17C64" w:rsidRPr="00EF5233">
        <w:rPr>
          <w:sz w:val="24"/>
          <w:szCs w:val="24"/>
        </w:rPr>
        <w:t xml:space="preserve"> </w:t>
      </w:r>
      <w:r w:rsidRPr="00EF5233">
        <w:rPr>
          <w:sz w:val="24"/>
          <w:szCs w:val="24"/>
        </w:rPr>
        <w:t xml:space="preserve">за несоблюдение порядка осуществления административных процедур в ходе предоставления </w:t>
      </w:r>
      <w:r w:rsidR="004C12C7" w:rsidRPr="00EF5233">
        <w:rPr>
          <w:sz w:val="24"/>
          <w:szCs w:val="24"/>
        </w:rPr>
        <w:t>муниципальной</w:t>
      </w:r>
      <w:r w:rsidRPr="00EF5233">
        <w:rPr>
          <w:sz w:val="24"/>
          <w:szCs w:val="24"/>
        </w:rPr>
        <w:t xml:space="preserve"> услуги закрепляется в их должностных инструкциях.</w:t>
      </w:r>
    </w:p>
    <w:p w14:paraId="33428FA5" w14:textId="4E80D5CE" w:rsidR="00B2094D" w:rsidRPr="00FD4A47" w:rsidRDefault="00B2094D" w:rsidP="00FD4A47">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rPr>
      </w:pPr>
      <w:r w:rsidRPr="00FD4A47">
        <w:rPr>
          <w:rFonts w:ascii="Times New Roman" w:hAnsi="Times New Roman" w:cs="Times New Roman"/>
          <w:b/>
          <w:i w:val="0"/>
          <w:color w:val="auto"/>
          <w:sz w:val="24"/>
          <w:szCs w:val="24"/>
        </w:rPr>
        <w:lastRenderedPageBreak/>
        <w:t>Требования к порядку и формам контроля за предоставлением</w:t>
      </w:r>
      <w:r w:rsidR="00EF5233" w:rsidRPr="00FD4A47">
        <w:rPr>
          <w:rFonts w:ascii="Times New Roman" w:hAnsi="Times New Roman" w:cs="Times New Roman"/>
          <w:b/>
          <w:i w:val="0"/>
          <w:color w:val="auto"/>
          <w:sz w:val="24"/>
          <w:szCs w:val="24"/>
        </w:rPr>
        <w:t xml:space="preserve"> </w:t>
      </w:r>
      <w:r w:rsidR="004C12C7" w:rsidRPr="00FD4A47">
        <w:rPr>
          <w:rFonts w:ascii="Times New Roman" w:hAnsi="Times New Roman" w:cs="Times New Roman"/>
          <w:b/>
          <w:i w:val="0"/>
          <w:color w:val="auto"/>
          <w:sz w:val="24"/>
          <w:szCs w:val="24"/>
        </w:rPr>
        <w:t>муниципальной</w:t>
      </w:r>
      <w:r w:rsidRPr="00FD4A47">
        <w:rPr>
          <w:rFonts w:ascii="Times New Roman" w:hAnsi="Times New Roman" w:cs="Times New Roman"/>
          <w:b/>
          <w:i w:val="0"/>
          <w:color w:val="auto"/>
          <w:sz w:val="24"/>
          <w:szCs w:val="24"/>
        </w:rPr>
        <w:t xml:space="preserve"> услуги, в том числе со стороны граждан,</w:t>
      </w:r>
      <w:r w:rsidR="00EF5233" w:rsidRPr="00FD4A47">
        <w:rPr>
          <w:rFonts w:ascii="Times New Roman" w:hAnsi="Times New Roman" w:cs="Times New Roman"/>
          <w:b/>
          <w:i w:val="0"/>
          <w:color w:val="auto"/>
          <w:sz w:val="24"/>
          <w:szCs w:val="24"/>
        </w:rPr>
        <w:t xml:space="preserve"> </w:t>
      </w:r>
      <w:r w:rsidRPr="00FD4A47">
        <w:rPr>
          <w:rFonts w:ascii="Times New Roman" w:hAnsi="Times New Roman" w:cs="Times New Roman"/>
          <w:b/>
          <w:i w:val="0"/>
          <w:color w:val="auto"/>
          <w:sz w:val="24"/>
          <w:szCs w:val="24"/>
        </w:rPr>
        <w:t>их объединений и организаций</w:t>
      </w:r>
    </w:p>
    <w:p w14:paraId="1C7EBA9A" w14:textId="116707F4" w:rsidR="00B2094D" w:rsidRPr="00EF5233" w:rsidRDefault="00B2094D" w:rsidP="00330B06">
      <w:pPr>
        <w:pStyle w:val="a9"/>
        <w:numPr>
          <w:ilvl w:val="0"/>
          <w:numId w:val="33"/>
        </w:numPr>
        <w:ind w:left="0" w:right="-1" w:firstLine="709"/>
        <w:jc w:val="both"/>
        <w:rPr>
          <w:rFonts w:ascii="Times New Roman" w:hAnsi="Times New Roman"/>
          <w:sz w:val="24"/>
          <w:szCs w:val="24"/>
        </w:rPr>
      </w:pPr>
      <w:r w:rsidRPr="00EF5233">
        <w:rPr>
          <w:rFonts w:ascii="Times New Roman" w:hAnsi="Times New Roman"/>
          <w:sz w:val="24"/>
          <w:szCs w:val="24"/>
        </w:rPr>
        <w:t xml:space="preserve">Контроль за предоставлением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со стороны граждан, их объединений и организаций не предусмотрен.</w:t>
      </w:r>
    </w:p>
    <w:p w14:paraId="44C96AE1" w14:textId="5E4E3577" w:rsidR="00B2094D" w:rsidRPr="00EF5233" w:rsidRDefault="00B2094D" w:rsidP="00330B06">
      <w:pPr>
        <w:pStyle w:val="a9"/>
        <w:numPr>
          <w:ilvl w:val="0"/>
          <w:numId w:val="33"/>
        </w:numPr>
        <w:ind w:left="0" w:right="-1" w:firstLine="709"/>
        <w:jc w:val="both"/>
        <w:rPr>
          <w:rFonts w:ascii="Times New Roman" w:hAnsi="Times New Roman"/>
          <w:sz w:val="24"/>
          <w:szCs w:val="24"/>
        </w:rPr>
      </w:pPr>
      <w:r w:rsidRPr="00EF5233">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осуществляется муниципальными служащими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ответственными за организацию работы по исполнению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w:t>
      </w:r>
    </w:p>
    <w:p w14:paraId="7E1617C5" w14:textId="7965F05E" w:rsidR="00B2094D" w:rsidRPr="00EF5233" w:rsidRDefault="00B2094D" w:rsidP="00330B06">
      <w:pPr>
        <w:pStyle w:val="a9"/>
        <w:numPr>
          <w:ilvl w:val="0"/>
          <w:numId w:val="33"/>
        </w:numPr>
        <w:ind w:left="0" w:right="-1" w:firstLine="709"/>
        <w:jc w:val="both"/>
        <w:rPr>
          <w:rFonts w:ascii="Times New Roman" w:hAnsi="Times New Roman"/>
          <w:sz w:val="24"/>
          <w:szCs w:val="24"/>
        </w:rPr>
      </w:pPr>
      <w:r w:rsidRPr="00EF5233">
        <w:rPr>
          <w:rFonts w:ascii="Times New Roman" w:hAnsi="Times New Roman"/>
          <w:sz w:val="24"/>
          <w:szCs w:val="24"/>
        </w:rPr>
        <w:t xml:space="preserve">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и за своевременное предоставление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Персональная ответственность муниципальных служащих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закрепляется в их должностных инструкциях в соответствии с требованиями законодательства Российской Федерации.</w:t>
      </w:r>
    </w:p>
    <w:p w14:paraId="309ADF32" w14:textId="7274BCA6" w:rsidR="00B2094D" w:rsidRPr="00EF5233" w:rsidRDefault="00B2094D" w:rsidP="00330B06">
      <w:pPr>
        <w:pStyle w:val="a9"/>
        <w:numPr>
          <w:ilvl w:val="0"/>
          <w:numId w:val="33"/>
        </w:numPr>
        <w:ind w:left="0" w:right="-1" w:firstLine="709"/>
        <w:jc w:val="both"/>
        <w:rPr>
          <w:rFonts w:ascii="Times New Roman" w:hAnsi="Times New Roman"/>
          <w:sz w:val="24"/>
          <w:szCs w:val="24"/>
        </w:rPr>
      </w:pPr>
      <w:r w:rsidRPr="00EF5233">
        <w:rPr>
          <w:rFonts w:ascii="Times New Roman" w:hAnsi="Times New Roman"/>
          <w:sz w:val="24"/>
          <w:szCs w:val="24"/>
        </w:rPr>
        <w:t xml:space="preserve">Периодичность осуществления текущего контроля устанавливается руководством </w:t>
      </w:r>
      <w:r w:rsidR="004C12C7" w:rsidRPr="00EF5233">
        <w:rPr>
          <w:rFonts w:ascii="Times New Roman" w:hAnsi="Times New Roman"/>
          <w:sz w:val="24"/>
          <w:szCs w:val="24"/>
        </w:rPr>
        <w:t>Администраци</w:t>
      </w:r>
      <w:r w:rsidR="00FD4A47">
        <w:rPr>
          <w:rFonts w:ascii="Times New Roman" w:hAnsi="Times New Roman"/>
          <w:sz w:val="24"/>
          <w:szCs w:val="24"/>
        </w:rPr>
        <w:t>и</w:t>
      </w:r>
      <w:r w:rsidRPr="00EF5233">
        <w:rPr>
          <w:rFonts w:ascii="Times New Roman" w:hAnsi="Times New Roman"/>
          <w:sz w:val="24"/>
          <w:szCs w:val="24"/>
        </w:rPr>
        <w:t xml:space="preserve">. Контроль за полнотой и качеством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служащих </w:t>
      </w:r>
      <w:r w:rsidR="004C12C7" w:rsidRPr="00EF5233">
        <w:rPr>
          <w:rFonts w:ascii="Times New Roman" w:hAnsi="Times New Roman"/>
          <w:sz w:val="24"/>
          <w:szCs w:val="24"/>
        </w:rPr>
        <w:t>Администрации</w:t>
      </w:r>
      <w:r w:rsidRPr="00EF5233">
        <w:rPr>
          <w:rFonts w:ascii="Times New Roman" w:hAnsi="Times New Roman"/>
          <w:sz w:val="24"/>
          <w:szCs w:val="24"/>
        </w:rPr>
        <w:t>.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40715A1B" w14:textId="6C6DA663" w:rsidR="00B2094D" w:rsidRPr="00EF5233" w:rsidRDefault="00B2094D" w:rsidP="00330B06">
      <w:pPr>
        <w:pStyle w:val="a9"/>
        <w:numPr>
          <w:ilvl w:val="0"/>
          <w:numId w:val="33"/>
        </w:numPr>
        <w:ind w:left="0" w:right="-1" w:firstLine="709"/>
        <w:jc w:val="both"/>
        <w:rPr>
          <w:rFonts w:ascii="Times New Roman" w:hAnsi="Times New Roman"/>
          <w:sz w:val="24"/>
          <w:szCs w:val="24"/>
        </w:rPr>
      </w:pPr>
      <w:r w:rsidRPr="00EF5233">
        <w:rPr>
          <w:rFonts w:ascii="Times New Roman" w:hAnsi="Times New Roman"/>
          <w:sz w:val="24"/>
          <w:szCs w:val="24"/>
        </w:rPr>
        <w:t xml:space="preserve">Проверки полноты и качества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осуществляются на основании правовых актов </w:t>
      </w:r>
      <w:r w:rsidR="004C12C7" w:rsidRPr="00EF5233">
        <w:rPr>
          <w:rFonts w:ascii="Times New Roman" w:hAnsi="Times New Roman"/>
          <w:sz w:val="24"/>
          <w:szCs w:val="24"/>
        </w:rPr>
        <w:t>Администрации</w:t>
      </w:r>
      <w:r w:rsidR="00FD4A47">
        <w:rPr>
          <w:rFonts w:ascii="Times New Roman" w:hAnsi="Times New Roman"/>
          <w:sz w:val="24"/>
          <w:szCs w:val="24"/>
        </w:rPr>
        <w:t>.</w:t>
      </w:r>
    </w:p>
    <w:p w14:paraId="579A8896" w14:textId="4595073F" w:rsidR="00B2094D" w:rsidRPr="00EF5233" w:rsidRDefault="00B2094D" w:rsidP="00330B06">
      <w:pPr>
        <w:pStyle w:val="a9"/>
        <w:numPr>
          <w:ilvl w:val="0"/>
          <w:numId w:val="33"/>
        </w:numPr>
        <w:ind w:left="0" w:right="-1" w:firstLine="709"/>
        <w:jc w:val="both"/>
        <w:rPr>
          <w:rFonts w:ascii="Times New Roman" w:hAnsi="Times New Roman"/>
          <w:sz w:val="24"/>
          <w:szCs w:val="24"/>
        </w:rPr>
      </w:pPr>
      <w:r w:rsidRPr="00EF5233">
        <w:rPr>
          <w:rFonts w:ascii="Times New Roman" w:hAnsi="Times New Roman"/>
          <w:sz w:val="24"/>
          <w:szCs w:val="24"/>
        </w:rPr>
        <w:t xml:space="preserve">Проверки могут быть плановыми (осуществляться на основании планов работы </w:t>
      </w:r>
      <w:r w:rsidR="004C12C7" w:rsidRPr="00EF5233">
        <w:rPr>
          <w:rFonts w:ascii="Times New Roman" w:hAnsi="Times New Roman"/>
          <w:sz w:val="24"/>
          <w:szCs w:val="24"/>
        </w:rPr>
        <w:t>Администрации</w:t>
      </w:r>
      <w:r w:rsidRPr="00EF5233">
        <w:rPr>
          <w:rFonts w:ascii="Times New Roman" w:hAnsi="Times New Roman"/>
          <w:sz w:val="24"/>
          <w:szCs w:val="24"/>
        </w:rPr>
        <w:t xml:space="preserve">) и внеплановыми. При проверке могут рассматриваться все вопросы, связанные с предоставлением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5E76C6F8" w14:textId="202B89CB" w:rsidR="00B2094D" w:rsidRPr="00EF5233" w:rsidRDefault="00B2094D" w:rsidP="00330B06">
      <w:pPr>
        <w:pStyle w:val="a9"/>
        <w:numPr>
          <w:ilvl w:val="0"/>
          <w:numId w:val="33"/>
        </w:numPr>
        <w:ind w:left="0" w:right="-1" w:firstLine="709"/>
        <w:jc w:val="both"/>
        <w:rPr>
          <w:rFonts w:ascii="Times New Roman" w:hAnsi="Times New Roman"/>
          <w:sz w:val="24"/>
          <w:szCs w:val="24"/>
        </w:rPr>
      </w:pPr>
      <w:r w:rsidRPr="00EF5233">
        <w:rPr>
          <w:rFonts w:ascii="Times New Roman" w:hAnsi="Times New Roman"/>
          <w:sz w:val="24"/>
          <w:szCs w:val="24"/>
        </w:rPr>
        <w:t xml:space="preserve">Для проведения проверки полноты и качества предоставления </w:t>
      </w:r>
      <w:r w:rsidR="004C12C7" w:rsidRPr="00EF5233">
        <w:rPr>
          <w:rFonts w:ascii="Times New Roman" w:hAnsi="Times New Roman"/>
          <w:sz w:val="24"/>
          <w:szCs w:val="24"/>
        </w:rPr>
        <w:t>муниципальной</w:t>
      </w:r>
      <w:r w:rsidRPr="00EF5233">
        <w:rPr>
          <w:rFonts w:ascii="Times New Roman" w:hAnsi="Times New Roman"/>
          <w:sz w:val="24"/>
          <w:szCs w:val="24"/>
        </w:rPr>
        <w:t xml:space="preserve">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0DBC0831" w14:textId="77777777" w:rsidR="00B2094D" w:rsidRPr="00EF5233" w:rsidRDefault="00B2094D" w:rsidP="00EF5233">
      <w:pPr>
        <w:spacing w:line="276" w:lineRule="auto"/>
        <w:ind w:right="-1" w:firstLine="709"/>
        <w:jc w:val="both"/>
        <w:rPr>
          <w:sz w:val="24"/>
          <w:szCs w:val="24"/>
        </w:rPr>
      </w:pPr>
    </w:p>
    <w:p w14:paraId="7C04CE0D" w14:textId="7EFF040F" w:rsidR="00B2094D" w:rsidRPr="00EF5233" w:rsidRDefault="00B2094D" w:rsidP="00FD4A47">
      <w:pPr>
        <w:pStyle w:val="3"/>
        <w:numPr>
          <w:ilvl w:val="0"/>
          <w:numId w:val="43"/>
        </w:numPr>
        <w:spacing w:after="240"/>
        <w:ind w:left="0" w:right="-1" w:firstLine="709"/>
        <w:jc w:val="center"/>
        <w:rPr>
          <w:rFonts w:ascii="Times New Roman" w:hAnsi="Times New Roman"/>
          <w:color w:val="auto"/>
          <w:sz w:val="24"/>
          <w:szCs w:val="24"/>
          <w:lang w:eastAsia="en-US"/>
        </w:rPr>
      </w:pPr>
      <w:r w:rsidRPr="00EF5233">
        <w:rPr>
          <w:rFonts w:ascii="Times New Roman" w:hAnsi="Times New Roman"/>
          <w:color w:val="auto"/>
          <w:sz w:val="24"/>
          <w:szCs w:val="24"/>
          <w:lang w:eastAsia="en-US"/>
        </w:rPr>
        <w:lastRenderedPageBreak/>
        <w:t xml:space="preserve">ДОСУДЕБНОЕ (ВНЕСУДЕБНОЕ) </w:t>
      </w:r>
      <w:r w:rsidR="00EF5233" w:rsidRPr="00EF5233">
        <w:rPr>
          <w:rFonts w:ascii="Times New Roman" w:hAnsi="Times New Roman"/>
          <w:color w:val="auto"/>
          <w:sz w:val="24"/>
          <w:szCs w:val="24"/>
          <w:lang w:eastAsia="en-US"/>
        </w:rPr>
        <w:t xml:space="preserve"> </w:t>
      </w:r>
      <w:r w:rsidRPr="00EF5233">
        <w:rPr>
          <w:rFonts w:ascii="Times New Roman" w:hAnsi="Times New Roman"/>
          <w:color w:val="auto"/>
          <w:sz w:val="24"/>
          <w:szCs w:val="24"/>
          <w:lang w:eastAsia="en-US"/>
        </w:rPr>
        <w:t>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14:paraId="39D99E6F" w14:textId="7CCF4062" w:rsidR="00B2094D" w:rsidRPr="00FD4A47" w:rsidRDefault="00B2094D" w:rsidP="00FD4A47">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lang w:eastAsia="en-US"/>
        </w:rPr>
      </w:pPr>
      <w:r w:rsidRPr="00FD4A47">
        <w:rPr>
          <w:rFonts w:ascii="Times New Roman" w:hAnsi="Times New Roman" w:cs="Times New Roman"/>
          <w:b/>
          <w:i w:val="0"/>
          <w:color w:val="auto"/>
          <w:sz w:val="24"/>
          <w:szCs w:val="24"/>
          <w:lang w:eastAsia="en-US"/>
        </w:rPr>
        <w:t xml:space="preserve">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18" w:history="1">
        <w:r w:rsidRPr="00FD4A47">
          <w:rPr>
            <w:rFonts w:ascii="Times New Roman" w:hAnsi="Times New Roman" w:cs="Times New Roman"/>
            <w:b/>
            <w:i w:val="0"/>
            <w:color w:val="auto"/>
            <w:sz w:val="24"/>
            <w:szCs w:val="24"/>
            <w:lang w:eastAsia="en-US"/>
          </w:rPr>
          <w:t>части 1.1 статьи 16</w:t>
        </w:r>
      </w:hyperlink>
      <w:r w:rsidRPr="00FD4A47">
        <w:rPr>
          <w:rFonts w:ascii="Times New Roman" w:hAnsi="Times New Roman" w:cs="Times New Roman"/>
          <w:b/>
          <w:i w:val="0"/>
          <w:color w:val="auto"/>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6C9FE382" w14:textId="77777777" w:rsidR="00B2094D" w:rsidRPr="00EF5233" w:rsidRDefault="00B2094D" w:rsidP="00330B06">
      <w:pPr>
        <w:pStyle w:val="a9"/>
        <w:numPr>
          <w:ilvl w:val="0"/>
          <w:numId w:val="34"/>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19" w:history="1">
        <w:r w:rsidRPr="00EF5233">
          <w:rPr>
            <w:rFonts w:ascii="Times New Roman" w:hAnsi="Times New Roman"/>
            <w:sz w:val="24"/>
            <w:szCs w:val="24"/>
            <w:lang w:eastAsia="en-US"/>
          </w:rPr>
          <w:t>части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4CE7F49A" w14:textId="77777777" w:rsidR="00B2094D" w:rsidRPr="00EF5233" w:rsidRDefault="00B2094D" w:rsidP="00330B06">
      <w:pPr>
        <w:pStyle w:val="a9"/>
        <w:numPr>
          <w:ilvl w:val="0"/>
          <w:numId w:val="34"/>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14:paraId="799F93E1" w14:textId="7DD84E6F" w:rsidR="00B2094D" w:rsidRPr="00EF5233" w:rsidRDefault="00B2094D" w:rsidP="00330B06">
      <w:pPr>
        <w:pStyle w:val="a9"/>
        <w:numPr>
          <w:ilvl w:val="0"/>
          <w:numId w:val="34"/>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Жалоба на нарушение порядка предоставления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в </w:t>
      </w:r>
      <w:hyperlink r:id="rId20" w:history="1">
        <w:r w:rsidRPr="00EF5233">
          <w:rPr>
            <w:rFonts w:ascii="Times New Roman" w:hAnsi="Times New Roman"/>
            <w:sz w:val="24"/>
            <w:szCs w:val="24"/>
            <w:lang w:eastAsia="en-US"/>
          </w:rPr>
          <w:t>части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w:t>
      </w:r>
    </w:p>
    <w:p w14:paraId="6469FDC7" w14:textId="10883F82" w:rsidR="00B2094D" w:rsidRPr="00FD4A47" w:rsidRDefault="00B2094D" w:rsidP="00FD4A47">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lang w:eastAsia="en-US"/>
        </w:rPr>
      </w:pPr>
      <w:r w:rsidRPr="00FD4A47">
        <w:rPr>
          <w:rFonts w:ascii="Times New Roman" w:hAnsi="Times New Roman" w:cs="Times New Roman"/>
          <w:b/>
          <w:i w:val="0"/>
          <w:color w:val="auto"/>
          <w:sz w:val="24"/>
          <w:szCs w:val="24"/>
          <w:lang w:eastAsia="en-US"/>
        </w:rPr>
        <w:t>Право и основания обжалования в досудебном (внесудебном)</w:t>
      </w:r>
      <w:r w:rsidR="00EF5233" w:rsidRPr="00FD4A47">
        <w:rPr>
          <w:rFonts w:ascii="Times New Roman" w:hAnsi="Times New Roman" w:cs="Times New Roman"/>
          <w:b/>
          <w:i w:val="0"/>
          <w:color w:val="auto"/>
          <w:sz w:val="24"/>
          <w:szCs w:val="24"/>
          <w:lang w:eastAsia="en-US"/>
        </w:rPr>
        <w:t xml:space="preserve"> </w:t>
      </w:r>
      <w:r w:rsidRPr="00FD4A47">
        <w:rPr>
          <w:rFonts w:ascii="Times New Roman" w:hAnsi="Times New Roman" w:cs="Times New Roman"/>
          <w:b/>
          <w:i w:val="0"/>
          <w:color w:val="auto"/>
          <w:sz w:val="24"/>
          <w:szCs w:val="24"/>
          <w:lang w:eastAsia="en-US"/>
        </w:rPr>
        <w:t xml:space="preserve">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21" w:history="1">
        <w:r w:rsidRPr="00FD4A47">
          <w:rPr>
            <w:rFonts w:ascii="Times New Roman" w:hAnsi="Times New Roman" w:cs="Times New Roman"/>
            <w:b/>
            <w:i w:val="0"/>
            <w:color w:val="auto"/>
            <w:sz w:val="24"/>
            <w:szCs w:val="24"/>
            <w:lang w:eastAsia="en-US"/>
          </w:rPr>
          <w:t>части 1.1 статьи 16</w:t>
        </w:r>
      </w:hyperlink>
      <w:r w:rsidRPr="00FD4A47">
        <w:rPr>
          <w:rFonts w:ascii="Times New Roman" w:hAnsi="Times New Roman" w:cs="Times New Roman"/>
          <w:b/>
          <w:i w:val="0"/>
          <w:color w:val="auto"/>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2B0974C8" w14:textId="5F312781" w:rsidR="00B2094D" w:rsidRPr="00EF5233" w:rsidRDefault="00B2094D" w:rsidP="00FD4A47">
      <w:pPr>
        <w:autoSpaceDE w:val="0"/>
        <w:autoSpaceDN w:val="0"/>
        <w:adjustRightInd w:val="0"/>
        <w:spacing w:line="276" w:lineRule="auto"/>
        <w:ind w:right="-1" w:firstLine="709"/>
        <w:jc w:val="both"/>
        <w:rPr>
          <w:sz w:val="24"/>
          <w:szCs w:val="24"/>
          <w:lang w:eastAsia="en-US"/>
        </w:rPr>
      </w:pPr>
      <w:r w:rsidRPr="00EF5233">
        <w:rPr>
          <w:sz w:val="24"/>
          <w:szCs w:val="24"/>
          <w:lang w:eastAsia="en-US"/>
        </w:rPr>
        <w:t xml:space="preserve">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том числе в следующих случаях:</w:t>
      </w:r>
    </w:p>
    <w:p w14:paraId="24D1E3C4" w14:textId="6E4606FC"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lastRenderedPageBreak/>
        <w:t xml:space="preserve">нарушение срока регистрации запроса о предоставлении государственной или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запроса, указанного в </w:t>
      </w:r>
      <w:hyperlink r:id="rId22" w:history="1">
        <w:r w:rsidRPr="00EF5233">
          <w:rPr>
            <w:rFonts w:ascii="Times New Roman" w:hAnsi="Times New Roman"/>
            <w:sz w:val="24"/>
            <w:szCs w:val="24"/>
            <w:lang w:eastAsia="en-US"/>
          </w:rPr>
          <w:t>статье 15.1</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w:t>
      </w:r>
    </w:p>
    <w:p w14:paraId="231B9824" w14:textId="0F86EBC2"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нарушение срока предоставления государственной или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3" w:history="1">
        <w:r w:rsidRPr="00EF5233">
          <w:rPr>
            <w:rFonts w:ascii="Times New Roman" w:hAnsi="Times New Roman"/>
            <w:sz w:val="24"/>
            <w:szCs w:val="24"/>
            <w:lang w:eastAsia="en-US"/>
          </w:rPr>
          <w:t>частью 1.3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w:t>
      </w:r>
    </w:p>
    <w:p w14:paraId="74A870EC" w14:textId="460F2ED8"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w:t>
      </w:r>
    </w:p>
    <w:p w14:paraId="7D00F163" w14:textId="4F84E53E"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у заявителя;</w:t>
      </w:r>
    </w:p>
    <w:p w14:paraId="28395349" w14:textId="385B4E05"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отказ в предоставлении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14:paraId="3A3CD5C9" w14:textId="77777777" w:rsidR="00B2094D" w:rsidRPr="00EF5233" w:rsidRDefault="00B2094D" w:rsidP="00EF5233">
      <w:pPr>
        <w:pStyle w:val="a9"/>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4" w:history="1">
        <w:r w:rsidRPr="00EF5233">
          <w:rPr>
            <w:rFonts w:ascii="Times New Roman" w:hAnsi="Times New Roman"/>
            <w:sz w:val="24"/>
            <w:szCs w:val="24"/>
            <w:lang w:eastAsia="en-US"/>
          </w:rPr>
          <w:t>частью 1.3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w:t>
      </w:r>
    </w:p>
    <w:p w14:paraId="4AE257AF" w14:textId="21CCEF22"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затребование с заявителя при предоставлении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84AC258" w14:textId="4DFEB29C"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5"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документах либо нарушение установленного срока таких исправлений. </w:t>
      </w:r>
    </w:p>
    <w:p w14:paraId="170E87C8" w14:textId="77777777" w:rsidR="00B2094D" w:rsidRPr="00EF5233" w:rsidRDefault="00B2094D" w:rsidP="00EF5233">
      <w:pPr>
        <w:pStyle w:val="a9"/>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6" w:history="1">
        <w:r w:rsidRPr="00EF5233">
          <w:rPr>
            <w:rFonts w:ascii="Times New Roman" w:hAnsi="Times New Roman"/>
            <w:sz w:val="24"/>
            <w:szCs w:val="24"/>
            <w:lang w:eastAsia="en-US"/>
          </w:rPr>
          <w:t>частью 1.3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w:t>
      </w:r>
    </w:p>
    <w:p w14:paraId="237BC705" w14:textId="3F16DA8C"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нарушение срока или порядка выдачи документов по результатам предоставления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w:t>
      </w:r>
    </w:p>
    <w:p w14:paraId="5E8EC99B" w14:textId="6ACAF876" w:rsidR="00B2094D" w:rsidRPr="00EF5233" w:rsidRDefault="00B2094D" w:rsidP="00330B06">
      <w:pPr>
        <w:pStyle w:val="a9"/>
        <w:numPr>
          <w:ilvl w:val="0"/>
          <w:numId w:val="36"/>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lastRenderedPageBreak/>
        <w:t xml:space="preserve">приостановление предоставления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7" w:history="1">
        <w:r w:rsidRPr="00EF5233">
          <w:rPr>
            <w:rFonts w:ascii="Times New Roman" w:hAnsi="Times New Roman"/>
            <w:sz w:val="24"/>
            <w:szCs w:val="24"/>
            <w:lang w:eastAsia="en-US"/>
          </w:rPr>
          <w:t>частью 1.3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14:paraId="4EDB1C7D" w14:textId="77777777" w:rsidR="00EF5233" w:rsidRPr="00EF5233" w:rsidRDefault="00B2094D" w:rsidP="00330B06">
      <w:pPr>
        <w:pStyle w:val="a9"/>
        <w:numPr>
          <w:ilvl w:val="0"/>
          <w:numId w:val="35"/>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14:paraId="0175D9B0" w14:textId="48B28721" w:rsidR="00B2094D" w:rsidRPr="00FD4A47" w:rsidRDefault="00B2094D" w:rsidP="00FD4A47">
      <w:pPr>
        <w:pStyle w:val="4"/>
        <w:numPr>
          <w:ilvl w:val="1"/>
          <w:numId w:val="43"/>
        </w:numPr>
        <w:spacing w:after="240" w:line="276" w:lineRule="auto"/>
        <w:ind w:right="-1"/>
        <w:jc w:val="center"/>
        <w:rPr>
          <w:rFonts w:ascii="Times New Roman" w:hAnsi="Times New Roman" w:cs="Times New Roman"/>
          <w:b/>
          <w:i w:val="0"/>
          <w:color w:val="auto"/>
          <w:sz w:val="24"/>
          <w:szCs w:val="24"/>
          <w:lang w:eastAsia="en-US"/>
        </w:rPr>
      </w:pPr>
      <w:r w:rsidRPr="00FD4A47">
        <w:rPr>
          <w:rFonts w:ascii="Times New Roman" w:hAnsi="Times New Roman" w:cs="Times New Roman"/>
          <w:b/>
          <w:i w:val="0"/>
          <w:color w:val="auto"/>
          <w:sz w:val="24"/>
          <w:szCs w:val="24"/>
          <w:lang w:eastAsia="en-US"/>
        </w:rPr>
        <w:t>Общие требования к порядку подачи и рассмотрения жалобы</w:t>
      </w:r>
    </w:p>
    <w:p w14:paraId="212CDFB9"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муниципальных услуг (функций) (www.gosuslugi.ru) и/или Портала государственных и муниципальных услуг (функций) Республики Саха (Якутия) (</w:t>
      </w:r>
      <w:hyperlink r:id="rId28" w:history="1">
        <w:r w:rsidRPr="00EF5233">
          <w:rPr>
            <w:rStyle w:val="aa"/>
            <w:rFonts w:ascii="Times New Roman" w:hAnsi="Times New Roman"/>
            <w:color w:val="auto"/>
            <w:sz w:val="24"/>
            <w:szCs w:val="24"/>
            <w:lang w:eastAsia="en-US"/>
          </w:rPr>
          <w:t>www.е-yakutia.ru</w:t>
        </w:r>
      </w:hyperlink>
      <w:r w:rsidRPr="00EF5233">
        <w:rPr>
          <w:rFonts w:ascii="Times New Roman" w:hAnsi="Times New Roman"/>
          <w:sz w:val="24"/>
          <w:szCs w:val="24"/>
          <w:lang w:eastAsia="en-US"/>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9"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14:paraId="518F8B2F"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bookmarkStart w:id="34" w:name="п5_3_2"/>
      <w:r w:rsidRPr="00EF5233">
        <w:rPr>
          <w:rFonts w:ascii="Times New Roman" w:hAnsi="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МФЦ. Жалобы на решения и действия (бездействие) МФЦ подаются в учредителю МФЦ. Жалобы на решения и действия (бездействие) работников организаций, предусмотренных частью 1.1 статьи 16 Федерального закона от 27.07.2010 № 210-ФЗ, подаются руководителям этих организаций</w:t>
      </w:r>
      <w:bookmarkEnd w:id="34"/>
      <w:r w:rsidRPr="00EF5233">
        <w:rPr>
          <w:rFonts w:ascii="Times New Roman" w:hAnsi="Times New Roman"/>
          <w:sz w:val="24"/>
          <w:szCs w:val="24"/>
        </w:rPr>
        <w:t>.</w:t>
      </w:r>
    </w:p>
    <w:p w14:paraId="0ADB5A4A"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14:paraId="1C237A57"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14:paraId="18190A97"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Жалобы на решения и действия (бездействие) работников организаций, предусмотренных </w:t>
      </w:r>
      <w:hyperlink r:id="rId30"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14:paraId="13B7F210"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w:t>
      </w:r>
      <w:r w:rsidRPr="00EF5233">
        <w:rPr>
          <w:rFonts w:ascii="Times New Roman" w:hAnsi="Times New Roman"/>
          <w:sz w:val="24"/>
          <w:szCs w:val="24"/>
          <w:lang w:eastAsia="en-US"/>
        </w:rPr>
        <w:lastRenderedPageBreak/>
        <w:t xml:space="preserve">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12CE13ED"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06DF22D9"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Жалоба на решения и действия (бездействие) организаций, предусмотренных </w:t>
      </w:r>
      <w:hyperlink r:id="rId31"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394897B4"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32"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30F0A910" w14:textId="77777777" w:rsidR="00B2094D" w:rsidRPr="00EF5233" w:rsidRDefault="00B2094D" w:rsidP="00330B06">
      <w:pPr>
        <w:pStyle w:val="a9"/>
        <w:numPr>
          <w:ilvl w:val="0"/>
          <w:numId w:val="37"/>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 Жалоба должна содержать: </w:t>
      </w:r>
    </w:p>
    <w:p w14:paraId="1B928808" w14:textId="1CB65CD0" w:rsidR="00B2094D" w:rsidRPr="00EF5233" w:rsidRDefault="00B2094D" w:rsidP="00330B06">
      <w:pPr>
        <w:pStyle w:val="a9"/>
        <w:numPr>
          <w:ilvl w:val="1"/>
          <w:numId w:val="38"/>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w:t>
      </w:r>
      <w:r w:rsidR="005D6EA4">
        <w:rPr>
          <w:rFonts w:ascii="Times New Roman" w:hAnsi="Times New Roman"/>
          <w:sz w:val="24"/>
          <w:szCs w:val="24"/>
          <w:lang w:eastAsia="en-US"/>
        </w:rPr>
        <w:t>и/или</w:t>
      </w:r>
      <w:r w:rsidRPr="00EF5233">
        <w:rPr>
          <w:rFonts w:ascii="Times New Roman" w:hAnsi="Times New Roman"/>
          <w:sz w:val="24"/>
          <w:szCs w:val="24"/>
          <w:lang w:eastAsia="en-US"/>
        </w:rPr>
        <w:t xml:space="preserve"> работника, организаций, предусмотренных </w:t>
      </w:r>
      <w:hyperlink r:id="rId33"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руководителей </w:t>
      </w:r>
      <w:r w:rsidR="005D6EA4">
        <w:rPr>
          <w:rFonts w:ascii="Times New Roman" w:hAnsi="Times New Roman"/>
          <w:sz w:val="24"/>
          <w:szCs w:val="24"/>
          <w:lang w:eastAsia="en-US"/>
        </w:rPr>
        <w:t>и/или</w:t>
      </w:r>
      <w:r w:rsidRPr="00EF5233">
        <w:rPr>
          <w:rFonts w:ascii="Times New Roman" w:hAnsi="Times New Roman"/>
          <w:sz w:val="24"/>
          <w:szCs w:val="24"/>
          <w:lang w:eastAsia="en-US"/>
        </w:rPr>
        <w:t xml:space="preserve"> работников, решения и действия (бездействие) которых обжалуются;</w:t>
      </w:r>
    </w:p>
    <w:p w14:paraId="5F795DBE" w14:textId="77777777" w:rsidR="00B2094D" w:rsidRPr="00EF5233" w:rsidRDefault="00B2094D" w:rsidP="00330B06">
      <w:pPr>
        <w:pStyle w:val="a9"/>
        <w:numPr>
          <w:ilvl w:val="1"/>
          <w:numId w:val="38"/>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E0E1CC3" w14:textId="77777777" w:rsidR="00B2094D" w:rsidRPr="00EF5233" w:rsidRDefault="00B2094D" w:rsidP="00330B06">
      <w:pPr>
        <w:pStyle w:val="a9"/>
        <w:numPr>
          <w:ilvl w:val="1"/>
          <w:numId w:val="38"/>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4"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w:t>
      </w:r>
    </w:p>
    <w:p w14:paraId="0E723D69" w14:textId="77777777" w:rsidR="00B2094D" w:rsidRPr="00EF5233" w:rsidRDefault="00B2094D" w:rsidP="00330B06">
      <w:pPr>
        <w:pStyle w:val="a9"/>
        <w:numPr>
          <w:ilvl w:val="1"/>
          <w:numId w:val="38"/>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5"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4FAA8D15" w14:textId="52FCCA70" w:rsidR="00B2094D" w:rsidRPr="00EF5233" w:rsidRDefault="00B2094D" w:rsidP="00F407F0">
      <w:pPr>
        <w:pStyle w:val="4"/>
        <w:numPr>
          <w:ilvl w:val="1"/>
          <w:numId w:val="43"/>
        </w:numPr>
        <w:spacing w:after="240" w:line="276" w:lineRule="auto"/>
        <w:ind w:left="0" w:right="-1" w:firstLine="709"/>
        <w:jc w:val="center"/>
        <w:rPr>
          <w:rFonts w:ascii="Times New Roman" w:hAnsi="Times New Roman" w:cs="Times New Roman"/>
          <w:color w:val="auto"/>
          <w:sz w:val="24"/>
          <w:szCs w:val="24"/>
          <w:lang w:eastAsia="en-US"/>
        </w:rPr>
      </w:pPr>
      <w:r w:rsidRPr="00FD4A47">
        <w:rPr>
          <w:rFonts w:ascii="Times New Roman" w:hAnsi="Times New Roman" w:cs="Times New Roman"/>
          <w:b/>
          <w:i w:val="0"/>
          <w:color w:val="auto"/>
          <w:sz w:val="24"/>
          <w:szCs w:val="24"/>
          <w:lang w:eastAsia="en-US"/>
        </w:rPr>
        <w:lastRenderedPageBreak/>
        <w:t>Срок рассмотрения жалобы</w:t>
      </w:r>
    </w:p>
    <w:p w14:paraId="78B9118C" w14:textId="77777777" w:rsidR="00B2094D" w:rsidRPr="00EF5233" w:rsidRDefault="00B2094D" w:rsidP="00330B06">
      <w:pPr>
        <w:pStyle w:val="a9"/>
        <w:numPr>
          <w:ilvl w:val="0"/>
          <w:numId w:val="39"/>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6"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14:paraId="6EE32F7A" w14:textId="77777777" w:rsidR="00B2094D" w:rsidRPr="00EF5233" w:rsidRDefault="00B2094D" w:rsidP="00330B06">
      <w:pPr>
        <w:pStyle w:val="a9"/>
        <w:numPr>
          <w:ilvl w:val="0"/>
          <w:numId w:val="39"/>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37" w:history="1">
        <w:r w:rsidRPr="00EF5233">
          <w:rPr>
            <w:rFonts w:ascii="Times New Roman" w:hAnsi="Times New Roman"/>
            <w:sz w:val="24"/>
            <w:szCs w:val="24"/>
            <w:lang w:eastAsia="en-US"/>
          </w:rPr>
          <w:t>частью 1.1 статьи 16</w:t>
        </w:r>
      </w:hyperlink>
      <w:r w:rsidRPr="00EF5233">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66347A4A" w14:textId="77777777" w:rsidR="00EF5233" w:rsidRPr="00EF5233" w:rsidRDefault="00B2094D" w:rsidP="00330B06">
      <w:pPr>
        <w:pStyle w:val="a9"/>
        <w:numPr>
          <w:ilvl w:val="0"/>
          <w:numId w:val="39"/>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 В иных случаях жалоба подлежит рассмотрению в порядке, предусмотренном Федеральным </w:t>
      </w:r>
      <w:hyperlink r:id="rId38" w:history="1">
        <w:r w:rsidRPr="00EF5233">
          <w:rPr>
            <w:rFonts w:ascii="Times New Roman" w:hAnsi="Times New Roman"/>
            <w:sz w:val="24"/>
            <w:szCs w:val="24"/>
            <w:lang w:eastAsia="en-US"/>
          </w:rPr>
          <w:t>законом</w:t>
        </w:r>
      </w:hyperlink>
      <w:r w:rsidRPr="00EF5233">
        <w:rPr>
          <w:rFonts w:ascii="Times New Roman" w:hAnsi="Times New Roman"/>
          <w:sz w:val="24"/>
          <w:szCs w:val="24"/>
          <w:lang w:eastAsia="en-US"/>
        </w:rPr>
        <w:t xml:space="preserve"> от 02 мая 2006 года N 59-ФЗ «О порядке рассмотрения обращений граждан Российской Федерации».</w:t>
      </w:r>
    </w:p>
    <w:p w14:paraId="73F3846D" w14:textId="047D0306" w:rsidR="00B2094D" w:rsidRPr="00FD4A47" w:rsidRDefault="00B2094D" w:rsidP="00F407F0">
      <w:pPr>
        <w:pStyle w:val="4"/>
        <w:numPr>
          <w:ilvl w:val="1"/>
          <w:numId w:val="43"/>
        </w:numPr>
        <w:spacing w:after="240" w:line="276" w:lineRule="auto"/>
        <w:ind w:left="0" w:right="-1" w:firstLine="709"/>
        <w:jc w:val="center"/>
        <w:rPr>
          <w:rFonts w:ascii="Times New Roman" w:hAnsi="Times New Roman" w:cs="Times New Roman"/>
          <w:b/>
          <w:i w:val="0"/>
          <w:color w:val="auto"/>
          <w:sz w:val="24"/>
          <w:szCs w:val="24"/>
          <w:lang w:eastAsia="en-US"/>
        </w:rPr>
      </w:pPr>
      <w:r w:rsidRPr="00FD4A47">
        <w:rPr>
          <w:rFonts w:ascii="Times New Roman" w:hAnsi="Times New Roman" w:cs="Times New Roman"/>
          <w:b/>
          <w:i w:val="0"/>
          <w:color w:val="auto"/>
          <w:sz w:val="24"/>
          <w:szCs w:val="24"/>
          <w:lang w:eastAsia="en-US"/>
        </w:rPr>
        <w:t>Результат рассмотрения жалобы</w:t>
      </w:r>
    </w:p>
    <w:p w14:paraId="1BF8C7BD" w14:textId="77777777" w:rsidR="00B2094D" w:rsidRPr="00EF5233" w:rsidRDefault="00B2094D" w:rsidP="00330B06">
      <w:pPr>
        <w:pStyle w:val="a9"/>
        <w:numPr>
          <w:ilvl w:val="0"/>
          <w:numId w:val="40"/>
        </w:numPr>
        <w:autoSpaceDE w:val="0"/>
        <w:autoSpaceDN w:val="0"/>
        <w:adjustRightInd w:val="0"/>
        <w:ind w:left="0" w:right="-1" w:firstLine="709"/>
        <w:jc w:val="both"/>
        <w:rPr>
          <w:rFonts w:ascii="Times New Roman" w:hAnsi="Times New Roman"/>
          <w:sz w:val="24"/>
          <w:szCs w:val="24"/>
          <w:lang w:eastAsia="en-US"/>
        </w:rPr>
      </w:pPr>
      <w:bookmarkStart w:id="35" w:name="п5_5_1"/>
      <w:r w:rsidRPr="00EF5233">
        <w:rPr>
          <w:rFonts w:ascii="Times New Roman" w:hAnsi="Times New Roman"/>
          <w:sz w:val="24"/>
          <w:szCs w:val="24"/>
          <w:lang w:eastAsia="en-US"/>
        </w:rPr>
        <w:t>По результатам рассмотрения жалобы орган, предоставляющий муниципальную услугу, принимает одно из следующих решений</w:t>
      </w:r>
      <w:bookmarkEnd w:id="35"/>
      <w:r w:rsidRPr="00EF5233">
        <w:rPr>
          <w:rFonts w:ascii="Times New Roman" w:hAnsi="Times New Roman"/>
          <w:sz w:val="24"/>
          <w:szCs w:val="24"/>
          <w:lang w:eastAsia="en-US"/>
        </w:rPr>
        <w:t>:</w:t>
      </w:r>
    </w:p>
    <w:p w14:paraId="32136A3D" w14:textId="07AAAB46" w:rsidR="00B2094D" w:rsidRPr="00EF5233" w:rsidRDefault="00B2094D" w:rsidP="00330B06">
      <w:pPr>
        <w:pStyle w:val="a9"/>
        <w:numPr>
          <w:ilvl w:val="1"/>
          <w:numId w:val="41"/>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DDF7210" w14:textId="77777777" w:rsidR="00B2094D" w:rsidRPr="00EF5233" w:rsidRDefault="00B2094D" w:rsidP="00330B06">
      <w:pPr>
        <w:pStyle w:val="a9"/>
        <w:numPr>
          <w:ilvl w:val="1"/>
          <w:numId w:val="41"/>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в удовлетворении жалобы отказывается.</w:t>
      </w:r>
    </w:p>
    <w:p w14:paraId="7027A9B9" w14:textId="01C80C29" w:rsidR="00B2094D" w:rsidRPr="00EF5233" w:rsidRDefault="00B2094D" w:rsidP="00330B06">
      <w:pPr>
        <w:pStyle w:val="a9"/>
        <w:numPr>
          <w:ilvl w:val="0"/>
          <w:numId w:val="40"/>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Не позднее дня, следующего за днем принятия решения, указанного в </w:t>
      </w:r>
      <w:hyperlink w:anchor="п5_5_1" w:history="1">
        <w:r w:rsidRPr="00D06607">
          <w:rPr>
            <w:rStyle w:val="aa"/>
            <w:rFonts w:ascii="Times New Roman" w:hAnsi="Times New Roman"/>
            <w:sz w:val="24"/>
            <w:szCs w:val="24"/>
            <w:lang w:eastAsia="en-US"/>
          </w:rPr>
          <w:t>части 5.5.1</w:t>
        </w:r>
      </w:hyperlink>
      <w:r w:rsidRPr="00EF5233">
        <w:rPr>
          <w:rFonts w:ascii="Times New Roman" w:hAnsi="Times New Roman"/>
          <w:sz w:val="24"/>
          <w:szCs w:val="24"/>
          <w:lang w:eastAsia="en-US"/>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CA71D36" w14:textId="22C64FAA" w:rsidR="00B2094D" w:rsidRPr="00EF5233" w:rsidRDefault="00B2094D" w:rsidP="00330B06">
      <w:pPr>
        <w:pStyle w:val="a9"/>
        <w:numPr>
          <w:ilvl w:val="0"/>
          <w:numId w:val="40"/>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п5_3_2" w:history="1">
        <w:r w:rsidRPr="00D06607">
          <w:rPr>
            <w:rStyle w:val="aa"/>
            <w:rFonts w:ascii="Times New Roman" w:hAnsi="Times New Roman"/>
            <w:sz w:val="24"/>
            <w:szCs w:val="24"/>
            <w:lang w:eastAsia="en-US"/>
          </w:rPr>
          <w:t>частью 5.3.2</w:t>
        </w:r>
      </w:hyperlink>
      <w:r w:rsidRPr="00EF5233">
        <w:rPr>
          <w:rFonts w:ascii="Times New Roman" w:hAnsi="Times New Roman"/>
          <w:sz w:val="24"/>
          <w:szCs w:val="24"/>
          <w:lang w:eastAsia="en-US"/>
        </w:rPr>
        <w:t xml:space="preserve"> настоящего Административного регламента, незамедлительно направляют имеющиеся материалы в органы прокуратуры.</w:t>
      </w:r>
    </w:p>
    <w:p w14:paraId="721875F5" w14:textId="39795F31" w:rsidR="00B2094D" w:rsidRPr="00EF5233" w:rsidRDefault="00B2094D" w:rsidP="00330B06">
      <w:pPr>
        <w:pStyle w:val="a9"/>
        <w:numPr>
          <w:ilvl w:val="0"/>
          <w:numId w:val="40"/>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w:t>
      </w:r>
      <w:r w:rsidR="004C12C7" w:rsidRPr="00EF5233">
        <w:rPr>
          <w:rFonts w:ascii="Times New Roman" w:hAnsi="Times New Roman"/>
          <w:sz w:val="24"/>
          <w:szCs w:val="24"/>
          <w:lang w:eastAsia="en-US"/>
        </w:rPr>
        <w:t>муниципальной</w:t>
      </w:r>
      <w:r w:rsidRPr="00EF5233">
        <w:rPr>
          <w:rFonts w:ascii="Times New Roman" w:hAnsi="Times New Roman"/>
          <w:sz w:val="24"/>
          <w:szCs w:val="24"/>
          <w:lang w:eastAsia="en-US"/>
        </w:rPr>
        <w:t xml:space="preserve"> услуги, разрешаются в судебном порядке в соответствии с законодательством Российской Федерации.</w:t>
      </w:r>
    </w:p>
    <w:p w14:paraId="6F8FB4DB" w14:textId="1D37B872" w:rsidR="00B2094D" w:rsidRPr="00EF5233" w:rsidRDefault="00B2094D" w:rsidP="00330B06">
      <w:pPr>
        <w:pStyle w:val="a9"/>
        <w:numPr>
          <w:ilvl w:val="0"/>
          <w:numId w:val="40"/>
        </w:numPr>
        <w:autoSpaceDE w:val="0"/>
        <w:autoSpaceDN w:val="0"/>
        <w:adjustRightInd w:val="0"/>
        <w:ind w:left="0" w:right="-1" w:firstLine="709"/>
        <w:jc w:val="both"/>
        <w:rPr>
          <w:rFonts w:ascii="Times New Roman" w:hAnsi="Times New Roman"/>
          <w:sz w:val="24"/>
          <w:szCs w:val="24"/>
          <w:lang w:eastAsia="en-US"/>
        </w:rPr>
      </w:pPr>
      <w:r w:rsidRPr="00EF5233">
        <w:rPr>
          <w:rFonts w:ascii="Times New Roman" w:hAnsi="Times New Roman"/>
          <w:sz w:val="24"/>
          <w:szCs w:val="24"/>
          <w:lang w:eastAsia="en-US"/>
        </w:rPr>
        <w:t xml:space="preserve">Сроки обжалования, правила подведомственности и подсудности устанавливаются Гражданским процессуальным </w:t>
      </w:r>
      <w:hyperlink r:id="rId39" w:history="1">
        <w:r w:rsidRPr="00EF5233">
          <w:rPr>
            <w:rFonts w:ascii="Times New Roman" w:hAnsi="Times New Roman"/>
            <w:sz w:val="24"/>
            <w:szCs w:val="24"/>
            <w:lang w:eastAsia="en-US"/>
          </w:rPr>
          <w:t>кодексом</w:t>
        </w:r>
      </w:hyperlink>
      <w:r w:rsidRPr="00EF5233">
        <w:rPr>
          <w:rFonts w:ascii="Times New Roman" w:hAnsi="Times New Roman"/>
          <w:sz w:val="24"/>
          <w:szCs w:val="24"/>
          <w:lang w:eastAsia="en-US"/>
        </w:rPr>
        <w:t xml:space="preserve"> Российской Федерации, Арбитражным процессуальным </w:t>
      </w:r>
      <w:hyperlink r:id="rId40" w:history="1">
        <w:r w:rsidRPr="00EF5233">
          <w:rPr>
            <w:rFonts w:ascii="Times New Roman" w:hAnsi="Times New Roman"/>
            <w:sz w:val="24"/>
            <w:szCs w:val="24"/>
            <w:lang w:eastAsia="en-US"/>
          </w:rPr>
          <w:t>кодексом</w:t>
        </w:r>
      </w:hyperlink>
      <w:r w:rsidRPr="00EF5233">
        <w:rPr>
          <w:rFonts w:ascii="Times New Roman" w:hAnsi="Times New Roman"/>
          <w:sz w:val="24"/>
          <w:szCs w:val="24"/>
          <w:lang w:eastAsia="en-US"/>
        </w:rPr>
        <w:t xml:space="preserve"> Российской Федерации. </w:t>
      </w:r>
    </w:p>
    <w:p w14:paraId="771A3156" w14:textId="77777777" w:rsidR="00B2094D" w:rsidRPr="00EF5233" w:rsidRDefault="00B2094D" w:rsidP="00EF5233">
      <w:pPr>
        <w:pStyle w:val="af4"/>
        <w:spacing w:line="276" w:lineRule="auto"/>
        <w:ind w:right="-1" w:firstLine="709"/>
        <w:rPr>
          <w:rFonts w:ascii="Times New Roman" w:hAnsi="Times New Roman"/>
          <w:b/>
          <w:sz w:val="24"/>
          <w:szCs w:val="24"/>
        </w:rPr>
      </w:pPr>
    </w:p>
    <w:p w14:paraId="42E3B324" w14:textId="77777777" w:rsidR="00B2094D" w:rsidRPr="00EF5233" w:rsidRDefault="00B2094D" w:rsidP="00EF5233">
      <w:pPr>
        <w:autoSpaceDE w:val="0"/>
        <w:autoSpaceDN w:val="0"/>
        <w:adjustRightInd w:val="0"/>
        <w:spacing w:line="276" w:lineRule="auto"/>
        <w:ind w:right="-1" w:firstLine="709"/>
        <w:jc w:val="both"/>
        <w:rPr>
          <w:b/>
          <w:sz w:val="24"/>
          <w:szCs w:val="24"/>
        </w:rPr>
      </w:pPr>
    </w:p>
    <w:p w14:paraId="345C5282" w14:textId="77777777" w:rsidR="00B2094D" w:rsidRPr="00EF5233" w:rsidRDefault="00B2094D" w:rsidP="00EF5233">
      <w:pPr>
        <w:autoSpaceDE w:val="0"/>
        <w:autoSpaceDN w:val="0"/>
        <w:adjustRightInd w:val="0"/>
        <w:spacing w:line="276" w:lineRule="auto"/>
        <w:ind w:right="-1" w:firstLine="709"/>
        <w:jc w:val="both"/>
        <w:rPr>
          <w:b/>
          <w:sz w:val="24"/>
          <w:szCs w:val="24"/>
        </w:rPr>
      </w:pPr>
    </w:p>
    <w:p w14:paraId="54D60451" w14:textId="77777777" w:rsidR="00B2094D" w:rsidRPr="00EF5233" w:rsidRDefault="00B2094D" w:rsidP="00EF5233">
      <w:pPr>
        <w:autoSpaceDE w:val="0"/>
        <w:autoSpaceDN w:val="0"/>
        <w:adjustRightInd w:val="0"/>
        <w:spacing w:line="276" w:lineRule="auto"/>
        <w:ind w:right="-1" w:firstLine="709"/>
        <w:jc w:val="both"/>
        <w:rPr>
          <w:b/>
          <w:sz w:val="24"/>
          <w:szCs w:val="24"/>
        </w:rPr>
      </w:pPr>
    </w:p>
    <w:p w14:paraId="31706F05" w14:textId="77777777" w:rsidR="00B2094D" w:rsidRPr="00EF5233" w:rsidRDefault="00B2094D" w:rsidP="00EF5233">
      <w:pPr>
        <w:autoSpaceDE w:val="0"/>
        <w:autoSpaceDN w:val="0"/>
        <w:adjustRightInd w:val="0"/>
        <w:spacing w:line="276" w:lineRule="auto"/>
        <w:ind w:right="-1" w:firstLine="709"/>
        <w:jc w:val="both"/>
        <w:rPr>
          <w:b/>
          <w:sz w:val="24"/>
          <w:szCs w:val="24"/>
        </w:rPr>
      </w:pPr>
    </w:p>
    <w:p w14:paraId="0ED9D8D0" w14:textId="77777777" w:rsidR="00FD075A" w:rsidRDefault="00FD075A" w:rsidP="00FD075A">
      <w:pPr>
        <w:rPr>
          <w:rFonts w:eastAsia="Calibri"/>
          <w:sz w:val="28"/>
          <w:szCs w:val="28"/>
        </w:rPr>
      </w:pPr>
    </w:p>
    <w:p w14:paraId="1BCBC3F1" w14:textId="27674287" w:rsidR="00164230" w:rsidRPr="007F695A" w:rsidRDefault="00164230" w:rsidP="00164230">
      <w:pPr>
        <w:pStyle w:val="ConsPlusNormal"/>
        <w:jc w:val="right"/>
        <w:rPr>
          <w:rFonts w:ascii="Times New Roman" w:hAnsi="Times New Roman" w:cs="Times New Roman"/>
        </w:rPr>
      </w:pPr>
      <w:r>
        <w:rPr>
          <w:rFonts w:ascii="Times New Roman" w:hAnsi="Times New Roman" w:cs="Times New Roman"/>
        </w:rPr>
        <w:lastRenderedPageBreak/>
        <w:t>Приложение № 1</w:t>
      </w:r>
    </w:p>
    <w:p w14:paraId="7328AB65" w14:textId="77777777" w:rsidR="00164230" w:rsidRPr="007F695A" w:rsidRDefault="00164230" w:rsidP="00164230">
      <w:pPr>
        <w:pStyle w:val="ConsPlusNormal"/>
        <w:jc w:val="right"/>
        <w:rPr>
          <w:rFonts w:ascii="Times New Roman" w:hAnsi="Times New Roman" w:cs="Times New Roman"/>
        </w:rPr>
      </w:pPr>
      <w:r w:rsidRPr="007F695A">
        <w:rPr>
          <w:rFonts w:ascii="Times New Roman" w:hAnsi="Times New Roman" w:cs="Times New Roman"/>
        </w:rPr>
        <w:t>к административному регламенту</w:t>
      </w:r>
    </w:p>
    <w:p w14:paraId="43E6F2ED" w14:textId="77777777" w:rsidR="00164230" w:rsidRDefault="00164230" w:rsidP="00164230">
      <w:pPr>
        <w:pStyle w:val="ConsPlusNormal"/>
        <w:tabs>
          <w:tab w:val="left" w:pos="567"/>
        </w:tabs>
        <w:ind w:left="6663"/>
        <w:jc w:val="both"/>
        <w:rPr>
          <w:rFonts w:ascii="Times New Roman" w:hAnsi="Times New Roman" w:cs="Times New Roman"/>
          <w:szCs w:val="22"/>
        </w:rPr>
      </w:pPr>
    </w:p>
    <w:p w14:paraId="5EE189BF" w14:textId="06213B27" w:rsidR="006D0518" w:rsidRPr="0027579A" w:rsidRDefault="00164230" w:rsidP="00164230">
      <w:pPr>
        <w:pStyle w:val="ConsPlusNormal"/>
        <w:tabs>
          <w:tab w:val="left" w:pos="567"/>
        </w:tabs>
        <w:ind w:left="6663"/>
        <w:jc w:val="both"/>
        <w:rPr>
          <w:rFonts w:ascii="Times New Roman" w:hAnsi="Times New Roman" w:cs="Times New Roman"/>
          <w:szCs w:val="22"/>
        </w:rPr>
      </w:pPr>
      <w:r>
        <w:rPr>
          <w:rFonts w:ascii="Times New Roman" w:hAnsi="Times New Roman" w:cs="Times New Roman"/>
          <w:szCs w:val="22"/>
        </w:rPr>
        <w:t>В</w:t>
      </w:r>
      <w:r w:rsidR="006D0518" w:rsidRPr="0027579A">
        <w:rPr>
          <w:rFonts w:ascii="Times New Roman" w:hAnsi="Times New Roman" w:cs="Times New Roman"/>
          <w:szCs w:val="22"/>
        </w:rPr>
        <w:t xml:space="preserve"> Администрацию</w:t>
      </w:r>
    </w:p>
    <w:p w14:paraId="0D6E3CCE" w14:textId="77777777" w:rsidR="006D0518" w:rsidRPr="0027579A" w:rsidRDefault="006D0518" w:rsidP="00164230">
      <w:pPr>
        <w:pStyle w:val="ConsPlusNormal"/>
        <w:tabs>
          <w:tab w:val="left" w:pos="567"/>
          <w:tab w:val="left" w:pos="5472"/>
        </w:tabs>
        <w:ind w:left="6663"/>
        <w:jc w:val="both"/>
        <w:rPr>
          <w:rFonts w:ascii="Times New Roman" w:hAnsi="Times New Roman" w:cs="Times New Roman"/>
          <w:szCs w:val="22"/>
        </w:rPr>
      </w:pPr>
      <w:r w:rsidRPr="0027579A">
        <w:rPr>
          <w:rFonts w:ascii="Times New Roman" w:hAnsi="Times New Roman" w:cs="Times New Roman"/>
          <w:szCs w:val="22"/>
        </w:rPr>
        <w:t>от __________________________________</w:t>
      </w:r>
    </w:p>
    <w:p w14:paraId="591F6B33" w14:textId="77777777" w:rsidR="006D0518" w:rsidRPr="0027579A" w:rsidRDefault="006D0518" w:rsidP="00164230">
      <w:pPr>
        <w:pStyle w:val="ConsPlusNormal"/>
        <w:tabs>
          <w:tab w:val="left" w:pos="567"/>
          <w:tab w:val="left" w:pos="5472"/>
        </w:tabs>
        <w:ind w:left="6663"/>
        <w:jc w:val="both"/>
        <w:rPr>
          <w:rFonts w:ascii="Times New Roman" w:hAnsi="Times New Roman" w:cs="Times New Roman"/>
          <w:szCs w:val="22"/>
        </w:rPr>
      </w:pPr>
      <w:r w:rsidRPr="0027579A">
        <w:rPr>
          <w:rFonts w:ascii="Times New Roman" w:hAnsi="Times New Roman" w:cs="Times New Roman"/>
          <w:szCs w:val="22"/>
        </w:rPr>
        <w:t>(наименование заявителя)</w:t>
      </w:r>
    </w:p>
    <w:p w14:paraId="25605E7E" w14:textId="77777777" w:rsidR="006D0518" w:rsidRPr="0027579A" w:rsidRDefault="006D0518" w:rsidP="00164230">
      <w:pPr>
        <w:pStyle w:val="ConsPlusNormal"/>
        <w:tabs>
          <w:tab w:val="left" w:pos="567"/>
          <w:tab w:val="left" w:pos="5472"/>
        </w:tabs>
        <w:ind w:left="6663"/>
        <w:jc w:val="both"/>
        <w:rPr>
          <w:rFonts w:ascii="Times New Roman" w:hAnsi="Times New Roman" w:cs="Times New Roman"/>
          <w:szCs w:val="22"/>
        </w:rPr>
      </w:pPr>
      <w:r w:rsidRPr="0027579A">
        <w:rPr>
          <w:rFonts w:ascii="Times New Roman" w:hAnsi="Times New Roman" w:cs="Times New Roman"/>
          <w:szCs w:val="22"/>
        </w:rPr>
        <w:t>_____________________________________</w:t>
      </w:r>
    </w:p>
    <w:p w14:paraId="7D15CEE1" w14:textId="77777777" w:rsidR="006D0518" w:rsidRPr="0027579A" w:rsidRDefault="006D0518" w:rsidP="00164230">
      <w:pPr>
        <w:pStyle w:val="ConsPlusNormal"/>
        <w:tabs>
          <w:tab w:val="left" w:pos="567"/>
          <w:tab w:val="left" w:pos="5472"/>
        </w:tabs>
        <w:ind w:left="6663"/>
        <w:jc w:val="both"/>
        <w:rPr>
          <w:rFonts w:ascii="Times New Roman" w:hAnsi="Times New Roman" w:cs="Times New Roman"/>
          <w:szCs w:val="22"/>
        </w:rPr>
      </w:pPr>
      <w:r w:rsidRPr="0027579A">
        <w:rPr>
          <w:rFonts w:ascii="Times New Roman" w:hAnsi="Times New Roman" w:cs="Times New Roman"/>
          <w:szCs w:val="22"/>
        </w:rPr>
        <w:t>_____________________________________</w:t>
      </w:r>
    </w:p>
    <w:p w14:paraId="48AE760A" w14:textId="77777777" w:rsidR="006D0518" w:rsidRPr="0027579A" w:rsidRDefault="006D0518" w:rsidP="00164230">
      <w:pPr>
        <w:pStyle w:val="ConsPlusNormal"/>
        <w:tabs>
          <w:tab w:val="left" w:pos="567"/>
          <w:tab w:val="left" w:pos="5472"/>
        </w:tabs>
        <w:ind w:left="6663"/>
        <w:jc w:val="both"/>
        <w:rPr>
          <w:rFonts w:ascii="Times New Roman" w:hAnsi="Times New Roman" w:cs="Times New Roman"/>
          <w:szCs w:val="22"/>
        </w:rPr>
      </w:pPr>
      <w:r w:rsidRPr="0027579A">
        <w:rPr>
          <w:rFonts w:ascii="Times New Roman" w:hAnsi="Times New Roman" w:cs="Times New Roman"/>
          <w:szCs w:val="22"/>
        </w:rPr>
        <w:t>(почтовый адрес</w:t>
      </w:r>
    </w:p>
    <w:p w14:paraId="67F3317A" w14:textId="77777777" w:rsidR="006D0518" w:rsidRPr="0027579A" w:rsidRDefault="006D0518" w:rsidP="00164230">
      <w:pPr>
        <w:pStyle w:val="ConsPlusNormal"/>
        <w:tabs>
          <w:tab w:val="left" w:pos="567"/>
          <w:tab w:val="left" w:pos="5472"/>
        </w:tabs>
        <w:ind w:left="6663"/>
        <w:jc w:val="both"/>
        <w:rPr>
          <w:rFonts w:ascii="Times New Roman" w:hAnsi="Times New Roman" w:cs="Times New Roman"/>
          <w:szCs w:val="22"/>
        </w:rPr>
      </w:pPr>
      <w:r w:rsidRPr="0027579A">
        <w:rPr>
          <w:rFonts w:ascii="Times New Roman" w:hAnsi="Times New Roman" w:cs="Times New Roman"/>
          <w:szCs w:val="22"/>
        </w:rPr>
        <w:t>ОГРН ____________________________</w:t>
      </w:r>
    </w:p>
    <w:p w14:paraId="77BDF8F9" w14:textId="77777777" w:rsidR="006D0518" w:rsidRPr="0027579A" w:rsidRDefault="006D0518" w:rsidP="00164230">
      <w:pPr>
        <w:pStyle w:val="ConsPlusNormal"/>
        <w:tabs>
          <w:tab w:val="left" w:pos="567"/>
          <w:tab w:val="left" w:pos="5472"/>
        </w:tabs>
        <w:ind w:left="6663"/>
        <w:jc w:val="both"/>
        <w:rPr>
          <w:rFonts w:ascii="Times New Roman" w:hAnsi="Times New Roman" w:cs="Times New Roman"/>
          <w:szCs w:val="22"/>
        </w:rPr>
      </w:pPr>
      <w:r w:rsidRPr="0027579A">
        <w:rPr>
          <w:rFonts w:ascii="Times New Roman" w:hAnsi="Times New Roman" w:cs="Times New Roman"/>
          <w:szCs w:val="22"/>
        </w:rPr>
        <w:t>ИНН ________________________________</w:t>
      </w:r>
    </w:p>
    <w:p w14:paraId="4E0558A0" w14:textId="77777777" w:rsidR="006D0518" w:rsidRPr="0027579A" w:rsidRDefault="006D0518" w:rsidP="00164230">
      <w:pPr>
        <w:pStyle w:val="ConsPlusNormal"/>
        <w:tabs>
          <w:tab w:val="left" w:pos="567"/>
          <w:tab w:val="left" w:pos="5472"/>
        </w:tabs>
        <w:ind w:left="6663"/>
        <w:jc w:val="both"/>
        <w:rPr>
          <w:rFonts w:ascii="Times New Roman" w:hAnsi="Times New Roman" w:cs="Times New Roman"/>
          <w:szCs w:val="22"/>
        </w:rPr>
      </w:pPr>
      <w:r w:rsidRPr="0027579A">
        <w:rPr>
          <w:rFonts w:ascii="Times New Roman" w:hAnsi="Times New Roman" w:cs="Times New Roman"/>
          <w:szCs w:val="22"/>
        </w:rPr>
        <w:t>телефон______________________________</w:t>
      </w:r>
    </w:p>
    <w:p w14:paraId="3E25C8D1" w14:textId="77777777" w:rsidR="006D0518" w:rsidRPr="0027579A" w:rsidRDefault="006D0518" w:rsidP="00164230">
      <w:pPr>
        <w:pStyle w:val="ConsPlusNormal"/>
        <w:tabs>
          <w:tab w:val="left" w:pos="567"/>
          <w:tab w:val="left" w:pos="5472"/>
        </w:tabs>
        <w:ind w:left="6663"/>
        <w:jc w:val="both"/>
        <w:rPr>
          <w:rFonts w:ascii="Times New Roman" w:hAnsi="Times New Roman" w:cs="Times New Roman"/>
          <w:szCs w:val="22"/>
        </w:rPr>
      </w:pPr>
      <w:r w:rsidRPr="0027579A">
        <w:rPr>
          <w:rFonts w:ascii="Times New Roman" w:hAnsi="Times New Roman" w:cs="Times New Roman"/>
          <w:szCs w:val="22"/>
        </w:rPr>
        <w:t>электронный адрес____________________</w:t>
      </w:r>
    </w:p>
    <w:p w14:paraId="4A95D9D5" w14:textId="77777777" w:rsidR="006D0518" w:rsidRPr="0027579A" w:rsidRDefault="006D0518" w:rsidP="00164230">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663"/>
        <w:jc w:val="both"/>
        <w:rPr>
          <w:rFonts w:ascii="Courier New" w:hAnsi="Courier New" w:cs="Courier New"/>
          <w:color w:val="22272F"/>
        </w:rPr>
      </w:pPr>
      <w:r w:rsidRPr="0027579A">
        <w:rPr>
          <w:rFonts w:ascii="Courier New" w:hAnsi="Courier New" w:cs="Courier New"/>
          <w:color w:val="22272F"/>
        </w:rPr>
        <w:t xml:space="preserve">                       </w:t>
      </w:r>
    </w:p>
    <w:p w14:paraId="71D2AD66" w14:textId="77777777" w:rsidR="006D0518" w:rsidRPr="0027579A" w:rsidRDefault="006D0518" w:rsidP="006D0518">
      <w:pPr>
        <w:spacing w:before="100" w:beforeAutospacing="1" w:after="100" w:afterAutospacing="1"/>
        <w:jc w:val="center"/>
        <w:rPr>
          <w:color w:val="22272F"/>
          <w:sz w:val="32"/>
          <w:szCs w:val="32"/>
        </w:rPr>
      </w:pPr>
      <w:r w:rsidRPr="0027579A">
        <w:rPr>
          <w:color w:val="22272F"/>
          <w:sz w:val="32"/>
          <w:szCs w:val="32"/>
        </w:rPr>
        <w:t>З</w:t>
      </w:r>
      <w:r>
        <w:rPr>
          <w:color w:val="22272F"/>
          <w:sz w:val="32"/>
          <w:szCs w:val="32"/>
        </w:rPr>
        <w:t>аявление</w:t>
      </w:r>
    </w:p>
    <w:p w14:paraId="3A5306E9" w14:textId="77777777" w:rsidR="006D0518" w:rsidRPr="0027579A" w:rsidRDefault="006D0518" w:rsidP="006D0518">
      <w:pPr>
        <w:spacing w:before="100" w:beforeAutospacing="1" w:after="100" w:afterAutospacing="1"/>
        <w:jc w:val="both"/>
        <w:rPr>
          <w:color w:val="22272F"/>
        </w:rPr>
      </w:pPr>
      <w:r w:rsidRPr="0027579A">
        <w:rPr>
          <w:color w:val="22272F"/>
        </w:rPr>
        <w:t>Прошу предоставить разрешение на условно разрешенный вид использования земельного участка или объекта капитального строительства</w:t>
      </w:r>
    </w:p>
    <w:p w14:paraId="1E3CDF01" w14:textId="77777777" w:rsidR="006D0518" w:rsidRPr="0027579A" w:rsidRDefault="006D0518" w:rsidP="006D0518">
      <w:pPr>
        <w:spacing w:before="100" w:beforeAutospacing="1" w:after="100" w:afterAutospacing="1"/>
        <w:jc w:val="both"/>
        <w:rPr>
          <w:color w:val="22272F"/>
        </w:rPr>
      </w:pPr>
      <w:r w:rsidRPr="0027579A">
        <w:rPr>
          <w:color w:val="22272F"/>
        </w:rPr>
        <w:t>(нужное подчеркнуть)</w:t>
      </w:r>
    </w:p>
    <w:p w14:paraId="2043F258" w14:textId="77777777" w:rsidR="006D0518" w:rsidRPr="0027579A" w:rsidRDefault="006D0518" w:rsidP="006D0518">
      <w:pPr>
        <w:spacing w:before="100" w:beforeAutospacing="1" w:after="100" w:afterAutospacing="1"/>
        <w:jc w:val="both"/>
        <w:rPr>
          <w:color w:val="22272F"/>
        </w:rPr>
      </w:pPr>
      <w:r w:rsidRPr="0027579A">
        <w:rPr>
          <w:color w:val="22272F"/>
        </w:rPr>
        <w:t>расположенного по адресу:</w:t>
      </w:r>
      <w:r>
        <w:rPr>
          <w:color w:val="22272F"/>
        </w:rPr>
        <w:t xml:space="preserve"> </w:t>
      </w:r>
      <w:r w:rsidRPr="0027579A">
        <w:rPr>
          <w:color w:val="22272F"/>
        </w:rPr>
        <w:t>_________________________________________________________________________</w:t>
      </w:r>
    </w:p>
    <w:p w14:paraId="69B4F0A9"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 xml:space="preserve">               (муниципальное образование, район,</w:t>
      </w:r>
    </w:p>
    <w:p w14:paraId="5D81634D"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_________________________________________________________________________</w:t>
      </w:r>
    </w:p>
    <w:p w14:paraId="47CB6DFE" w14:textId="77777777" w:rsidR="006D0518"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 xml:space="preserve">            населенный пункт, улица, дом, корпус, строение)</w:t>
      </w:r>
      <w:r>
        <w:rPr>
          <w:color w:val="22272F"/>
        </w:rPr>
        <w:t xml:space="preserve"> </w:t>
      </w:r>
    </w:p>
    <w:p w14:paraId="62478E20"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с кадастровым номером земельного участка N _____________________________,</w:t>
      </w:r>
    </w:p>
    <w:p w14:paraId="6E244E32"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с основным видом использования земельного участка или объекта</w:t>
      </w:r>
      <w:r>
        <w:rPr>
          <w:color w:val="22272F"/>
        </w:rPr>
        <w:t xml:space="preserve"> </w:t>
      </w:r>
      <w:r w:rsidRPr="0027579A">
        <w:rPr>
          <w:color w:val="22272F"/>
        </w:rPr>
        <w:t>капитального строительства ______________________________________________</w:t>
      </w:r>
      <w:r>
        <w:rPr>
          <w:color w:val="22272F"/>
        </w:rPr>
        <w:t xml:space="preserve"> </w:t>
      </w:r>
      <w:r w:rsidRPr="0027579A">
        <w:rPr>
          <w:color w:val="22272F"/>
        </w:rPr>
        <w:t>на _____________________________________________________________________.</w:t>
      </w:r>
    </w:p>
    <w:p w14:paraId="01D8B593"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(указывается условно разрешенный вид использования земельного участка или</w:t>
      </w:r>
    </w:p>
    <w:p w14:paraId="71BA80F8"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 xml:space="preserve">                 объекта капитального строительства)</w:t>
      </w:r>
    </w:p>
    <w:p w14:paraId="1AF2AF9F"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 xml:space="preserve">     Сведения о правоустанавливающих документах на  земельный  участок  и</w:t>
      </w:r>
    </w:p>
    <w:p w14:paraId="6B48252D"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(или) объекта  капитального   строительства (в   случае, если  обращается</w:t>
      </w:r>
    </w:p>
    <w:p w14:paraId="49C714F3"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правообладатель земельного участка):</w:t>
      </w:r>
    </w:p>
    <w:p w14:paraId="757B93CD"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 Договор аренды: N _____________________ дата _________________________,</w:t>
      </w:r>
    </w:p>
    <w:p w14:paraId="20E22466"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 срок аренды __________________________________________________________,</w:t>
      </w:r>
    </w:p>
    <w:p w14:paraId="1E9B1986"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 Свидетельство о праве собственности: N _______________________________,</w:t>
      </w:r>
    </w:p>
    <w:p w14:paraId="3F2EF38F"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 дата _________________________________________________________________,</w:t>
      </w:r>
    </w:p>
    <w:p w14:paraId="0742928A"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вид права ______________________________________________________________,</w:t>
      </w:r>
    </w:p>
    <w:p w14:paraId="1FFC6697"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целевое назначение _____________________________________________________.</w:t>
      </w:r>
    </w:p>
    <w:p w14:paraId="30F87A03"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К заявлению прилагаются следующие документы:</w:t>
      </w:r>
    </w:p>
    <w:p w14:paraId="476D7FAF"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1. _____________________________________________________________________.</w:t>
      </w:r>
    </w:p>
    <w:p w14:paraId="4EC83810"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2. _____________________________________________________________________.</w:t>
      </w:r>
    </w:p>
    <w:p w14:paraId="721B8F55"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3. _____________________________________________________________________.</w:t>
      </w:r>
    </w:p>
    <w:p w14:paraId="2656A1B2"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4. _____________________________________________________________________.</w:t>
      </w:r>
    </w:p>
    <w:p w14:paraId="64860034"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r w:rsidRPr="0027579A">
        <w:rPr>
          <w:color w:val="22272F"/>
        </w:rPr>
        <w:t>5. _____________________________________________________________________.</w:t>
      </w:r>
    </w:p>
    <w:p w14:paraId="03C2C33B" w14:textId="77777777" w:rsidR="006D0518"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2272F"/>
        </w:rPr>
      </w:pPr>
    </w:p>
    <w:p w14:paraId="61C856F8"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rPr>
      </w:pPr>
      <w:r w:rsidRPr="0027579A">
        <w:rPr>
          <w:rFonts w:ascii="Courier New" w:hAnsi="Courier New" w:cs="Courier New"/>
          <w:color w:val="22272F"/>
        </w:rPr>
        <w:t>Заявитель _____________________  _______________________</w:t>
      </w:r>
    </w:p>
    <w:p w14:paraId="5DBD4C32"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rPr>
      </w:pPr>
      <w:r w:rsidRPr="0027579A">
        <w:rPr>
          <w:rFonts w:ascii="Courier New" w:hAnsi="Courier New" w:cs="Courier New"/>
          <w:color w:val="22272F"/>
        </w:rPr>
        <w:t xml:space="preserve">                   (подпись)        (инициалы, фамилия)</w:t>
      </w:r>
    </w:p>
    <w:p w14:paraId="42210DC7" w14:textId="77777777" w:rsidR="006D0518"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rPr>
      </w:pPr>
    </w:p>
    <w:p w14:paraId="091A6F8D" w14:textId="77777777" w:rsidR="006D0518" w:rsidRPr="0027579A" w:rsidRDefault="006D0518" w:rsidP="006D0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color w:val="22272F"/>
        </w:rPr>
      </w:pPr>
      <w:r w:rsidRPr="0027579A">
        <w:rPr>
          <w:rFonts w:ascii="Courier New" w:hAnsi="Courier New" w:cs="Courier New"/>
          <w:color w:val="22272F"/>
        </w:rPr>
        <w:t>Дата ___________________</w:t>
      </w:r>
    </w:p>
    <w:p w14:paraId="6FD930C2" w14:textId="77777777" w:rsidR="008E674B" w:rsidRDefault="008E674B" w:rsidP="00DB5615">
      <w:pPr>
        <w:pStyle w:val="ConsPlusNormal"/>
        <w:jc w:val="right"/>
        <w:rPr>
          <w:rFonts w:ascii="Times New Roman" w:hAnsi="Times New Roman" w:cs="Times New Roman"/>
        </w:rPr>
      </w:pPr>
    </w:p>
    <w:p w14:paraId="7A307E2E" w14:textId="77777777" w:rsidR="008E674B" w:rsidRDefault="008E674B" w:rsidP="00DB5615">
      <w:pPr>
        <w:pStyle w:val="ConsPlusNormal"/>
        <w:jc w:val="right"/>
        <w:rPr>
          <w:rFonts w:ascii="Times New Roman" w:hAnsi="Times New Roman" w:cs="Times New Roman"/>
        </w:rPr>
      </w:pPr>
    </w:p>
    <w:p w14:paraId="3165A6B8" w14:textId="77777777" w:rsidR="008E674B" w:rsidRDefault="008E674B" w:rsidP="00DB5615">
      <w:pPr>
        <w:pStyle w:val="ConsPlusNormal"/>
        <w:jc w:val="right"/>
        <w:rPr>
          <w:rFonts w:ascii="Times New Roman" w:hAnsi="Times New Roman" w:cs="Times New Roman"/>
        </w:rPr>
      </w:pPr>
    </w:p>
    <w:p w14:paraId="23B9AC00" w14:textId="77777777" w:rsidR="008E674B" w:rsidRDefault="008E674B" w:rsidP="00DB5615">
      <w:pPr>
        <w:pStyle w:val="ConsPlusNormal"/>
        <w:jc w:val="right"/>
        <w:rPr>
          <w:rFonts w:ascii="Times New Roman" w:hAnsi="Times New Roman" w:cs="Times New Roman"/>
        </w:rPr>
      </w:pPr>
    </w:p>
    <w:p w14:paraId="25083699" w14:textId="77777777" w:rsidR="008E674B" w:rsidRDefault="008E674B" w:rsidP="00DB5615">
      <w:pPr>
        <w:pStyle w:val="ConsPlusNormal"/>
        <w:jc w:val="right"/>
        <w:rPr>
          <w:rFonts w:ascii="Times New Roman" w:hAnsi="Times New Roman" w:cs="Times New Roman"/>
        </w:rPr>
      </w:pPr>
    </w:p>
    <w:p w14:paraId="5636290C" w14:textId="77777777" w:rsidR="006D0518" w:rsidRDefault="006D0518" w:rsidP="00DB5615">
      <w:pPr>
        <w:pStyle w:val="ConsPlusNormal"/>
        <w:jc w:val="right"/>
        <w:rPr>
          <w:rFonts w:ascii="Times New Roman" w:hAnsi="Times New Roman" w:cs="Times New Roman"/>
        </w:rPr>
      </w:pPr>
    </w:p>
    <w:p w14:paraId="76D18D5E" w14:textId="77777777" w:rsidR="006D0518" w:rsidRDefault="006D0518" w:rsidP="00DB5615">
      <w:pPr>
        <w:pStyle w:val="ConsPlusNormal"/>
        <w:jc w:val="right"/>
        <w:rPr>
          <w:rFonts w:ascii="Times New Roman" w:hAnsi="Times New Roman" w:cs="Times New Roman"/>
        </w:rPr>
      </w:pPr>
    </w:p>
    <w:p w14:paraId="60295172" w14:textId="77777777" w:rsidR="006D0518" w:rsidRDefault="006D0518" w:rsidP="00DB5615">
      <w:pPr>
        <w:pStyle w:val="ConsPlusNormal"/>
        <w:jc w:val="right"/>
        <w:rPr>
          <w:rFonts w:ascii="Times New Roman" w:hAnsi="Times New Roman" w:cs="Times New Roman"/>
        </w:rPr>
      </w:pPr>
    </w:p>
    <w:p w14:paraId="2C267DD3" w14:textId="77777777" w:rsidR="006D0518" w:rsidRDefault="006D0518" w:rsidP="00DB5615">
      <w:pPr>
        <w:pStyle w:val="ConsPlusNormal"/>
        <w:jc w:val="right"/>
        <w:rPr>
          <w:rFonts w:ascii="Times New Roman" w:hAnsi="Times New Roman" w:cs="Times New Roman"/>
        </w:rPr>
      </w:pPr>
    </w:p>
    <w:p w14:paraId="5BB5C159" w14:textId="77777777" w:rsidR="006D0518" w:rsidRDefault="006D0518" w:rsidP="00DB5615">
      <w:pPr>
        <w:pStyle w:val="ConsPlusNormal"/>
        <w:jc w:val="right"/>
        <w:rPr>
          <w:rFonts w:ascii="Times New Roman" w:hAnsi="Times New Roman" w:cs="Times New Roman"/>
        </w:rPr>
      </w:pPr>
    </w:p>
    <w:p w14:paraId="7CB3245D" w14:textId="77A0C0DD" w:rsidR="00164230" w:rsidRPr="007F695A" w:rsidRDefault="00164230" w:rsidP="00164230">
      <w:pPr>
        <w:pStyle w:val="ConsPlusNormal"/>
        <w:jc w:val="right"/>
        <w:rPr>
          <w:rFonts w:ascii="Times New Roman" w:hAnsi="Times New Roman" w:cs="Times New Roman"/>
        </w:rPr>
      </w:pPr>
      <w:r>
        <w:rPr>
          <w:rFonts w:ascii="Times New Roman" w:hAnsi="Times New Roman" w:cs="Times New Roman"/>
        </w:rPr>
        <w:lastRenderedPageBreak/>
        <w:t>Приложение № 2</w:t>
      </w:r>
    </w:p>
    <w:p w14:paraId="7F870F73" w14:textId="77777777" w:rsidR="00164230" w:rsidRPr="007F695A" w:rsidRDefault="00164230" w:rsidP="00164230">
      <w:pPr>
        <w:pStyle w:val="ConsPlusNormal"/>
        <w:jc w:val="right"/>
        <w:rPr>
          <w:rFonts w:ascii="Times New Roman" w:hAnsi="Times New Roman" w:cs="Times New Roman"/>
        </w:rPr>
      </w:pPr>
      <w:r w:rsidRPr="007F695A">
        <w:rPr>
          <w:rFonts w:ascii="Times New Roman" w:hAnsi="Times New Roman" w:cs="Times New Roman"/>
        </w:rPr>
        <w:t>к административному регламенту</w:t>
      </w:r>
    </w:p>
    <w:p w14:paraId="253C293C" w14:textId="1BA5A300" w:rsidR="00164230" w:rsidRPr="00164230" w:rsidRDefault="00164230" w:rsidP="00164230">
      <w:pPr>
        <w:pStyle w:val="ConsPlusNormal"/>
        <w:jc w:val="center"/>
        <w:rPr>
          <w:rFonts w:ascii="Times New Roman" w:hAnsi="Times New Roman" w:cs="Times New Roman"/>
        </w:rPr>
      </w:pPr>
      <w:r>
        <w:rPr>
          <w:rFonts w:ascii="Times New Roman" w:hAnsi="Times New Roman" w:cs="Times New Roman"/>
        </w:rPr>
        <w:t>___________________________________________________</w:t>
      </w:r>
    </w:p>
    <w:p w14:paraId="3C6AECE0" w14:textId="77777777" w:rsidR="00164230" w:rsidRDefault="00164230" w:rsidP="00164230">
      <w:pPr>
        <w:pStyle w:val="ConsPlusNormal"/>
        <w:jc w:val="right"/>
        <w:rPr>
          <w:rFonts w:ascii="Times New Roman" w:hAnsi="Times New Roman" w:cs="Times New Roman"/>
        </w:rPr>
      </w:pPr>
    </w:p>
    <w:p w14:paraId="69BDA9F6" w14:textId="6F8B268B" w:rsidR="00164230" w:rsidRPr="00164230" w:rsidRDefault="00164230" w:rsidP="00164230">
      <w:pPr>
        <w:pStyle w:val="ConsPlusNormal"/>
        <w:jc w:val="right"/>
        <w:rPr>
          <w:rFonts w:ascii="Times New Roman" w:hAnsi="Times New Roman" w:cs="Times New Roman"/>
          <w:sz w:val="24"/>
        </w:rPr>
      </w:pPr>
      <w:r w:rsidRPr="00164230">
        <w:rPr>
          <w:rFonts w:ascii="Times New Roman" w:hAnsi="Times New Roman" w:cs="Times New Roman"/>
          <w:sz w:val="24"/>
        </w:rPr>
        <w:t>Кому: ____________________________</w:t>
      </w:r>
    </w:p>
    <w:p w14:paraId="48529DFA" w14:textId="600D634E" w:rsidR="00164230" w:rsidRPr="00164230" w:rsidRDefault="00164230" w:rsidP="00164230">
      <w:pPr>
        <w:pStyle w:val="ConsPlusNormal"/>
        <w:jc w:val="right"/>
        <w:rPr>
          <w:rFonts w:ascii="Times New Roman" w:hAnsi="Times New Roman" w:cs="Times New Roman"/>
          <w:sz w:val="24"/>
        </w:rPr>
      </w:pPr>
      <w:r w:rsidRPr="00164230">
        <w:rPr>
          <w:rFonts w:ascii="Times New Roman" w:hAnsi="Times New Roman" w:cs="Times New Roman"/>
          <w:sz w:val="24"/>
        </w:rPr>
        <w:t>__________________________________</w:t>
      </w:r>
    </w:p>
    <w:p w14:paraId="248366D9" w14:textId="77777777" w:rsidR="00164230" w:rsidRPr="00164230" w:rsidRDefault="00164230" w:rsidP="00164230">
      <w:pPr>
        <w:pStyle w:val="ConsPlusNormal"/>
        <w:jc w:val="right"/>
        <w:rPr>
          <w:rFonts w:ascii="Times New Roman" w:hAnsi="Times New Roman" w:cs="Times New Roman"/>
          <w:sz w:val="24"/>
        </w:rPr>
      </w:pPr>
    </w:p>
    <w:p w14:paraId="04B7187C" w14:textId="75D7F42E" w:rsidR="00164230" w:rsidRPr="00164230" w:rsidRDefault="00164230" w:rsidP="00164230">
      <w:pPr>
        <w:pStyle w:val="ConsPlusNormal"/>
        <w:jc w:val="right"/>
        <w:rPr>
          <w:rFonts w:ascii="Times New Roman" w:hAnsi="Times New Roman" w:cs="Times New Roman"/>
          <w:sz w:val="24"/>
        </w:rPr>
      </w:pPr>
      <w:r w:rsidRPr="00164230">
        <w:rPr>
          <w:rFonts w:ascii="Times New Roman" w:hAnsi="Times New Roman" w:cs="Times New Roman"/>
          <w:sz w:val="24"/>
        </w:rPr>
        <w:t>Контактные данные: _________________</w:t>
      </w:r>
    </w:p>
    <w:p w14:paraId="4919978E" w14:textId="78BF817E" w:rsidR="00164230" w:rsidRPr="00164230" w:rsidRDefault="00164230" w:rsidP="00164230">
      <w:pPr>
        <w:pStyle w:val="ConsPlusNormal"/>
        <w:jc w:val="right"/>
        <w:rPr>
          <w:rFonts w:ascii="Times New Roman" w:hAnsi="Times New Roman" w:cs="Times New Roman"/>
          <w:sz w:val="24"/>
        </w:rPr>
      </w:pPr>
      <w:r w:rsidRPr="00164230">
        <w:rPr>
          <w:rFonts w:ascii="Times New Roman" w:hAnsi="Times New Roman" w:cs="Times New Roman"/>
          <w:sz w:val="24"/>
        </w:rPr>
        <w:t>___________________________________</w:t>
      </w:r>
    </w:p>
    <w:p w14:paraId="40008995" w14:textId="5F3F93F7" w:rsidR="00164230" w:rsidRPr="00164230" w:rsidRDefault="00164230" w:rsidP="00164230">
      <w:pPr>
        <w:pStyle w:val="ConsPlusNormal"/>
        <w:jc w:val="right"/>
        <w:rPr>
          <w:rFonts w:ascii="Times New Roman" w:hAnsi="Times New Roman" w:cs="Times New Roman"/>
          <w:sz w:val="24"/>
        </w:rPr>
      </w:pPr>
      <w:r w:rsidRPr="00164230">
        <w:rPr>
          <w:rFonts w:ascii="Times New Roman" w:hAnsi="Times New Roman" w:cs="Times New Roman"/>
          <w:sz w:val="24"/>
        </w:rPr>
        <w:t>Представитель: _____________________</w:t>
      </w:r>
      <w:r w:rsidRPr="00164230">
        <w:rPr>
          <w:rFonts w:ascii="Times New Roman" w:hAnsi="Times New Roman" w:cs="Times New Roman"/>
          <w:sz w:val="24"/>
        </w:rPr>
        <w:br/>
        <w:t>___________________________________</w:t>
      </w:r>
    </w:p>
    <w:p w14:paraId="6FAAFA02" w14:textId="77777777" w:rsidR="00164230" w:rsidRPr="00164230" w:rsidRDefault="00164230" w:rsidP="00164230">
      <w:pPr>
        <w:pStyle w:val="ConsPlusNormal"/>
        <w:jc w:val="right"/>
        <w:rPr>
          <w:rFonts w:ascii="Times New Roman" w:hAnsi="Times New Roman" w:cs="Times New Roman"/>
          <w:sz w:val="24"/>
        </w:rPr>
      </w:pPr>
      <w:r w:rsidRPr="00164230">
        <w:rPr>
          <w:rFonts w:ascii="Times New Roman" w:hAnsi="Times New Roman" w:cs="Times New Roman"/>
          <w:sz w:val="24"/>
        </w:rPr>
        <w:t>Контактные данные представителя:</w:t>
      </w:r>
    </w:p>
    <w:p w14:paraId="0D46199D" w14:textId="0D3D0220" w:rsidR="00164230" w:rsidRPr="00164230" w:rsidRDefault="00164230" w:rsidP="00164230">
      <w:pPr>
        <w:pStyle w:val="ConsPlusNormal"/>
        <w:jc w:val="right"/>
        <w:rPr>
          <w:rFonts w:ascii="Times New Roman" w:hAnsi="Times New Roman" w:cs="Times New Roman"/>
          <w:sz w:val="24"/>
        </w:rPr>
      </w:pPr>
      <w:r w:rsidRPr="00164230">
        <w:rPr>
          <w:rFonts w:ascii="Times New Roman" w:hAnsi="Times New Roman" w:cs="Times New Roman"/>
          <w:sz w:val="24"/>
        </w:rPr>
        <w:t>____________________________________</w:t>
      </w:r>
    </w:p>
    <w:p w14:paraId="1CF20F2D" w14:textId="77777777" w:rsidR="00164230" w:rsidRPr="00164230" w:rsidRDefault="00164230" w:rsidP="00164230">
      <w:pPr>
        <w:pStyle w:val="ConsPlusNormal"/>
        <w:jc w:val="right"/>
        <w:rPr>
          <w:rFonts w:ascii="Times New Roman" w:hAnsi="Times New Roman" w:cs="Times New Roman"/>
          <w:sz w:val="24"/>
        </w:rPr>
      </w:pPr>
    </w:p>
    <w:p w14:paraId="55514B50" w14:textId="77777777" w:rsidR="00164230" w:rsidRPr="00164230" w:rsidRDefault="00164230" w:rsidP="00164230">
      <w:pPr>
        <w:pStyle w:val="ConsPlusNormal"/>
        <w:jc w:val="center"/>
        <w:rPr>
          <w:rFonts w:ascii="Times New Roman" w:hAnsi="Times New Roman" w:cs="Times New Roman"/>
          <w:b/>
          <w:sz w:val="24"/>
        </w:rPr>
      </w:pPr>
      <w:r w:rsidRPr="00164230">
        <w:rPr>
          <w:rFonts w:ascii="Times New Roman" w:hAnsi="Times New Roman" w:cs="Times New Roman"/>
          <w:b/>
          <w:sz w:val="24"/>
        </w:rPr>
        <w:t>Решение</w:t>
      </w:r>
    </w:p>
    <w:p w14:paraId="2AC32D81" w14:textId="77777777" w:rsidR="00164230" w:rsidRPr="00164230" w:rsidRDefault="00164230" w:rsidP="00164230">
      <w:pPr>
        <w:pStyle w:val="ConsPlusNormal"/>
        <w:jc w:val="center"/>
        <w:rPr>
          <w:rFonts w:ascii="Times New Roman" w:hAnsi="Times New Roman" w:cs="Times New Roman"/>
          <w:b/>
          <w:sz w:val="24"/>
        </w:rPr>
      </w:pPr>
      <w:r w:rsidRPr="00164230">
        <w:rPr>
          <w:rFonts w:ascii="Times New Roman" w:hAnsi="Times New Roman" w:cs="Times New Roman"/>
          <w:b/>
          <w:sz w:val="24"/>
        </w:rPr>
        <w:t>о предоставлении разрешения на условно разрешенный вид</w:t>
      </w:r>
    </w:p>
    <w:p w14:paraId="1CB587DB" w14:textId="77777777" w:rsidR="00164230" w:rsidRPr="00164230" w:rsidRDefault="00164230" w:rsidP="00164230">
      <w:pPr>
        <w:pStyle w:val="ConsPlusNormal"/>
        <w:jc w:val="center"/>
        <w:rPr>
          <w:rFonts w:ascii="Times New Roman" w:hAnsi="Times New Roman" w:cs="Times New Roman"/>
          <w:sz w:val="24"/>
        </w:rPr>
      </w:pPr>
      <w:r w:rsidRPr="00164230">
        <w:rPr>
          <w:rFonts w:ascii="Times New Roman" w:hAnsi="Times New Roman" w:cs="Times New Roman"/>
          <w:b/>
          <w:sz w:val="24"/>
        </w:rPr>
        <w:t>использования земельного участка или объекта капитального строительств</w:t>
      </w:r>
      <w:r w:rsidRPr="00164230">
        <w:rPr>
          <w:rFonts w:ascii="Times New Roman" w:hAnsi="Times New Roman" w:cs="Times New Roman"/>
          <w:sz w:val="24"/>
        </w:rPr>
        <w:t>а</w:t>
      </w:r>
    </w:p>
    <w:p w14:paraId="7B2995CD" w14:textId="1195393F" w:rsidR="00164230" w:rsidRDefault="00164230" w:rsidP="00164230">
      <w:pPr>
        <w:pStyle w:val="ConsPlusNormal"/>
        <w:jc w:val="center"/>
        <w:rPr>
          <w:rFonts w:ascii="Times New Roman" w:hAnsi="Times New Roman" w:cs="Times New Roman"/>
          <w:sz w:val="24"/>
        </w:rPr>
      </w:pPr>
      <w:r>
        <w:rPr>
          <w:rFonts w:ascii="Times New Roman" w:hAnsi="Times New Roman" w:cs="Times New Roman"/>
          <w:sz w:val="24"/>
        </w:rPr>
        <w:t>от _____________</w:t>
      </w:r>
      <w:r w:rsidRPr="00164230">
        <w:rPr>
          <w:rFonts w:ascii="Times New Roman" w:hAnsi="Times New Roman" w:cs="Times New Roman"/>
          <w:sz w:val="24"/>
        </w:rPr>
        <w:t xml:space="preserve"> № </w:t>
      </w:r>
      <w:r>
        <w:rPr>
          <w:rFonts w:ascii="Times New Roman" w:hAnsi="Times New Roman" w:cs="Times New Roman"/>
          <w:sz w:val="24"/>
        </w:rPr>
        <w:t>_______________</w:t>
      </w:r>
    </w:p>
    <w:p w14:paraId="24C1E3B4" w14:textId="77777777" w:rsidR="00164230" w:rsidRPr="00164230" w:rsidRDefault="00164230" w:rsidP="00164230">
      <w:pPr>
        <w:pStyle w:val="ConsPlusNormal"/>
        <w:jc w:val="center"/>
        <w:rPr>
          <w:rFonts w:ascii="Times New Roman" w:hAnsi="Times New Roman" w:cs="Times New Roman"/>
          <w:sz w:val="24"/>
        </w:rPr>
      </w:pPr>
    </w:p>
    <w:p w14:paraId="19690B22" w14:textId="0E4008A6" w:rsidR="00164230" w:rsidRPr="00164230" w:rsidRDefault="00164230" w:rsidP="00164230">
      <w:pPr>
        <w:pStyle w:val="ConsPlusNormal"/>
        <w:ind w:firstLine="567"/>
        <w:jc w:val="both"/>
        <w:rPr>
          <w:rFonts w:ascii="Times New Roman" w:hAnsi="Times New Roman" w:cs="Times New Roman"/>
          <w:sz w:val="24"/>
        </w:rPr>
      </w:pPr>
      <w:r w:rsidRPr="00164230">
        <w:rPr>
          <w:rFonts w:ascii="Times New Roman" w:hAnsi="Times New Roman" w:cs="Times New Roman"/>
          <w:sz w:val="24"/>
        </w:rPr>
        <w:t>В соответствии с Градостроительным кодексом Российской Федерации,</w:t>
      </w:r>
      <w:r>
        <w:rPr>
          <w:rFonts w:ascii="Times New Roman" w:hAnsi="Times New Roman" w:cs="Times New Roman"/>
          <w:sz w:val="24"/>
        </w:rPr>
        <w:t xml:space="preserve"> </w:t>
      </w:r>
      <w:r w:rsidRPr="00164230">
        <w:rPr>
          <w:rFonts w:ascii="Times New Roman" w:hAnsi="Times New Roman" w:cs="Times New Roman"/>
          <w:sz w:val="24"/>
        </w:rPr>
        <w:t>Федеральным законом от 06.10.2003 № 131-ФЗ «Об общих принципах организации</w:t>
      </w:r>
      <w:r>
        <w:rPr>
          <w:rFonts w:ascii="Times New Roman" w:hAnsi="Times New Roman" w:cs="Times New Roman"/>
          <w:sz w:val="24"/>
        </w:rPr>
        <w:t xml:space="preserve"> </w:t>
      </w:r>
      <w:r w:rsidRPr="00164230">
        <w:rPr>
          <w:rFonts w:ascii="Times New Roman" w:hAnsi="Times New Roman" w:cs="Times New Roman"/>
          <w:sz w:val="24"/>
        </w:rPr>
        <w:t>местного самоуправления в Российской Федерации», учитывая заключение о</w:t>
      </w:r>
      <w:r>
        <w:rPr>
          <w:rFonts w:ascii="Times New Roman" w:hAnsi="Times New Roman" w:cs="Times New Roman"/>
          <w:sz w:val="24"/>
        </w:rPr>
        <w:t xml:space="preserve"> </w:t>
      </w:r>
      <w:r w:rsidRPr="00164230">
        <w:rPr>
          <w:rFonts w:ascii="Times New Roman" w:hAnsi="Times New Roman" w:cs="Times New Roman"/>
          <w:sz w:val="24"/>
        </w:rPr>
        <w:t>результатах публичных слушаний (общественных обсуждений) от &lt;&lt;Р.021.01.19&gt;&gt;,</w:t>
      </w:r>
      <w:r>
        <w:rPr>
          <w:rFonts w:ascii="Times New Roman" w:hAnsi="Times New Roman" w:cs="Times New Roman"/>
          <w:sz w:val="24"/>
        </w:rPr>
        <w:t xml:space="preserve"> </w:t>
      </w:r>
      <w:r w:rsidRPr="00164230">
        <w:rPr>
          <w:rFonts w:ascii="Times New Roman" w:hAnsi="Times New Roman" w:cs="Times New Roman"/>
          <w:sz w:val="24"/>
        </w:rPr>
        <w:t>рекомендации Комиссии по подготовке проектов правил землепользования и</w:t>
      </w:r>
      <w:r>
        <w:rPr>
          <w:rFonts w:ascii="Times New Roman" w:hAnsi="Times New Roman" w:cs="Times New Roman"/>
          <w:sz w:val="24"/>
        </w:rPr>
        <w:t xml:space="preserve"> </w:t>
      </w:r>
      <w:r w:rsidRPr="00164230">
        <w:rPr>
          <w:rFonts w:ascii="Times New Roman" w:hAnsi="Times New Roman" w:cs="Times New Roman"/>
          <w:sz w:val="24"/>
        </w:rPr>
        <w:t xml:space="preserve">застройки (протокол от </w:t>
      </w:r>
      <w:r>
        <w:rPr>
          <w:rFonts w:ascii="Times New Roman" w:hAnsi="Times New Roman" w:cs="Times New Roman"/>
          <w:sz w:val="24"/>
        </w:rPr>
        <w:t>_________</w:t>
      </w:r>
      <w:r w:rsidRPr="00164230">
        <w:rPr>
          <w:rFonts w:ascii="Times New Roman" w:hAnsi="Times New Roman" w:cs="Times New Roman"/>
          <w:sz w:val="24"/>
        </w:rPr>
        <w:t xml:space="preserve"> № </w:t>
      </w:r>
      <w:r>
        <w:rPr>
          <w:rFonts w:ascii="Times New Roman" w:hAnsi="Times New Roman" w:cs="Times New Roman"/>
          <w:sz w:val="24"/>
        </w:rPr>
        <w:t>_________</w:t>
      </w:r>
      <w:r w:rsidRPr="00164230">
        <w:rPr>
          <w:rFonts w:ascii="Times New Roman" w:hAnsi="Times New Roman" w:cs="Times New Roman"/>
          <w:sz w:val="24"/>
        </w:rPr>
        <w:t>), по результатам</w:t>
      </w:r>
      <w:r>
        <w:rPr>
          <w:rFonts w:ascii="Times New Roman" w:hAnsi="Times New Roman" w:cs="Times New Roman"/>
          <w:sz w:val="24"/>
        </w:rPr>
        <w:t xml:space="preserve"> рассмотрения заявления от __________ № __________</w:t>
      </w:r>
      <w:r w:rsidRPr="00164230">
        <w:rPr>
          <w:rFonts w:ascii="Times New Roman" w:hAnsi="Times New Roman" w:cs="Times New Roman"/>
          <w:sz w:val="24"/>
        </w:rPr>
        <w:t>:</w:t>
      </w:r>
    </w:p>
    <w:p w14:paraId="49988FDC" w14:textId="77777777" w:rsidR="00164230" w:rsidRDefault="00164230" w:rsidP="00164230">
      <w:pPr>
        <w:pStyle w:val="ConsPlusNormal"/>
        <w:ind w:firstLine="567"/>
        <w:jc w:val="both"/>
        <w:rPr>
          <w:rFonts w:ascii="Times New Roman" w:hAnsi="Times New Roman" w:cs="Times New Roman"/>
          <w:sz w:val="24"/>
        </w:rPr>
      </w:pPr>
    </w:p>
    <w:p w14:paraId="1B977824" w14:textId="7596CE66" w:rsidR="00352D49" w:rsidRDefault="00164230" w:rsidP="00164230">
      <w:pPr>
        <w:pStyle w:val="ConsPlusNormal"/>
        <w:ind w:firstLine="567"/>
        <w:jc w:val="both"/>
        <w:rPr>
          <w:rFonts w:ascii="Times New Roman" w:hAnsi="Times New Roman" w:cs="Times New Roman"/>
          <w:sz w:val="24"/>
        </w:rPr>
      </w:pPr>
      <w:r w:rsidRPr="00164230">
        <w:rPr>
          <w:rFonts w:ascii="Times New Roman" w:hAnsi="Times New Roman" w:cs="Times New Roman"/>
          <w:sz w:val="24"/>
        </w:rPr>
        <w:t>Предоставить разрешение на условн</w:t>
      </w:r>
      <w:r>
        <w:rPr>
          <w:rFonts w:ascii="Times New Roman" w:hAnsi="Times New Roman" w:cs="Times New Roman"/>
          <w:sz w:val="24"/>
        </w:rPr>
        <w:t xml:space="preserve">о разрешенный вид использования ______________________ </w:t>
      </w:r>
      <w:r w:rsidRPr="00164230">
        <w:rPr>
          <w:rFonts w:ascii="Times New Roman" w:hAnsi="Times New Roman" w:cs="Times New Roman"/>
          <w:sz w:val="24"/>
        </w:rPr>
        <w:t>с кадастровым номером</w:t>
      </w:r>
      <w:r>
        <w:rPr>
          <w:rFonts w:ascii="Times New Roman" w:hAnsi="Times New Roman" w:cs="Times New Roman"/>
          <w:sz w:val="24"/>
        </w:rPr>
        <w:t xml:space="preserve"> _________________</w:t>
      </w:r>
      <w:r w:rsidRPr="00164230">
        <w:rPr>
          <w:rFonts w:ascii="Times New Roman" w:hAnsi="Times New Roman" w:cs="Times New Roman"/>
          <w:sz w:val="24"/>
        </w:rPr>
        <w:t>, расположенного по адресу:</w:t>
      </w:r>
      <w:r>
        <w:rPr>
          <w:rFonts w:ascii="Times New Roman" w:hAnsi="Times New Roman" w:cs="Times New Roman"/>
          <w:sz w:val="24"/>
        </w:rPr>
        <w:t xml:space="preserve"> ____________________________</w:t>
      </w:r>
      <w:r w:rsidRPr="00164230">
        <w:rPr>
          <w:rFonts w:ascii="Times New Roman" w:hAnsi="Times New Roman" w:cs="Times New Roman"/>
          <w:sz w:val="24"/>
        </w:rPr>
        <w:t>.</w:t>
      </w:r>
    </w:p>
    <w:p w14:paraId="51F68411" w14:textId="77777777" w:rsidR="00164230" w:rsidRDefault="00164230" w:rsidP="00164230">
      <w:pPr>
        <w:pStyle w:val="ConsPlusNormal"/>
        <w:ind w:firstLine="567"/>
        <w:jc w:val="both"/>
        <w:rPr>
          <w:rFonts w:ascii="Times New Roman" w:hAnsi="Times New Roman" w:cs="Times New Roman"/>
          <w:sz w:val="24"/>
        </w:rPr>
      </w:pPr>
    </w:p>
    <w:tbl>
      <w:tblPr>
        <w:tblW w:w="94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704"/>
        <w:gridCol w:w="4704"/>
      </w:tblGrid>
      <w:tr w:rsidR="00164230" w:rsidRPr="00CE3A8F" w14:paraId="221670EA" w14:textId="77777777" w:rsidTr="00F407F0">
        <w:trPr>
          <w:trHeight w:val="1016"/>
        </w:trPr>
        <w:tc>
          <w:tcPr>
            <w:tcW w:w="4704" w:type="dxa"/>
            <w:tcBorders>
              <w:top w:val="nil"/>
              <w:left w:val="nil"/>
              <w:bottom w:val="nil"/>
              <w:right w:val="single" w:sz="4" w:space="0" w:color="auto"/>
            </w:tcBorders>
            <w:vAlign w:val="center"/>
            <w:hideMark/>
          </w:tcPr>
          <w:p w14:paraId="62FD52AC" w14:textId="77777777" w:rsidR="00164230" w:rsidRPr="00C76355" w:rsidRDefault="00164230" w:rsidP="00F407F0">
            <w:pPr>
              <w:jc w:val="center"/>
              <w:rPr>
                <w:sz w:val="24"/>
                <w:szCs w:val="24"/>
              </w:rPr>
            </w:pPr>
            <w:r w:rsidRPr="00C76355">
              <w:rPr>
                <w:rFonts w:ascii="TimesNewRomanPSMT" w:hAnsi="TimesNewRomanPSMT"/>
                <w:color w:val="000000"/>
                <w:sz w:val="24"/>
                <w:szCs w:val="24"/>
              </w:rPr>
              <w:t>{Ф.И.О. должность уполномоченного</w:t>
            </w:r>
            <w:r w:rsidRPr="00C76355">
              <w:rPr>
                <w:rFonts w:ascii="TimesNewRomanPSMT" w:hAnsi="TimesNewRomanPSMT"/>
                <w:color w:val="000000"/>
                <w:sz w:val="24"/>
                <w:szCs w:val="24"/>
              </w:rPr>
              <w:br/>
              <w:t>сотрудника}</w:t>
            </w:r>
          </w:p>
        </w:tc>
        <w:tc>
          <w:tcPr>
            <w:tcW w:w="4704" w:type="dxa"/>
            <w:tcBorders>
              <w:top w:val="single" w:sz="4" w:space="0" w:color="auto"/>
              <w:left w:val="single" w:sz="4" w:space="0" w:color="auto"/>
              <w:bottom w:val="single" w:sz="4" w:space="0" w:color="auto"/>
              <w:right w:val="single" w:sz="4" w:space="0" w:color="auto"/>
            </w:tcBorders>
            <w:vAlign w:val="center"/>
            <w:hideMark/>
          </w:tcPr>
          <w:p w14:paraId="2B597627" w14:textId="77777777" w:rsidR="00164230" w:rsidRPr="00CE3A8F" w:rsidRDefault="00164230" w:rsidP="00F407F0">
            <w:pPr>
              <w:jc w:val="center"/>
              <w:rPr>
                <w:sz w:val="24"/>
                <w:szCs w:val="24"/>
              </w:rPr>
            </w:pPr>
            <w:r w:rsidRPr="00C76355">
              <w:rPr>
                <w:rFonts w:ascii="TimesNewRomanPSMT" w:hAnsi="TimesNewRomanPSMT"/>
                <w:color w:val="000000"/>
                <w:sz w:val="24"/>
                <w:szCs w:val="24"/>
              </w:rPr>
              <w:t>Сведения о сертификате</w:t>
            </w:r>
            <w:r w:rsidRPr="00C76355">
              <w:rPr>
                <w:rFonts w:ascii="TimesNewRomanPSMT" w:hAnsi="TimesNewRomanPSMT"/>
                <w:color w:val="000000"/>
                <w:sz w:val="24"/>
                <w:szCs w:val="24"/>
              </w:rPr>
              <w:br/>
              <w:t>электронной</w:t>
            </w:r>
            <w:r w:rsidRPr="00C76355">
              <w:rPr>
                <w:rFonts w:ascii="TimesNewRomanPSMT" w:hAnsi="TimesNewRomanPSMT"/>
                <w:color w:val="000000"/>
                <w:sz w:val="24"/>
                <w:szCs w:val="24"/>
              </w:rPr>
              <w:br/>
              <w:t>подписи</w:t>
            </w:r>
          </w:p>
        </w:tc>
      </w:tr>
    </w:tbl>
    <w:p w14:paraId="35791A3D" w14:textId="77777777" w:rsidR="00164230" w:rsidRPr="00164230" w:rsidRDefault="00164230" w:rsidP="00164230">
      <w:pPr>
        <w:pStyle w:val="ConsPlusNormal"/>
        <w:ind w:firstLine="567"/>
        <w:jc w:val="both"/>
        <w:rPr>
          <w:rFonts w:ascii="Times New Roman" w:hAnsi="Times New Roman" w:cs="Times New Roman"/>
          <w:sz w:val="24"/>
        </w:rPr>
      </w:pPr>
    </w:p>
    <w:p w14:paraId="1CE8B786" w14:textId="77777777" w:rsidR="00352D49" w:rsidRDefault="00352D49" w:rsidP="00DB5615">
      <w:pPr>
        <w:pStyle w:val="ConsPlusNormal"/>
        <w:jc w:val="right"/>
        <w:rPr>
          <w:rFonts w:ascii="Times New Roman" w:hAnsi="Times New Roman" w:cs="Times New Roman"/>
        </w:rPr>
      </w:pPr>
    </w:p>
    <w:p w14:paraId="79356FD1" w14:textId="77777777" w:rsidR="00164230" w:rsidRDefault="00164230" w:rsidP="00DB5615">
      <w:pPr>
        <w:pStyle w:val="ConsPlusNormal"/>
        <w:jc w:val="right"/>
        <w:rPr>
          <w:rFonts w:ascii="Times New Roman" w:hAnsi="Times New Roman" w:cs="Times New Roman"/>
        </w:rPr>
      </w:pPr>
    </w:p>
    <w:p w14:paraId="120F977F" w14:textId="77777777" w:rsidR="00164230" w:rsidRDefault="00164230" w:rsidP="00DB5615">
      <w:pPr>
        <w:pStyle w:val="ConsPlusNormal"/>
        <w:jc w:val="right"/>
        <w:rPr>
          <w:rFonts w:ascii="Times New Roman" w:hAnsi="Times New Roman" w:cs="Times New Roman"/>
        </w:rPr>
      </w:pPr>
    </w:p>
    <w:p w14:paraId="7B338C45" w14:textId="77777777" w:rsidR="00164230" w:rsidRDefault="00164230" w:rsidP="00DB5615">
      <w:pPr>
        <w:pStyle w:val="ConsPlusNormal"/>
        <w:jc w:val="right"/>
        <w:rPr>
          <w:rFonts w:ascii="Times New Roman" w:hAnsi="Times New Roman" w:cs="Times New Roman"/>
        </w:rPr>
      </w:pPr>
    </w:p>
    <w:p w14:paraId="0399288F" w14:textId="77777777" w:rsidR="00164230" w:rsidRDefault="00164230" w:rsidP="00DB5615">
      <w:pPr>
        <w:pStyle w:val="ConsPlusNormal"/>
        <w:jc w:val="right"/>
        <w:rPr>
          <w:rFonts w:ascii="Times New Roman" w:hAnsi="Times New Roman" w:cs="Times New Roman"/>
        </w:rPr>
      </w:pPr>
    </w:p>
    <w:p w14:paraId="25B5A23C" w14:textId="77777777" w:rsidR="00164230" w:rsidRDefault="00164230" w:rsidP="00DB5615">
      <w:pPr>
        <w:pStyle w:val="ConsPlusNormal"/>
        <w:jc w:val="right"/>
        <w:rPr>
          <w:rFonts w:ascii="Times New Roman" w:hAnsi="Times New Roman" w:cs="Times New Roman"/>
        </w:rPr>
      </w:pPr>
    </w:p>
    <w:p w14:paraId="441D98AF" w14:textId="77777777" w:rsidR="00164230" w:rsidRDefault="00164230" w:rsidP="00DB5615">
      <w:pPr>
        <w:pStyle w:val="ConsPlusNormal"/>
        <w:jc w:val="right"/>
        <w:rPr>
          <w:rFonts w:ascii="Times New Roman" w:hAnsi="Times New Roman" w:cs="Times New Roman"/>
        </w:rPr>
      </w:pPr>
    </w:p>
    <w:p w14:paraId="3E7756F4" w14:textId="77777777" w:rsidR="00164230" w:rsidRDefault="00164230" w:rsidP="00DB5615">
      <w:pPr>
        <w:pStyle w:val="ConsPlusNormal"/>
        <w:jc w:val="right"/>
        <w:rPr>
          <w:rFonts w:ascii="Times New Roman" w:hAnsi="Times New Roman" w:cs="Times New Roman"/>
        </w:rPr>
      </w:pPr>
    </w:p>
    <w:p w14:paraId="034F9F44" w14:textId="77777777" w:rsidR="00164230" w:rsidRDefault="00164230" w:rsidP="00DB5615">
      <w:pPr>
        <w:pStyle w:val="ConsPlusNormal"/>
        <w:jc w:val="right"/>
        <w:rPr>
          <w:rFonts w:ascii="Times New Roman" w:hAnsi="Times New Roman" w:cs="Times New Roman"/>
        </w:rPr>
      </w:pPr>
    </w:p>
    <w:p w14:paraId="209DB844" w14:textId="77777777" w:rsidR="00164230" w:rsidRDefault="00164230" w:rsidP="00DB5615">
      <w:pPr>
        <w:pStyle w:val="ConsPlusNormal"/>
        <w:jc w:val="right"/>
        <w:rPr>
          <w:rFonts w:ascii="Times New Roman" w:hAnsi="Times New Roman" w:cs="Times New Roman"/>
        </w:rPr>
      </w:pPr>
    </w:p>
    <w:p w14:paraId="5DB2C3E6" w14:textId="77777777" w:rsidR="00164230" w:rsidRDefault="00164230" w:rsidP="00DB5615">
      <w:pPr>
        <w:pStyle w:val="ConsPlusNormal"/>
        <w:jc w:val="right"/>
        <w:rPr>
          <w:rFonts w:ascii="Times New Roman" w:hAnsi="Times New Roman" w:cs="Times New Roman"/>
        </w:rPr>
      </w:pPr>
    </w:p>
    <w:p w14:paraId="2E122C11" w14:textId="77777777" w:rsidR="00164230" w:rsidRDefault="00164230" w:rsidP="00DB5615">
      <w:pPr>
        <w:pStyle w:val="ConsPlusNormal"/>
        <w:jc w:val="right"/>
        <w:rPr>
          <w:rFonts w:ascii="Times New Roman" w:hAnsi="Times New Roman" w:cs="Times New Roman"/>
        </w:rPr>
      </w:pPr>
    </w:p>
    <w:p w14:paraId="0A315608" w14:textId="77777777" w:rsidR="00164230" w:rsidRDefault="00164230" w:rsidP="00DB5615">
      <w:pPr>
        <w:pStyle w:val="ConsPlusNormal"/>
        <w:jc w:val="right"/>
        <w:rPr>
          <w:rFonts w:ascii="Times New Roman" w:hAnsi="Times New Roman" w:cs="Times New Roman"/>
        </w:rPr>
      </w:pPr>
    </w:p>
    <w:p w14:paraId="21BE19D2" w14:textId="77777777" w:rsidR="00164230" w:rsidRDefault="00164230" w:rsidP="00DB5615">
      <w:pPr>
        <w:pStyle w:val="ConsPlusNormal"/>
        <w:jc w:val="right"/>
        <w:rPr>
          <w:rFonts w:ascii="Times New Roman" w:hAnsi="Times New Roman" w:cs="Times New Roman"/>
        </w:rPr>
      </w:pPr>
    </w:p>
    <w:p w14:paraId="14F14783" w14:textId="77777777" w:rsidR="00164230" w:rsidRDefault="00164230" w:rsidP="00DB5615">
      <w:pPr>
        <w:pStyle w:val="ConsPlusNormal"/>
        <w:jc w:val="right"/>
        <w:rPr>
          <w:rFonts w:ascii="Times New Roman" w:hAnsi="Times New Roman" w:cs="Times New Roman"/>
        </w:rPr>
      </w:pPr>
    </w:p>
    <w:p w14:paraId="0751253D" w14:textId="77777777" w:rsidR="00164230" w:rsidRDefault="00164230" w:rsidP="00DB5615">
      <w:pPr>
        <w:pStyle w:val="ConsPlusNormal"/>
        <w:jc w:val="right"/>
        <w:rPr>
          <w:rFonts w:ascii="Times New Roman" w:hAnsi="Times New Roman" w:cs="Times New Roman"/>
        </w:rPr>
      </w:pPr>
    </w:p>
    <w:p w14:paraId="4F0E54EC" w14:textId="77777777" w:rsidR="00164230" w:rsidRDefault="00164230" w:rsidP="00DB5615">
      <w:pPr>
        <w:pStyle w:val="ConsPlusNormal"/>
        <w:jc w:val="right"/>
        <w:rPr>
          <w:rFonts w:ascii="Times New Roman" w:hAnsi="Times New Roman" w:cs="Times New Roman"/>
        </w:rPr>
      </w:pPr>
    </w:p>
    <w:p w14:paraId="73DCD1AD" w14:textId="77777777" w:rsidR="00164230" w:rsidRDefault="00164230" w:rsidP="00DB5615">
      <w:pPr>
        <w:pStyle w:val="ConsPlusNormal"/>
        <w:jc w:val="right"/>
        <w:rPr>
          <w:rFonts w:ascii="Times New Roman" w:hAnsi="Times New Roman" w:cs="Times New Roman"/>
        </w:rPr>
      </w:pPr>
    </w:p>
    <w:p w14:paraId="7964C1EB" w14:textId="77777777" w:rsidR="00164230" w:rsidRDefault="00164230" w:rsidP="00DB5615">
      <w:pPr>
        <w:pStyle w:val="ConsPlusNormal"/>
        <w:jc w:val="right"/>
        <w:rPr>
          <w:rFonts w:ascii="Times New Roman" w:hAnsi="Times New Roman" w:cs="Times New Roman"/>
        </w:rPr>
      </w:pPr>
    </w:p>
    <w:p w14:paraId="2970601D" w14:textId="77777777" w:rsidR="00164230" w:rsidRDefault="00164230" w:rsidP="00DB5615">
      <w:pPr>
        <w:pStyle w:val="ConsPlusNormal"/>
        <w:jc w:val="right"/>
        <w:rPr>
          <w:rFonts w:ascii="Times New Roman" w:hAnsi="Times New Roman" w:cs="Times New Roman"/>
        </w:rPr>
      </w:pPr>
    </w:p>
    <w:p w14:paraId="5724093B" w14:textId="77777777" w:rsidR="00164230" w:rsidRDefault="00164230" w:rsidP="00DB5615">
      <w:pPr>
        <w:pStyle w:val="ConsPlusNormal"/>
        <w:jc w:val="right"/>
        <w:rPr>
          <w:rFonts w:ascii="Times New Roman" w:hAnsi="Times New Roman" w:cs="Times New Roman"/>
        </w:rPr>
      </w:pPr>
    </w:p>
    <w:p w14:paraId="1C830E54" w14:textId="77777777" w:rsidR="00164230" w:rsidRDefault="00164230" w:rsidP="00DB5615">
      <w:pPr>
        <w:pStyle w:val="ConsPlusNormal"/>
        <w:jc w:val="right"/>
        <w:rPr>
          <w:rFonts w:ascii="Times New Roman" w:hAnsi="Times New Roman" w:cs="Times New Roman"/>
        </w:rPr>
      </w:pPr>
    </w:p>
    <w:p w14:paraId="6AC96396" w14:textId="77777777" w:rsidR="00164230" w:rsidRDefault="00164230" w:rsidP="00DB5615">
      <w:pPr>
        <w:pStyle w:val="ConsPlusNormal"/>
        <w:jc w:val="right"/>
        <w:rPr>
          <w:rFonts w:ascii="Times New Roman" w:hAnsi="Times New Roman" w:cs="Times New Roman"/>
        </w:rPr>
      </w:pPr>
    </w:p>
    <w:p w14:paraId="4AFE5EBD" w14:textId="77777777" w:rsidR="00164230" w:rsidRDefault="00164230" w:rsidP="00DB5615">
      <w:pPr>
        <w:pStyle w:val="ConsPlusNormal"/>
        <w:jc w:val="right"/>
        <w:rPr>
          <w:rFonts w:ascii="Times New Roman" w:hAnsi="Times New Roman" w:cs="Times New Roman"/>
        </w:rPr>
      </w:pPr>
    </w:p>
    <w:p w14:paraId="1B854C35" w14:textId="77777777" w:rsidR="00164230" w:rsidRDefault="00164230" w:rsidP="00DB5615">
      <w:pPr>
        <w:pStyle w:val="ConsPlusNormal"/>
        <w:jc w:val="right"/>
        <w:rPr>
          <w:rFonts w:ascii="Times New Roman" w:hAnsi="Times New Roman" w:cs="Times New Roman"/>
        </w:rPr>
      </w:pPr>
    </w:p>
    <w:p w14:paraId="39AC96B1" w14:textId="57B21DAA" w:rsidR="002E0D52" w:rsidRPr="007F695A" w:rsidRDefault="002E0D52" w:rsidP="002E0D52">
      <w:pPr>
        <w:pStyle w:val="ConsPlusNormal"/>
        <w:jc w:val="right"/>
        <w:rPr>
          <w:rFonts w:ascii="Times New Roman" w:hAnsi="Times New Roman" w:cs="Times New Roman"/>
        </w:rPr>
      </w:pPr>
      <w:r>
        <w:rPr>
          <w:rFonts w:ascii="Times New Roman" w:hAnsi="Times New Roman" w:cs="Times New Roman"/>
        </w:rPr>
        <w:lastRenderedPageBreak/>
        <w:t>Приложение № 3</w:t>
      </w:r>
    </w:p>
    <w:p w14:paraId="2D1DE08A" w14:textId="77777777" w:rsidR="002E0D52" w:rsidRPr="007F695A" w:rsidRDefault="002E0D52" w:rsidP="002E0D52">
      <w:pPr>
        <w:pStyle w:val="ConsPlusNormal"/>
        <w:jc w:val="right"/>
        <w:rPr>
          <w:rFonts w:ascii="Times New Roman" w:hAnsi="Times New Roman" w:cs="Times New Roman"/>
        </w:rPr>
      </w:pPr>
      <w:r w:rsidRPr="007F695A">
        <w:rPr>
          <w:rFonts w:ascii="Times New Roman" w:hAnsi="Times New Roman" w:cs="Times New Roman"/>
        </w:rPr>
        <w:t>к административному регламенту</w:t>
      </w:r>
    </w:p>
    <w:p w14:paraId="6608303D" w14:textId="77777777" w:rsidR="00DD6DCE" w:rsidRPr="00C76355" w:rsidRDefault="00DD6DCE" w:rsidP="00DD6DCE">
      <w:pPr>
        <w:jc w:val="center"/>
        <w:rPr>
          <w:rFonts w:ascii="TimesNewRomanPS-BoldMT" w:hAnsi="TimesNewRomanPS-BoldMT"/>
          <w:b/>
          <w:bCs/>
          <w:color w:val="000000"/>
          <w:sz w:val="28"/>
          <w:szCs w:val="28"/>
        </w:rPr>
      </w:pPr>
      <w:r w:rsidRPr="00C76355">
        <w:rPr>
          <w:rFonts w:ascii="TimesNewRomanPS-BoldMT" w:hAnsi="TimesNewRomanPS-BoldMT"/>
          <w:b/>
          <w:bCs/>
          <w:color w:val="000000"/>
          <w:sz w:val="28"/>
          <w:szCs w:val="28"/>
        </w:rPr>
        <w:t>Форма решения об отказе в предоставлении услуги /об отказе в приеме документов, необходимых для предоставления услуги</w:t>
      </w:r>
    </w:p>
    <w:p w14:paraId="6E3BD89C" w14:textId="77777777" w:rsidR="002E0D52" w:rsidRPr="00164230" w:rsidRDefault="002E0D52" w:rsidP="002E0D52">
      <w:pPr>
        <w:pStyle w:val="ConsPlusNormal"/>
        <w:jc w:val="center"/>
        <w:rPr>
          <w:rFonts w:ascii="Times New Roman" w:hAnsi="Times New Roman" w:cs="Times New Roman"/>
        </w:rPr>
      </w:pPr>
      <w:r>
        <w:rPr>
          <w:rFonts w:ascii="Times New Roman" w:hAnsi="Times New Roman" w:cs="Times New Roman"/>
        </w:rPr>
        <w:t>___________________________________________________</w:t>
      </w:r>
    </w:p>
    <w:p w14:paraId="08F1C7A5" w14:textId="77777777" w:rsidR="002E0D52" w:rsidRDefault="002E0D52" w:rsidP="002E0D52">
      <w:pPr>
        <w:pStyle w:val="ConsPlusNormal"/>
        <w:jc w:val="right"/>
        <w:rPr>
          <w:rFonts w:ascii="Times New Roman" w:hAnsi="Times New Roman" w:cs="Times New Roman"/>
        </w:rPr>
      </w:pPr>
    </w:p>
    <w:p w14:paraId="3E84B8DE" w14:textId="77777777" w:rsidR="002E0D52" w:rsidRPr="00164230" w:rsidRDefault="002E0D52" w:rsidP="002E0D52">
      <w:pPr>
        <w:pStyle w:val="ConsPlusNormal"/>
        <w:jc w:val="right"/>
        <w:rPr>
          <w:rFonts w:ascii="Times New Roman" w:hAnsi="Times New Roman" w:cs="Times New Roman"/>
          <w:sz w:val="24"/>
        </w:rPr>
      </w:pPr>
      <w:r w:rsidRPr="00164230">
        <w:rPr>
          <w:rFonts w:ascii="Times New Roman" w:hAnsi="Times New Roman" w:cs="Times New Roman"/>
          <w:sz w:val="24"/>
        </w:rPr>
        <w:t>Кому: ____________________________</w:t>
      </w:r>
    </w:p>
    <w:p w14:paraId="04B4F1C5" w14:textId="77777777" w:rsidR="002E0D52" w:rsidRPr="00164230" w:rsidRDefault="002E0D52" w:rsidP="002E0D52">
      <w:pPr>
        <w:pStyle w:val="ConsPlusNormal"/>
        <w:jc w:val="right"/>
        <w:rPr>
          <w:rFonts w:ascii="Times New Roman" w:hAnsi="Times New Roman" w:cs="Times New Roman"/>
          <w:sz w:val="24"/>
        </w:rPr>
      </w:pPr>
      <w:r w:rsidRPr="00164230">
        <w:rPr>
          <w:rFonts w:ascii="Times New Roman" w:hAnsi="Times New Roman" w:cs="Times New Roman"/>
          <w:sz w:val="24"/>
        </w:rPr>
        <w:t>__________________________________</w:t>
      </w:r>
    </w:p>
    <w:p w14:paraId="2CABD33B" w14:textId="77777777" w:rsidR="002E0D52" w:rsidRPr="00164230" w:rsidRDefault="002E0D52" w:rsidP="002E0D52">
      <w:pPr>
        <w:pStyle w:val="ConsPlusNormal"/>
        <w:jc w:val="right"/>
        <w:rPr>
          <w:rFonts w:ascii="Times New Roman" w:hAnsi="Times New Roman" w:cs="Times New Roman"/>
          <w:sz w:val="24"/>
        </w:rPr>
      </w:pPr>
    </w:p>
    <w:p w14:paraId="56D34EE8" w14:textId="77777777" w:rsidR="002E0D52" w:rsidRPr="00164230" w:rsidRDefault="002E0D52" w:rsidP="002E0D52">
      <w:pPr>
        <w:pStyle w:val="ConsPlusNormal"/>
        <w:jc w:val="right"/>
        <w:rPr>
          <w:rFonts w:ascii="Times New Roman" w:hAnsi="Times New Roman" w:cs="Times New Roman"/>
          <w:sz w:val="24"/>
        </w:rPr>
      </w:pPr>
      <w:r w:rsidRPr="00164230">
        <w:rPr>
          <w:rFonts w:ascii="Times New Roman" w:hAnsi="Times New Roman" w:cs="Times New Roman"/>
          <w:sz w:val="24"/>
        </w:rPr>
        <w:t>Контактные данные: _________________</w:t>
      </w:r>
    </w:p>
    <w:p w14:paraId="0386F745" w14:textId="77777777" w:rsidR="002E0D52" w:rsidRPr="00164230" w:rsidRDefault="002E0D52" w:rsidP="002E0D52">
      <w:pPr>
        <w:pStyle w:val="ConsPlusNormal"/>
        <w:jc w:val="right"/>
        <w:rPr>
          <w:rFonts w:ascii="Times New Roman" w:hAnsi="Times New Roman" w:cs="Times New Roman"/>
          <w:sz w:val="24"/>
        </w:rPr>
      </w:pPr>
      <w:r w:rsidRPr="00164230">
        <w:rPr>
          <w:rFonts w:ascii="Times New Roman" w:hAnsi="Times New Roman" w:cs="Times New Roman"/>
          <w:sz w:val="24"/>
        </w:rPr>
        <w:t>___________________________________</w:t>
      </w:r>
    </w:p>
    <w:p w14:paraId="6BC8D580" w14:textId="77777777" w:rsidR="002E0D52" w:rsidRPr="00164230" w:rsidRDefault="002E0D52" w:rsidP="002E0D52">
      <w:pPr>
        <w:pStyle w:val="ConsPlusNormal"/>
        <w:jc w:val="right"/>
        <w:rPr>
          <w:rFonts w:ascii="Times New Roman" w:hAnsi="Times New Roman" w:cs="Times New Roman"/>
          <w:sz w:val="24"/>
        </w:rPr>
      </w:pPr>
      <w:r w:rsidRPr="00164230">
        <w:rPr>
          <w:rFonts w:ascii="Times New Roman" w:hAnsi="Times New Roman" w:cs="Times New Roman"/>
          <w:sz w:val="24"/>
        </w:rPr>
        <w:t>Представитель: _____________________</w:t>
      </w:r>
      <w:r w:rsidRPr="00164230">
        <w:rPr>
          <w:rFonts w:ascii="Times New Roman" w:hAnsi="Times New Roman" w:cs="Times New Roman"/>
          <w:sz w:val="24"/>
        </w:rPr>
        <w:br/>
        <w:t>___________________________________</w:t>
      </w:r>
    </w:p>
    <w:p w14:paraId="12B37BA0" w14:textId="77777777" w:rsidR="002E0D52" w:rsidRPr="00164230" w:rsidRDefault="002E0D52" w:rsidP="002E0D52">
      <w:pPr>
        <w:pStyle w:val="ConsPlusNormal"/>
        <w:jc w:val="right"/>
        <w:rPr>
          <w:rFonts w:ascii="Times New Roman" w:hAnsi="Times New Roman" w:cs="Times New Roman"/>
          <w:sz w:val="24"/>
        </w:rPr>
      </w:pPr>
      <w:r w:rsidRPr="00164230">
        <w:rPr>
          <w:rFonts w:ascii="Times New Roman" w:hAnsi="Times New Roman" w:cs="Times New Roman"/>
          <w:sz w:val="24"/>
        </w:rPr>
        <w:t>Контактные данные представителя:</w:t>
      </w:r>
    </w:p>
    <w:p w14:paraId="3C9BA242" w14:textId="0A9A60CD" w:rsidR="002E0D52" w:rsidRDefault="002E0D52" w:rsidP="002E0D52">
      <w:pPr>
        <w:pStyle w:val="ConsPlusNormal"/>
        <w:jc w:val="right"/>
        <w:rPr>
          <w:rFonts w:ascii="Times New Roman" w:hAnsi="Times New Roman" w:cs="Times New Roman"/>
        </w:rPr>
      </w:pPr>
      <w:r w:rsidRPr="00164230">
        <w:rPr>
          <w:rFonts w:ascii="Times New Roman" w:hAnsi="Times New Roman" w:cs="Times New Roman"/>
          <w:sz w:val="24"/>
        </w:rPr>
        <w:t>____________________________________</w:t>
      </w:r>
    </w:p>
    <w:p w14:paraId="6728E5F6" w14:textId="77777777" w:rsidR="002E0D52" w:rsidRDefault="002E0D52" w:rsidP="00DB5615">
      <w:pPr>
        <w:pStyle w:val="ConsPlusNormal"/>
        <w:jc w:val="right"/>
        <w:rPr>
          <w:rFonts w:ascii="Times New Roman" w:hAnsi="Times New Roman" w:cs="Times New Roman"/>
        </w:rPr>
      </w:pPr>
    </w:p>
    <w:p w14:paraId="270AFB17" w14:textId="77777777" w:rsidR="002E0D52" w:rsidRDefault="002E0D52" w:rsidP="00DB5615">
      <w:pPr>
        <w:pStyle w:val="ConsPlusNormal"/>
        <w:jc w:val="right"/>
        <w:rPr>
          <w:rFonts w:ascii="Times New Roman" w:hAnsi="Times New Roman" w:cs="Times New Roman"/>
        </w:rPr>
      </w:pPr>
    </w:p>
    <w:p w14:paraId="6B4F6A55" w14:textId="77777777" w:rsidR="002E0D52" w:rsidRDefault="002E0D52" w:rsidP="00DB5615">
      <w:pPr>
        <w:pStyle w:val="ConsPlusNormal"/>
        <w:jc w:val="right"/>
        <w:rPr>
          <w:rFonts w:ascii="Times New Roman" w:hAnsi="Times New Roman" w:cs="Times New Roman"/>
        </w:rPr>
      </w:pPr>
    </w:p>
    <w:p w14:paraId="1A0B4768" w14:textId="632F7544" w:rsidR="00DD6DCE" w:rsidRPr="00C76355" w:rsidRDefault="00DD6DCE" w:rsidP="00DD6DCE">
      <w:pPr>
        <w:jc w:val="center"/>
        <w:rPr>
          <w:rFonts w:ascii="TimesNewRomanPSMT" w:hAnsi="TimesNewRomanPSMT"/>
          <w:color w:val="000000"/>
          <w:sz w:val="24"/>
          <w:szCs w:val="24"/>
        </w:rPr>
      </w:pPr>
    </w:p>
    <w:p w14:paraId="3DBF209F" w14:textId="77777777" w:rsidR="00DD6DCE" w:rsidRPr="0027579A" w:rsidRDefault="00DD6DCE" w:rsidP="00DD6DCE">
      <w:pPr>
        <w:jc w:val="center"/>
        <w:rPr>
          <w:sz w:val="24"/>
          <w:szCs w:val="24"/>
        </w:rPr>
      </w:pPr>
      <w:r w:rsidRPr="0027579A">
        <w:rPr>
          <w:rFonts w:ascii="TimesNewRomanPS-BoldMT" w:hAnsi="TimesNewRomanPS-BoldMT"/>
          <w:b/>
          <w:bCs/>
          <w:color w:val="000000"/>
          <w:sz w:val="26"/>
          <w:szCs w:val="26"/>
        </w:rPr>
        <w:t>Решение об отказе в приеме документов / об отказе в предоставлении решения</w:t>
      </w:r>
      <w:r w:rsidRPr="0027579A">
        <w:rPr>
          <w:rFonts w:ascii="TimesNewRomanPS-BoldMT" w:hAnsi="TimesNewRomanPS-BoldMT"/>
          <w:b/>
          <w:bCs/>
          <w:color w:val="000000"/>
          <w:sz w:val="26"/>
          <w:szCs w:val="26"/>
        </w:rPr>
        <w:br/>
        <w:t>на условно разрешенный вид использования земельного участка или объекта</w:t>
      </w:r>
      <w:r w:rsidRPr="0027579A">
        <w:rPr>
          <w:rFonts w:ascii="TimesNewRomanPS-BoldMT" w:hAnsi="TimesNewRomanPS-BoldMT"/>
          <w:b/>
          <w:bCs/>
          <w:color w:val="000000"/>
          <w:sz w:val="26"/>
          <w:szCs w:val="26"/>
        </w:rPr>
        <w:br/>
        <w:t>капитального строительства.</w:t>
      </w:r>
    </w:p>
    <w:p w14:paraId="5FF9372E" w14:textId="1FE393BF" w:rsidR="00DD6DCE" w:rsidRPr="00DD6DCE" w:rsidRDefault="00DD6DCE" w:rsidP="00DD6DCE">
      <w:pPr>
        <w:pStyle w:val="ConsPlusNormal"/>
        <w:jc w:val="center"/>
        <w:rPr>
          <w:rFonts w:ascii="Times New Roman" w:hAnsi="Times New Roman" w:cs="Times New Roman"/>
          <w:sz w:val="24"/>
        </w:rPr>
      </w:pPr>
      <w:r>
        <w:rPr>
          <w:rFonts w:ascii="Times New Roman" w:hAnsi="Times New Roman" w:cs="Times New Roman"/>
          <w:sz w:val="24"/>
        </w:rPr>
        <w:t>от ______________</w:t>
      </w:r>
      <w:r w:rsidRPr="00DD6DCE">
        <w:rPr>
          <w:rFonts w:ascii="Times New Roman" w:hAnsi="Times New Roman" w:cs="Times New Roman"/>
          <w:sz w:val="24"/>
        </w:rPr>
        <w:t xml:space="preserve"> № </w:t>
      </w:r>
      <w:r>
        <w:rPr>
          <w:rFonts w:ascii="Times New Roman" w:hAnsi="Times New Roman" w:cs="Times New Roman"/>
          <w:sz w:val="24"/>
        </w:rPr>
        <w:t>_____________</w:t>
      </w:r>
    </w:p>
    <w:p w14:paraId="78A7D8BB" w14:textId="77777777" w:rsidR="00DD6DCE" w:rsidRDefault="00DD6DCE" w:rsidP="00DD6DCE">
      <w:pPr>
        <w:pStyle w:val="ConsPlusNormal"/>
        <w:jc w:val="right"/>
        <w:rPr>
          <w:rFonts w:ascii="Times New Roman" w:hAnsi="Times New Roman" w:cs="Times New Roman"/>
          <w:sz w:val="24"/>
        </w:rPr>
      </w:pPr>
    </w:p>
    <w:p w14:paraId="40643627" w14:textId="74DFC35B" w:rsidR="00DD6DCE" w:rsidRPr="00DD6DCE" w:rsidRDefault="00DD6DCE" w:rsidP="00DD6DCE">
      <w:pPr>
        <w:pStyle w:val="ConsPlusNormal"/>
        <w:ind w:firstLine="567"/>
        <w:jc w:val="both"/>
        <w:rPr>
          <w:rFonts w:ascii="Times New Roman" w:hAnsi="Times New Roman" w:cs="Times New Roman"/>
          <w:sz w:val="24"/>
        </w:rPr>
      </w:pPr>
      <w:r w:rsidRPr="00DD6DCE">
        <w:rPr>
          <w:rFonts w:ascii="Times New Roman" w:hAnsi="Times New Roman" w:cs="Times New Roman"/>
          <w:sz w:val="24"/>
        </w:rPr>
        <w:t xml:space="preserve">На основании поступившего запроса, зарегистрированного </w:t>
      </w:r>
      <w:r>
        <w:rPr>
          <w:rFonts w:ascii="Times New Roman" w:hAnsi="Times New Roman" w:cs="Times New Roman"/>
          <w:sz w:val="24"/>
        </w:rPr>
        <w:t xml:space="preserve">____________________ </w:t>
      </w:r>
      <w:r w:rsidRPr="00DD6DCE">
        <w:rPr>
          <w:rFonts w:ascii="Times New Roman" w:hAnsi="Times New Roman" w:cs="Times New Roman"/>
          <w:sz w:val="24"/>
        </w:rPr>
        <w:t xml:space="preserve">№ </w:t>
      </w:r>
      <w:r>
        <w:rPr>
          <w:rFonts w:ascii="Times New Roman" w:hAnsi="Times New Roman" w:cs="Times New Roman"/>
          <w:sz w:val="24"/>
        </w:rPr>
        <w:t>___________</w:t>
      </w:r>
      <w:r w:rsidRPr="00DD6DCE">
        <w:rPr>
          <w:rFonts w:ascii="Times New Roman" w:hAnsi="Times New Roman" w:cs="Times New Roman"/>
          <w:sz w:val="24"/>
        </w:rPr>
        <w:t xml:space="preserve">, принято решение об </w:t>
      </w:r>
      <w:r>
        <w:rPr>
          <w:rFonts w:ascii="Times New Roman" w:hAnsi="Times New Roman" w:cs="Times New Roman"/>
          <w:sz w:val="24"/>
        </w:rPr>
        <w:t>____________________</w:t>
      </w:r>
      <w:r w:rsidRPr="00DD6DCE">
        <w:rPr>
          <w:rFonts w:ascii="Times New Roman" w:hAnsi="Times New Roman" w:cs="Times New Roman"/>
          <w:sz w:val="24"/>
        </w:rPr>
        <w:t>, по</w:t>
      </w:r>
      <w:r>
        <w:rPr>
          <w:rFonts w:ascii="Times New Roman" w:hAnsi="Times New Roman" w:cs="Times New Roman"/>
          <w:sz w:val="24"/>
        </w:rPr>
        <w:t xml:space="preserve"> </w:t>
      </w:r>
      <w:r w:rsidRPr="00DD6DCE">
        <w:rPr>
          <w:rFonts w:ascii="Times New Roman" w:hAnsi="Times New Roman" w:cs="Times New Roman"/>
          <w:sz w:val="24"/>
        </w:rPr>
        <w:t>основаниям:</w:t>
      </w:r>
    </w:p>
    <w:p w14:paraId="2166DC81" w14:textId="30BCC98C" w:rsidR="00DD6DCE" w:rsidRPr="00DD6DCE" w:rsidRDefault="00DD6DCE" w:rsidP="00DD6DCE">
      <w:pPr>
        <w:pStyle w:val="ConsPlusNormal"/>
        <w:ind w:firstLine="567"/>
        <w:jc w:val="both"/>
        <w:rPr>
          <w:rFonts w:ascii="Times New Roman" w:hAnsi="Times New Roman" w:cs="Times New Roman"/>
          <w:sz w:val="24"/>
        </w:rPr>
      </w:pPr>
      <w:r>
        <w:rPr>
          <w:rFonts w:ascii="Times New Roman" w:hAnsi="Times New Roman" w:cs="Times New Roman"/>
          <w:sz w:val="24"/>
        </w:rPr>
        <w:t>_________________________________________________________________________________________________________________________________________________________________________________</w:t>
      </w:r>
      <w:r w:rsidRPr="00DD6DCE">
        <w:rPr>
          <w:rFonts w:ascii="Times New Roman" w:hAnsi="Times New Roman" w:cs="Times New Roman"/>
          <w:sz w:val="24"/>
        </w:rPr>
        <w:t>.</w:t>
      </w:r>
    </w:p>
    <w:p w14:paraId="558CC22C" w14:textId="77777777" w:rsidR="00DD6DCE" w:rsidRDefault="00DD6DCE" w:rsidP="00DD6DCE">
      <w:pPr>
        <w:pStyle w:val="ConsPlusNormal"/>
        <w:ind w:firstLine="567"/>
        <w:jc w:val="both"/>
        <w:rPr>
          <w:rFonts w:ascii="Times New Roman" w:hAnsi="Times New Roman" w:cs="Times New Roman"/>
          <w:sz w:val="24"/>
        </w:rPr>
      </w:pPr>
    </w:p>
    <w:p w14:paraId="022612EA" w14:textId="52EFF46D" w:rsidR="00DD6DCE" w:rsidRPr="00DD6DCE" w:rsidRDefault="00DD6DCE" w:rsidP="00DD6DCE">
      <w:pPr>
        <w:pStyle w:val="ConsPlusNormal"/>
        <w:ind w:firstLine="567"/>
        <w:jc w:val="both"/>
        <w:rPr>
          <w:rFonts w:ascii="Times New Roman" w:hAnsi="Times New Roman" w:cs="Times New Roman"/>
          <w:sz w:val="24"/>
        </w:rPr>
      </w:pPr>
      <w:r w:rsidRPr="00DD6DCE">
        <w:rPr>
          <w:rFonts w:ascii="Times New Roman" w:hAnsi="Times New Roman" w:cs="Times New Roman"/>
          <w:sz w:val="24"/>
        </w:rPr>
        <w:t xml:space="preserve">Разъяснение причин отказа: </w:t>
      </w:r>
      <w:r>
        <w:rPr>
          <w:rFonts w:ascii="Times New Roman" w:hAnsi="Times New Roman" w:cs="Times New Roman"/>
          <w:sz w:val="24"/>
        </w:rPr>
        <w:t>__________________________________________.</w:t>
      </w:r>
    </w:p>
    <w:p w14:paraId="3E010A3A" w14:textId="77777777" w:rsidR="00DD6DCE" w:rsidRDefault="00DD6DCE" w:rsidP="00DD6DCE">
      <w:pPr>
        <w:pStyle w:val="ConsPlusNormal"/>
        <w:ind w:firstLine="567"/>
        <w:jc w:val="both"/>
        <w:rPr>
          <w:rFonts w:ascii="Times New Roman" w:hAnsi="Times New Roman" w:cs="Times New Roman"/>
          <w:sz w:val="24"/>
        </w:rPr>
      </w:pPr>
      <w:r w:rsidRPr="00DD6DCE">
        <w:rPr>
          <w:rFonts w:ascii="Times New Roman" w:hAnsi="Times New Roman" w:cs="Times New Roman"/>
          <w:sz w:val="24"/>
        </w:rPr>
        <w:t>Дополнител</w:t>
      </w:r>
      <w:r>
        <w:rPr>
          <w:rFonts w:ascii="Times New Roman" w:hAnsi="Times New Roman" w:cs="Times New Roman"/>
          <w:sz w:val="24"/>
        </w:rPr>
        <w:t>ьная информация: __________________________________________</w:t>
      </w:r>
    </w:p>
    <w:p w14:paraId="0122C05A" w14:textId="77777777" w:rsidR="00DD6DCE" w:rsidRDefault="00DD6DCE" w:rsidP="00DD6DCE">
      <w:pPr>
        <w:pStyle w:val="ConsPlusNormal"/>
        <w:ind w:firstLine="567"/>
        <w:jc w:val="both"/>
      </w:pPr>
    </w:p>
    <w:p w14:paraId="6C89B4DD" w14:textId="77777777" w:rsidR="00DD6DCE" w:rsidRDefault="00DD6DCE" w:rsidP="00DD6DCE">
      <w:pPr>
        <w:pStyle w:val="ConsPlusNormal"/>
        <w:ind w:firstLine="567"/>
        <w:jc w:val="both"/>
        <w:rPr>
          <w:rFonts w:ascii="Times New Roman" w:hAnsi="Times New Roman" w:cs="Times New Roman"/>
          <w:sz w:val="24"/>
          <w:szCs w:val="24"/>
        </w:rPr>
      </w:pPr>
      <w:r w:rsidRPr="00DD6DCE">
        <w:rPr>
          <w:rFonts w:ascii="Times New Roman" w:hAnsi="Times New Roman" w:cs="Times New Roman"/>
          <w:sz w:val="24"/>
          <w:szCs w:val="24"/>
        </w:rPr>
        <w:t xml:space="preserve">Вы вправе повторно обратиться в уполномоченный орган с заявлением о предоставлении услуги после устранения указанных нарушений. </w:t>
      </w:r>
    </w:p>
    <w:p w14:paraId="7F909B96" w14:textId="77777777" w:rsidR="00DD6DCE" w:rsidRDefault="00DD6DCE" w:rsidP="00DD6DCE">
      <w:pPr>
        <w:pStyle w:val="ConsPlusNormal"/>
        <w:ind w:firstLine="567"/>
        <w:jc w:val="both"/>
        <w:rPr>
          <w:rFonts w:ascii="Times New Roman" w:hAnsi="Times New Roman" w:cs="Times New Roman"/>
          <w:sz w:val="24"/>
          <w:szCs w:val="24"/>
        </w:rPr>
      </w:pPr>
    </w:p>
    <w:p w14:paraId="6D0CBBBD" w14:textId="69ADCF3D" w:rsidR="002E0D52" w:rsidRPr="00DD6DCE" w:rsidRDefault="00DD6DCE" w:rsidP="00DD6DCE">
      <w:pPr>
        <w:pStyle w:val="ConsPlusNormal"/>
        <w:ind w:firstLine="567"/>
        <w:jc w:val="both"/>
        <w:rPr>
          <w:rFonts w:ascii="Times New Roman" w:hAnsi="Times New Roman" w:cs="Times New Roman"/>
          <w:sz w:val="24"/>
          <w:szCs w:val="24"/>
        </w:rPr>
      </w:pPr>
      <w:r w:rsidRPr="00DD6DCE">
        <w:rPr>
          <w:rFonts w:ascii="Times New Roman" w:hAnsi="Times New Roman" w:cs="Times New Roman"/>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14:paraId="1C8B3C8C" w14:textId="77777777" w:rsidR="002E0D52" w:rsidRPr="00DD6DCE" w:rsidRDefault="002E0D52" w:rsidP="00DD6DCE">
      <w:pPr>
        <w:pStyle w:val="ConsPlusNormal"/>
        <w:jc w:val="both"/>
        <w:rPr>
          <w:rFonts w:ascii="Times New Roman" w:hAnsi="Times New Roman" w:cs="Times New Roman"/>
          <w:sz w:val="24"/>
        </w:rPr>
      </w:pPr>
    </w:p>
    <w:p w14:paraId="249E7624" w14:textId="77777777" w:rsidR="002E0D52" w:rsidRDefault="002E0D52" w:rsidP="00DB5615">
      <w:pPr>
        <w:pStyle w:val="ConsPlusNormal"/>
        <w:jc w:val="right"/>
        <w:rPr>
          <w:rFonts w:ascii="Times New Roman" w:hAnsi="Times New Roman" w:cs="Times New Roman"/>
        </w:rPr>
      </w:pPr>
    </w:p>
    <w:tbl>
      <w:tblPr>
        <w:tblW w:w="94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704"/>
        <w:gridCol w:w="4704"/>
      </w:tblGrid>
      <w:tr w:rsidR="00DD6DCE" w:rsidRPr="00CE3A8F" w14:paraId="099EA763" w14:textId="77777777" w:rsidTr="00F407F0">
        <w:trPr>
          <w:trHeight w:val="1016"/>
        </w:trPr>
        <w:tc>
          <w:tcPr>
            <w:tcW w:w="4704" w:type="dxa"/>
            <w:tcBorders>
              <w:top w:val="nil"/>
              <w:left w:val="nil"/>
              <w:bottom w:val="nil"/>
              <w:right w:val="single" w:sz="4" w:space="0" w:color="auto"/>
            </w:tcBorders>
            <w:vAlign w:val="center"/>
            <w:hideMark/>
          </w:tcPr>
          <w:p w14:paraId="59B879EB" w14:textId="77777777" w:rsidR="00DD6DCE" w:rsidRPr="00C76355" w:rsidRDefault="00DD6DCE" w:rsidP="00F407F0">
            <w:pPr>
              <w:jc w:val="center"/>
              <w:rPr>
                <w:sz w:val="24"/>
                <w:szCs w:val="24"/>
              </w:rPr>
            </w:pPr>
            <w:r w:rsidRPr="00C76355">
              <w:rPr>
                <w:rFonts w:ascii="TimesNewRomanPSMT" w:hAnsi="TimesNewRomanPSMT"/>
                <w:color w:val="000000"/>
                <w:sz w:val="24"/>
                <w:szCs w:val="24"/>
              </w:rPr>
              <w:t>{Ф.И.О. должность уполномоченного</w:t>
            </w:r>
            <w:r w:rsidRPr="00C76355">
              <w:rPr>
                <w:rFonts w:ascii="TimesNewRomanPSMT" w:hAnsi="TimesNewRomanPSMT"/>
                <w:color w:val="000000"/>
                <w:sz w:val="24"/>
                <w:szCs w:val="24"/>
              </w:rPr>
              <w:br/>
              <w:t>сотрудника}</w:t>
            </w:r>
          </w:p>
        </w:tc>
        <w:tc>
          <w:tcPr>
            <w:tcW w:w="4704" w:type="dxa"/>
            <w:tcBorders>
              <w:top w:val="single" w:sz="4" w:space="0" w:color="auto"/>
              <w:left w:val="single" w:sz="4" w:space="0" w:color="auto"/>
              <w:bottom w:val="single" w:sz="4" w:space="0" w:color="auto"/>
              <w:right w:val="single" w:sz="4" w:space="0" w:color="auto"/>
            </w:tcBorders>
            <w:vAlign w:val="center"/>
            <w:hideMark/>
          </w:tcPr>
          <w:p w14:paraId="152A0F6E" w14:textId="77777777" w:rsidR="00DD6DCE" w:rsidRPr="00CE3A8F" w:rsidRDefault="00DD6DCE" w:rsidP="00F407F0">
            <w:pPr>
              <w:jc w:val="center"/>
              <w:rPr>
                <w:sz w:val="24"/>
                <w:szCs w:val="24"/>
              </w:rPr>
            </w:pPr>
            <w:r w:rsidRPr="00C76355">
              <w:rPr>
                <w:rFonts w:ascii="TimesNewRomanPSMT" w:hAnsi="TimesNewRomanPSMT"/>
                <w:color w:val="000000"/>
                <w:sz w:val="24"/>
                <w:szCs w:val="24"/>
              </w:rPr>
              <w:t>Сведения о сертификате</w:t>
            </w:r>
            <w:r w:rsidRPr="00C76355">
              <w:rPr>
                <w:rFonts w:ascii="TimesNewRomanPSMT" w:hAnsi="TimesNewRomanPSMT"/>
                <w:color w:val="000000"/>
                <w:sz w:val="24"/>
                <w:szCs w:val="24"/>
              </w:rPr>
              <w:br/>
              <w:t>электронной</w:t>
            </w:r>
            <w:r w:rsidRPr="00C76355">
              <w:rPr>
                <w:rFonts w:ascii="TimesNewRomanPSMT" w:hAnsi="TimesNewRomanPSMT"/>
                <w:color w:val="000000"/>
                <w:sz w:val="24"/>
                <w:szCs w:val="24"/>
              </w:rPr>
              <w:br/>
              <w:t>подписи</w:t>
            </w:r>
          </w:p>
        </w:tc>
      </w:tr>
    </w:tbl>
    <w:p w14:paraId="6E270E27" w14:textId="77777777" w:rsidR="002E0D52" w:rsidRDefault="002E0D52" w:rsidP="00DB5615">
      <w:pPr>
        <w:pStyle w:val="ConsPlusNormal"/>
        <w:jc w:val="right"/>
        <w:rPr>
          <w:rFonts w:ascii="Times New Roman" w:hAnsi="Times New Roman" w:cs="Times New Roman"/>
        </w:rPr>
      </w:pPr>
    </w:p>
    <w:p w14:paraId="6B56EE85" w14:textId="77777777" w:rsidR="002E0D52" w:rsidRDefault="002E0D52" w:rsidP="00DB5615">
      <w:pPr>
        <w:pStyle w:val="ConsPlusNormal"/>
        <w:jc w:val="right"/>
        <w:rPr>
          <w:rFonts w:ascii="Times New Roman" w:hAnsi="Times New Roman" w:cs="Times New Roman"/>
        </w:rPr>
      </w:pPr>
    </w:p>
    <w:p w14:paraId="01094401" w14:textId="77777777" w:rsidR="002E0D52" w:rsidRDefault="002E0D52" w:rsidP="00DB5615">
      <w:pPr>
        <w:pStyle w:val="ConsPlusNormal"/>
        <w:jc w:val="right"/>
        <w:rPr>
          <w:rFonts w:ascii="Times New Roman" w:hAnsi="Times New Roman" w:cs="Times New Roman"/>
        </w:rPr>
      </w:pPr>
    </w:p>
    <w:p w14:paraId="5B828C30" w14:textId="77777777" w:rsidR="002E0D52" w:rsidRDefault="002E0D52" w:rsidP="00DB5615">
      <w:pPr>
        <w:pStyle w:val="ConsPlusNormal"/>
        <w:jc w:val="right"/>
        <w:rPr>
          <w:rFonts w:ascii="Times New Roman" w:hAnsi="Times New Roman" w:cs="Times New Roman"/>
        </w:rPr>
      </w:pPr>
    </w:p>
    <w:p w14:paraId="3A4905A0" w14:textId="77777777" w:rsidR="002E0D52" w:rsidRDefault="002E0D52" w:rsidP="00DB5615">
      <w:pPr>
        <w:pStyle w:val="ConsPlusNormal"/>
        <w:jc w:val="right"/>
        <w:rPr>
          <w:rFonts w:ascii="Times New Roman" w:hAnsi="Times New Roman" w:cs="Times New Roman"/>
        </w:rPr>
      </w:pPr>
    </w:p>
    <w:p w14:paraId="1E69978E" w14:textId="77777777" w:rsidR="002E0D52" w:rsidRDefault="002E0D52" w:rsidP="00DB5615">
      <w:pPr>
        <w:pStyle w:val="ConsPlusNormal"/>
        <w:jc w:val="right"/>
        <w:rPr>
          <w:rFonts w:ascii="Times New Roman" w:hAnsi="Times New Roman" w:cs="Times New Roman"/>
        </w:rPr>
      </w:pPr>
    </w:p>
    <w:p w14:paraId="53E7E08D" w14:textId="77777777" w:rsidR="002E0D52" w:rsidRDefault="002E0D52" w:rsidP="00DB5615">
      <w:pPr>
        <w:pStyle w:val="ConsPlusNormal"/>
        <w:jc w:val="right"/>
        <w:rPr>
          <w:rFonts w:ascii="Times New Roman" w:hAnsi="Times New Roman" w:cs="Times New Roman"/>
        </w:rPr>
      </w:pPr>
    </w:p>
    <w:p w14:paraId="019E6362" w14:textId="77777777" w:rsidR="002E0D52" w:rsidRDefault="002E0D52" w:rsidP="00DB5615">
      <w:pPr>
        <w:pStyle w:val="ConsPlusNormal"/>
        <w:jc w:val="right"/>
        <w:rPr>
          <w:rFonts w:ascii="Times New Roman" w:hAnsi="Times New Roman" w:cs="Times New Roman"/>
        </w:rPr>
      </w:pPr>
    </w:p>
    <w:p w14:paraId="34575821" w14:textId="77777777" w:rsidR="002E0D52" w:rsidRDefault="002E0D52" w:rsidP="00DB5615">
      <w:pPr>
        <w:pStyle w:val="ConsPlusNormal"/>
        <w:jc w:val="right"/>
        <w:rPr>
          <w:rFonts w:ascii="Times New Roman" w:hAnsi="Times New Roman" w:cs="Times New Roman"/>
        </w:rPr>
      </w:pPr>
    </w:p>
    <w:p w14:paraId="15DCC64E" w14:textId="77777777" w:rsidR="002E0D52" w:rsidRDefault="002E0D52" w:rsidP="00DB5615">
      <w:pPr>
        <w:pStyle w:val="ConsPlusNormal"/>
        <w:jc w:val="right"/>
        <w:rPr>
          <w:rFonts w:ascii="Times New Roman" w:hAnsi="Times New Roman" w:cs="Times New Roman"/>
        </w:rPr>
      </w:pPr>
    </w:p>
    <w:p w14:paraId="51B054EC" w14:textId="77777777" w:rsidR="002E0D52" w:rsidRDefault="002E0D52" w:rsidP="00DB5615">
      <w:pPr>
        <w:pStyle w:val="ConsPlusNormal"/>
        <w:jc w:val="right"/>
        <w:rPr>
          <w:rFonts w:ascii="Times New Roman" w:hAnsi="Times New Roman" w:cs="Times New Roman"/>
        </w:rPr>
      </w:pPr>
    </w:p>
    <w:p w14:paraId="74B6B4DD" w14:textId="77777777" w:rsidR="002E0D52" w:rsidRDefault="002E0D52" w:rsidP="00DB5615">
      <w:pPr>
        <w:pStyle w:val="ConsPlusNormal"/>
        <w:jc w:val="right"/>
        <w:rPr>
          <w:rFonts w:ascii="Times New Roman" w:hAnsi="Times New Roman" w:cs="Times New Roman"/>
        </w:rPr>
      </w:pPr>
    </w:p>
    <w:p w14:paraId="2045839D" w14:textId="77777777" w:rsidR="002E0D52" w:rsidRDefault="002E0D52" w:rsidP="00DB5615">
      <w:pPr>
        <w:pStyle w:val="ConsPlusNormal"/>
        <w:jc w:val="right"/>
        <w:rPr>
          <w:rFonts w:ascii="Times New Roman" w:hAnsi="Times New Roman" w:cs="Times New Roman"/>
        </w:rPr>
      </w:pPr>
    </w:p>
    <w:p w14:paraId="488C48E1" w14:textId="325F7A85" w:rsidR="00DB5615" w:rsidRPr="007F695A" w:rsidRDefault="00D148AA" w:rsidP="00DB5615">
      <w:pPr>
        <w:pStyle w:val="ConsPlusNormal"/>
        <w:jc w:val="right"/>
        <w:rPr>
          <w:rFonts w:ascii="Times New Roman" w:hAnsi="Times New Roman" w:cs="Times New Roman"/>
        </w:rPr>
      </w:pPr>
      <w:r>
        <w:rPr>
          <w:rFonts w:ascii="Times New Roman" w:hAnsi="Times New Roman" w:cs="Times New Roman"/>
        </w:rPr>
        <w:lastRenderedPageBreak/>
        <w:t>Приложение № 4</w:t>
      </w:r>
    </w:p>
    <w:p w14:paraId="48D4B156" w14:textId="77777777" w:rsidR="00DB5615" w:rsidRPr="007F695A" w:rsidRDefault="00DB5615" w:rsidP="00DB5615">
      <w:pPr>
        <w:pStyle w:val="ConsPlusNormal"/>
        <w:jc w:val="right"/>
        <w:rPr>
          <w:rFonts w:ascii="Times New Roman" w:hAnsi="Times New Roman" w:cs="Times New Roman"/>
        </w:rPr>
      </w:pPr>
      <w:r w:rsidRPr="007F695A">
        <w:rPr>
          <w:rFonts w:ascii="Times New Roman" w:hAnsi="Times New Roman" w:cs="Times New Roman"/>
        </w:rPr>
        <w:t>к административному регламенту</w:t>
      </w:r>
    </w:p>
    <w:p w14:paraId="52D554DE" w14:textId="77777777" w:rsidR="00DB5615" w:rsidRDefault="00DB5615" w:rsidP="00EF5233">
      <w:pPr>
        <w:autoSpaceDE w:val="0"/>
        <w:autoSpaceDN w:val="0"/>
        <w:adjustRightInd w:val="0"/>
        <w:spacing w:line="276" w:lineRule="auto"/>
        <w:ind w:right="-1" w:firstLine="709"/>
        <w:jc w:val="both"/>
        <w:rPr>
          <w:b/>
          <w:sz w:val="24"/>
          <w:szCs w:val="24"/>
        </w:rPr>
      </w:pPr>
    </w:p>
    <w:p w14:paraId="5D25BA9D" w14:textId="77777777" w:rsidR="00DB5615" w:rsidRDefault="00DB5615" w:rsidP="00DB5615">
      <w:pPr>
        <w:autoSpaceDE w:val="0"/>
        <w:autoSpaceDN w:val="0"/>
        <w:adjustRightInd w:val="0"/>
        <w:spacing w:line="276" w:lineRule="auto"/>
        <w:ind w:right="-1"/>
        <w:jc w:val="center"/>
        <w:rPr>
          <w:b/>
          <w:sz w:val="24"/>
          <w:szCs w:val="24"/>
        </w:rPr>
      </w:pPr>
    </w:p>
    <w:p w14:paraId="29F9750C" w14:textId="40F3605A" w:rsidR="00DB5615" w:rsidRPr="002066A1" w:rsidRDefault="00DB5615" w:rsidP="00DB5615">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Блок-схема предоставления муниципальной услуги</w:t>
      </w:r>
    </w:p>
    <w:p w14:paraId="620C0CBF" w14:textId="77777777" w:rsidR="00DB5615" w:rsidRPr="002066A1" w:rsidRDefault="00DB5615" w:rsidP="00DB5615">
      <w:pPr>
        <w:pStyle w:val="ConsPlusNormal"/>
        <w:jc w:val="center"/>
      </w:pPr>
    </w:p>
    <w:p w14:paraId="0351EEDB" w14:textId="77777777" w:rsidR="00DB5615" w:rsidRPr="002066A1" w:rsidRDefault="00DB5615" w:rsidP="00DB5615">
      <w:pPr>
        <w:pStyle w:val="ConsPlusNormal"/>
        <w:jc w:val="center"/>
      </w:pPr>
    </w:p>
    <w:p w14:paraId="7944F782" w14:textId="315C58AB" w:rsidR="00DB5615" w:rsidRPr="002066A1" w:rsidRDefault="00DB5615" w:rsidP="00DB5615">
      <w:pPr>
        <w:pStyle w:val="ConsPlusNormal"/>
        <w:jc w:val="center"/>
      </w:pPr>
      <w:r>
        <w:rPr>
          <w:noProof/>
          <w:lang w:eastAsia="ru-RU"/>
        </w:rPr>
        <mc:AlternateContent>
          <mc:Choice Requires="wps">
            <w:drawing>
              <wp:anchor distT="0" distB="0" distL="114300" distR="114300" simplePos="0" relativeHeight="251659264" behindDoc="0" locked="0" layoutInCell="1" allowOverlap="1" wp14:anchorId="46CAA3EF" wp14:editId="3F63989E">
                <wp:simplePos x="0" y="0"/>
                <wp:positionH relativeFrom="column">
                  <wp:posOffset>180975</wp:posOffset>
                </wp:positionH>
                <wp:positionV relativeFrom="paragraph">
                  <wp:posOffset>20955</wp:posOffset>
                </wp:positionV>
                <wp:extent cx="5248275" cy="542925"/>
                <wp:effectExtent l="9525" t="11430" r="9525" b="7620"/>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542925"/>
                        </a:xfrm>
                        <a:prstGeom prst="rect">
                          <a:avLst/>
                        </a:prstGeom>
                        <a:solidFill>
                          <a:srgbClr val="FFFFFF"/>
                        </a:solidFill>
                        <a:ln w="9525">
                          <a:solidFill>
                            <a:srgbClr val="000000"/>
                          </a:solidFill>
                          <a:miter lim="800000"/>
                          <a:headEnd/>
                          <a:tailEnd/>
                        </a:ln>
                      </wps:spPr>
                      <wps:txbx>
                        <w:txbxContent>
                          <w:p w14:paraId="761404F1" w14:textId="77777777" w:rsidR="00F407F0" w:rsidRPr="00822F56" w:rsidRDefault="00F407F0" w:rsidP="00DB5615">
                            <w:pPr>
                              <w:jc w:val="center"/>
                              <w:rPr>
                                <w:sz w:val="24"/>
                                <w:szCs w:val="24"/>
                              </w:rPr>
                            </w:pPr>
                            <w:r w:rsidRPr="00822F56">
                              <w:rPr>
                                <w:sz w:val="24"/>
                                <w:szCs w:val="24"/>
                              </w:rPr>
                              <w:t>Прием и регистрация документов, необходимых для предоставления муниципальной услуги, консультирование по вопросам приема документов</w:t>
                            </w:r>
                          </w:p>
                          <w:p w14:paraId="790E8CA8" w14:textId="77777777" w:rsidR="00F407F0" w:rsidRDefault="00F407F0" w:rsidP="00DB56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AA3EF" id="_x0000_t202" coordsize="21600,21600" o:spt="202" path="m,l,21600r21600,l21600,xe">
                <v:stroke joinstyle="miter"/>
                <v:path gradientshapeok="t" o:connecttype="rect"/>
              </v:shapetype>
              <v:shape id="Надпись 11" o:spid="_x0000_s1026" type="#_x0000_t202" style="position:absolute;left:0;text-align:left;margin-left:14.25pt;margin-top:1.65pt;width:413.2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">
                <v:textbox>
                  <w:txbxContent>
                    <w:p w14:paraId="761404F1" w14:textId="77777777" w:rsidR="00F407F0" w:rsidRPr="00822F56" w:rsidRDefault="00F407F0" w:rsidP="00DB5615">
                      <w:pPr>
                        <w:jc w:val="center"/>
                        <w:rPr>
                          <w:sz w:val="24"/>
                          <w:szCs w:val="24"/>
                        </w:rPr>
                      </w:pPr>
                      <w:r w:rsidRPr="00822F56">
                        <w:rPr>
                          <w:sz w:val="24"/>
                          <w:szCs w:val="24"/>
                        </w:rPr>
                        <w:t>Прием и регистрация документов, необходимых для предоставления муниципальной услуги, консультирование по вопросам приема документов</w:t>
                      </w:r>
                    </w:p>
                    <w:p w14:paraId="790E8CA8" w14:textId="77777777" w:rsidR="00F407F0" w:rsidRDefault="00F407F0" w:rsidP="00DB5615"/>
                  </w:txbxContent>
                </v:textbox>
              </v:shape>
            </w:pict>
          </mc:Fallback>
        </mc:AlternateContent>
      </w:r>
      <w:r>
        <w:rPr>
          <w:noProof/>
          <w:lang w:eastAsia="ru-RU"/>
        </w:rPr>
        <mc:AlternateContent>
          <mc:Choice Requires="wps">
            <w:drawing>
              <wp:anchor distT="0" distB="0" distL="114300" distR="114300" simplePos="0" relativeHeight="251668480" behindDoc="0" locked="0" layoutInCell="1" allowOverlap="1" wp14:anchorId="66FFEB2D" wp14:editId="08A6D878">
                <wp:simplePos x="0" y="0"/>
                <wp:positionH relativeFrom="column">
                  <wp:posOffset>2828925</wp:posOffset>
                </wp:positionH>
                <wp:positionV relativeFrom="paragraph">
                  <wp:posOffset>3348355</wp:posOffset>
                </wp:positionV>
                <wp:extent cx="171450" cy="234950"/>
                <wp:effectExtent l="28575" t="5080" r="28575" b="17145"/>
                <wp:wrapNone/>
                <wp:docPr id="10" name="Стрелка вниз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E3369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0" o:spid="_x0000_s1026" type="#_x0000_t67" style="position:absolute;margin-left:222.75pt;margin-top:263.65pt;width:13.5pt;height:1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">
                <v:textbox style="layout-flow:vertical-ideographic"/>
              </v:shape>
            </w:pict>
          </mc:Fallback>
        </mc:AlternateContent>
      </w:r>
      <w:r>
        <w:rPr>
          <w:noProof/>
          <w:lang w:eastAsia="ru-RU"/>
        </w:rPr>
        <mc:AlternateContent>
          <mc:Choice Requires="wps">
            <w:drawing>
              <wp:anchor distT="0" distB="0" distL="114300" distR="114300" simplePos="0" relativeHeight="251667456" behindDoc="0" locked="0" layoutInCell="1" allowOverlap="1" wp14:anchorId="02EE1802" wp14:editId="756FDD63">
                <wp:simplePos x="0" y="0"/>
                <wp:positionH relativeFrom="column">
                  <wp:posOffset>2781300</wp:posOffset>
                </wp:positionH>
                <wp:positionV relativeFrom="paragraph">
                  <wp:posOffset>2411730</wp:posOffset>
                </wp:positionV>
                <wp:extent cx="171450" cy="234950"/>
                <wp:effectExtent l="28575" t="11430" r="28575" b="10795"/>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546785" id="Стрелка вниз 9" o:spid="_x0000_s1026" type="#_x0000_t67" style="position:absolute;margin-left:219pt;margin-top:189.9pt;width:13.5pt;height:1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">
                <v:textbox style="layout-flow:vertical-ideographic"/>
              </v:shape>
            </w:pict>
          </mc:Fallback>
        </mc:AlternateContent>
      </w:r>
      <w:r>
        <w:rPr>
          <w:noProof/>
          <w:lang w:eastAsia="ru-RU"/>
        </w:rPr>
        <mc:AlternateContent>
          <mc:Choice Requires="wps">
            <w:drawing>
              <wp:anchor distT="0" distB="0" distL="114300" distR="114300" simplePos="0" relativeHeight="251666432" behindDoc="0" locked="0" layoutInCell="1" allowOverlap="1" wp14:anchorId="031BC578" wp14:editId="2C776ABE">
                <wp:simplePos x="0" y="0"/>
                <wp:positionH relativeFrom="column">
                  <wp:posOffset>2781300</wp:posOffset>
                </wp:positionH>
                <wp:positionV relativeFrom="paragraph">
                  <wp:posOffset>1510030</wp:posOffset>
                </wp:positionV>
                <wp:extent cx="171450" cy="234950"/>
                <wp:effectExtent l="28575" t="5080" r="28575" b="7620"/>
                <wp:wrapNone/>
                <wp:docPr id="8" name="Стрелка вниз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33CED" id="Стрелка вниз 8" o:spid="_x0000_s1026" type="#_x0000_t67" style="position:absolute;margin-left:219pt;margin-top:118.9pt;width:13.5pt;height:1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">
                <v:textbox style="layout-flow:vertical-ideographic"/>
              </v:shape>
            </w:pict>
          </mc:Fallback>
        </mc:AlternateContent>
      </w:r>
      <w:r>
        <w:rPr>
          <w:noProof/>
          <w:lang w:eastAsia="ru-RU"/>
        </w:rPr>
        <mc:AlternateContent>
          <mc:Choice Requires="wps">
            <w:drawing>
              <wp:anchor distT="0" distB="0" distL="114300" distR="114300" simplePos="0" relativeHeight="251665408" behindDoc="0" locked="0" layoutInCell="1" allowOverlap="1" wp14:anchorId="5B733DAC" wp14:editId="66245BBA">
                <wp:simplePos x="0" y="0"/>
                <wp:positionH relativeFrom="column">
                  <wp:posOffset>2733675</wp:posOffset>
                </wp:positionH>
                <wp:positionV relativeFrom="paragraph">
                  <wp:posOffset>624205</wp:posOffset>
                </wp:positionV>
                <wp:extent cx="171450" cy="234950"/>
                <wp:effectExtent l="28575" t="5080" r="28575" b="7620"/>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41277" id="Стрелка вниз 7" o:spid="_x0000_s1026" type="#_x0000_t67" style="position:absolute;margin-left:215.25pt;margin-top:49.15pt;width:13.5pt;height:1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">
                <v:textbox style="layout-flow:vertical-ideographic"/>
              </v:shape>
            </w:pict>
          </mc:Fallback>
        </mc:AlternateContent>
      </w:r>
      <w:r>
        <w:rPr>
          <w:noProof/>
          <w:lang w:eastAsia="ru-RU"/>
        </w:rPr>
        <mc:AlternateContent>
          <mc:Choice Requires="wps">
            <w:drawing>
              <wp:anchor distT="0" distB="0" distL="114300" distR="114300" simplePos="0" relativeHeight="251669504" behindDoc="0" locked="0" layoutInCell="1" allowOverlap="1" wp14:anchorId="6F11DF58" wp14:editId="1A219F37">
                <wp:simplePos x="0" y="0"/>
                <wp:positionH relativeFrom="column">
                  <wp:posOffset>2828925</wp:posOffset>
                </wp:positionH>
                <wp:positionV relativeFrom="paragraph">
                  <wp:posOffset>4481830</wp:posOffset>
                </wp:positionV>
                <wp:extent cx="171450" cy="234950"/>
                <wp:effectExtent l="28575" t="5080" r="28575" b="17145"/>
                <wp:wrapNone/>
                <wp:docPr id="6" name="Стрелка вниз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A62328" id="Стрелка вниз 6" o:spid="_x0000_s1026" type="#_x0000_t67" style="position:absolute;margin-left:222.75pt;margin-top:352.9pt;width:13.5pt;height: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">
                <v:textbox style="layout-flow:vertical-ideographic"/>
              </v:shape>
            </w:pict>
          </mc:Fallback>
        </mc:AlternateContent>
      </w:r>
      <w:r>
        <w:rPr>
          <w:noProof/>
          <w:lang w:eastAsia="ru-RU"/>
        </w:rPr>
        <mc:AlternateContent>
          <mc:Choice Requires="wps">
            <w:drawing>
              <wp:anchor distT="0" distB="0" distL="114300" distR="114300" simplePos="0" relativeHeight="251664384" behindDoc="0" locked="0" layoutInCell="1" allowOverlap="1" wp14:anchorId="1BB232CD" wp14:editId="4D44D4B4">
                <wp:simplePos x="0" y="0"/>
                <wp:positionH relativeFrom="column">
                  <wp:posOffset>180975</wp:posOffset>
                </wp:positionH>
                <wp:positionV relativeFrom="paragraph">
                  <wp:posOffset>4754880</wp:posOffset>
                </wp:positionV>
                <wp:extent cx="5314950" cy="752475"/>
                <wp:effectExtent l="9525" t="11430" r="9525" b="762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752475"/>
                        </a:xfrm>
                        <a:prstGeom prst="rect">
                          <a:avLst/>
                        </a:prstGeom>
                        <a:solidFill>
                          <a:srgbClr val="FFFFFF"/>
                        </a:solidFill>
                        <a:ln w="9525">
                          <a:solidFill>
                            <a:srgbClr val="000000"/>
                          </a:solidFill>
                          <a:miter lim="800000"/>
                          <a:headEnd/>
                          <a:tailEnd/>
                        </a:ln>
                      </wps:spPr>
                      <wps:txbx>
                        <w:txbxContent>
                          <w:p w14:paraId="516BD858" w14:textId="4A00132E" w:rsidR="00F407F0" w:rsidRPr="00D010D9" w:rsidRDefault="00F407F0" w:rsidP="00352D49">
                            <w:pPr>
                              <w:pStyle w:val="a9"/>
                              <w:jc w:val="center"/>
                              <w:rPr>
                                <w:rFonts w:ascii="Times New Roman" w:hAnsi="Times New Roman"/>
                                <w:sz w:val="24"/>
                                <w:szCs w:val="24"/>
                              </w:rPr>
                            </w:pPr>
                            <w:r w:rsidRPr="00352D49">
                              <w:rPr>
                                <w:rFonts w:ascii="Times New Roman" w:eastAsia="Times New Roman" w:hAnsi="Times New Roman"/>
                                <w:sz w:val="24"/>
                                <w:szCs w:val="24"/>
                              </w:rPr>
                              <w:t>Выдача</w:t>
                            </w:r>
                            <w:r>
                              <w:rPr>
                                <w:rFonts w:ascii="Times New Roman" w:eastAsia="Times New Roman" w:hAnsi="Times New Roman"/>
                                <w:sz w:val="24"/>
                                <w:szCs w:val="24"/>
                              </w:rPr>
                              <w:t xml:space="preserve"> </w:t>
                            </w:r>
                            <w:r w:rsidRPr="00352D49">
                              <w:rPr>
                                <w:rFonts w:ascii="Times New Roman" w:eastAsia="Times New Roman" w:hAnsi="Times New Roman"/>
                                <w:sz w:val="24"/>
                                <w:szCs w:val="24"/>
                              </w:rPr>
                              <w:t>результата на</w:t>
                            </w:r>
                            <w:r>
                              <w:rPr>
                                <w:rFonts w:ascii="Times New Roman" w:eastAsia="Times New Roman" w:hAnsi="Times New Roman"/>
                                <w:sz w:val="24"/>
                                <w:szCs w:val="24"/>
                              </w:rPr>
                              <w:t xml:space="preserve"> </w:t>
                            </w:r>
                            <w:r w:rsidRPr="00352D49">
                              <w:rPr>
                                <w:rFonts w:ascii="Times New Roman" w:eastAsia="Times New Roman" w:hAnsi="Times New Roman"/>
                                <w:sz w:val="24"/>
                                <w:szCs w:val="24"/>
                              </w:rPr>
                              <w:t>бумажном</w:t>
                            </w:r>
                            <w:r>
                              <w:rPr>
                                <w:rFonts w:ascii="Times New Roman" w:eastAsia="Times New Roman" w:hAnsi="Times New Roman"/>
                                <w:sz w:val="24"/>
                                <w:szCs w:val="24"/>
                              </w:rPr>
                              <w:t xml:space="preserve"> </w:t>
                            </w:r>
                            <w:r w:rsidRPr="00352D49">
                              <w:rPr>
                                <w:rFonts w:ascii="Times New Roman" w:eastAsia="Times New Roman" w:hAnsi="Times New Roman"/>
                                <w:sz w:val="24"/>
                                <w:szCs w:val="24"/>
                              </w:rPr>
                              <w:t>носителе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232CD" id="Надпись 5" o:spid="_x0000_s1027" type="#_x0000_t202" style="position:absolute;left:0;text-align:left;margin-left:14.25pt;margin-top:374.4pt;width:418.5pt;height:5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">
                <v:textbox>
                  <w:txbxContent>
                    <w:p w14:paraId="516BD858" w14:textId="4A00132E" w:rsidR="00F407F0" w:rsidRPr="00D010D9" w:rsidRDefault="00F407F0" w:rsidP="00352D49">
                      <w:pPr>
                        <w:pStyle w:val="a9"/>
                        <w:jc w:val="center"/>
                        <w:rPr>
                          <w:rFonts w:ascii="Times New Roman" w:hAnsi="Times New Roman"/>
                          <w:sz w:val="24"/>
                          <w:szCs w:val="24"/>
                        </w:rPr>
                      </w:pPr>
                      <w:r w:rsidRPr="00352D49">
                        <w:rPr>
                          <w:rFonts w:ascii="Times New Roman" w:eastAsia="Times New Roman" w:hAnsi="Times New Roman"/>
                          <w:sz w:val="24"/>
                          <w:szCs w:val="24"/>
                        </w:rPr>
                        <w:t>Выдача</w:t>
                      </w:r>
                      <w:r>
                        <w:rPr>
                          <w:rFonts w:ascii="Times New Roman" w:eastAsia="Times New Roman" w:hAnsi="Times New Roman"/>
                          <w:sz w:val="24"/>
                          <w:szCs w:val="24"/>
                        </w:rPr>
                        <w:t xml:space="preserve"> </w:t>
                      </w:r>
                      <w:r w:rsidRPr="00352D49">
                        <w:rPr>
                          <w:rFonts w:ascii="Times New Roman" w:eastAsia="Times New Roman" w:hAnsi="Times New Roman"/>
                          <w:sz w:val="24"/>
                          <w:szCs w:val="24"/>
                        </w:rPr>
                        <w:t>результата на</w:t>
                      </w:r>
                      <w:r>
                        <w:rPr>
                          <w:rFonts w:ascii="Times New Roman" w:eastAsia="Times New Roman" w:hAnsi="Times New Roman"/>
                          <w:sz w:val="24"/>
                          <w:szCs w:val="24"/>
                        </w:rPr>
                        <w:t xml:space="preserve"> </w:t>
                      </w:r>
                      <w:r w:rsidRPr="00352D49">
                        <w:rPr>
                          <w:rFonts w:ascii="Times New Roman" w:eastAsia="Times New Roman" w:hAnsi="Times New Roman"/>
                          <w:sz w:val="24"/>
                          <w:szCs w:val="24"/>
                        </w:rPr>
                        <w:t>бумажном</w:t>
                      </w:r>
                      <w:r>
                        <w:rPr>
                          <w:rFonts w:ascii="Times New Roman" w:eastAsia="Times New Roman" w:hAnsi="Times New Roman"/>
                          <w:sz w:val="24"/>
                          <w:szCs w:val="24"/>
                        </w:rPr>
                        <w:t xml:space="preserve"> </w:t>
                      </w:r>
                      <w:r w:rsidRPr="00352D49">
                        <w:rPr>
                          <w:rFonts w:ascii="Times New Roman" w:eastAsia="Times New Roman" w:hAnsi="Times New Roman"/>
                          <w:sz w:val="24"/>
                          <w:szCs w:val="24"/>
                        </w:rPr>
                        <w:t>носителе</w:t>
                      </w:r>
                    </w:p>
                  </w:txbxContent>
                </v:textbox>
              </v:shape>
            </w:pict>
          </mc:Fallback>
        </mc:AlternateContent>
      </w:r>
      <w:r>
        <w:rPr>
          <w:noProof/>
          <w:lang w:eastAsia="ru-RU"/>
        </w:rPr>
        <mc:AlternateContent>
          <mc:Choice Requires="wps">
            <w:drawing>
              <wp:anchor distT="0" distB="0" distL="114300" distR="114300" simplePos="0" relativeHeight="251663360" behindDoc="0" locked="0" layoutInCell="1" allowOverlap="1" wp14:anchorId="1E539175" wp14:editId="4D721798">
                <wp:simplePos x="0" y="0"/>
                <wp:positionH relativeFrom="column">
                  <wp:posOffset>180975</wp:posOffset>
                </wp:positionH>
                <wp:positionV relativeFrom="paragraph">
                  <wp:posOffset>3697605</wp:posOffset>
                </wp:positionV>
                <wp:extent cx="5248275" cy="752475"/>
                <wp:effectExtent l="9525" t="11430" r="9525" b="762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752475"/>
                        </a:xfrm>
                        <a:prstGeom prst="rect">
                          <a:avLst/>
                        </a:prstGeom>
                        <a:solidFill>
                          <a:srgbClr val="FFFFFF"/>
                        </a:solidFill>
                        <a:ln w="9525">
                          <a:solidFill>
                            <a:srgbClr val="000000"/>
                          </a:solidFill>
                          <a:miter lim="800000"/>
                          <a:headEnd/>
                          <a:tailEnd/>
                        </a:ln>
                      </wps:spPr>
                      <wps:txbx>
                        <w:txbxContent>
                          <w:p w14:paraId="777523DD" w14:textId="1585DFFA" w:rsidR="00F407F0" w:rsidRPr="00D010D9" w:rsidRDefault="00F407F0" w:rsidP="00352D49">
                            <w:pPr>
                              <w:autoSpaceDE w:val="0"/>
                              <w:autoSpaceDN w:val="0"/>
                              <w:adjustRightInd w:val="0"/>
                              <w:ind w:left="426" w:right="-25"/>
                              <w:jc w:val="center"/>
                              <w:rPr>
                                <w:sz w:val="24"/>
                                <w:szCs w:val="24"/>
                              </w:rPr>
                            </w:pPr>
                            <w:r w:rsidRPr="00D010D9">
                              <w:rPr>
                                <w:sz w:val="24"/>
                                <w:szCs w:val="24"/>
                              </w:rPr>
                              <w:t xml:space="preserve">Принятие решения по муниципальной услуге </w:t>
                            </w:r>
                          </w:p>
                          <w:p w14:paraId="63EDC587" w14:textId="77777777" w:rsidR="00F407F0" w:rsidRPr="00D010D9" w:rsidRDefault="00F407F0" w:rsidP="00DB5615">
                            <w:pPr>
                              <w:pStyle w:val="a9"/>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39175" id="Надпись 4" o:spid="_x0000_s1028" type="#_x0000_t202" style="position:absolute;left:0;text-align:left;margin-left:14.25pt;margin-top:291.15pt;width:413.25pt;height:5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">
                <v:textbox>
                  <w:txbxContent>
                    <w:p w14:paraId="777523DD" w14:textId="1585DFFA" w:rsidR="00F407F0" w:rsidRPr="00D010D9" w:rsidRDefault="00F407F0" w:rsidP="00352D49">
                      <w:pPr>
                        <w:autoSpaceDE w:val="0"/>
                        <w:autoSpaceDN w:val="0"/>
                        <w:adjustRightInd w:val="0"/>
                        <w:ind w:left="426" w:right="-25"/>
                        <w:jc w:val="center"/>
                        <w:rPr>
                          <w:sz w:val="24"/>
                          <w:szCs w:val="24"/>
                        </w:rPr>
                      </w:pPr>
                      <w:r w:rsidRPr="00D010D9">
                        <w:rPr>
                          <w:sz w:val="24"/>
                          <w:szCs w:val="24"/>
                        </w:rPr>
                        <w:t xml:space="preserve">Принятие решения по муниципальной услуге </w:t>
                      </w:r>
                    </w:p>
                    <w:p w14:paraId="63EDC587" w14:textId="77777777" w:rsidR="00F407F0" w:rsidRPr="00D010D9" w:rsidRDefault="00F407F0" w:rsidP="00DB5615">
                      <w:pPr>
                        <w:pStyle w:val="a9"/>
                        <w:rPr>
                          <w:rFonts w:ascii="Times New Roman" w:hAnsi="Times New Roman"/>
                          <w:sz w:val="24"/>
                          <w:szCs w:val="24"/>
                        </w:rPr>
                      </w:pPr>
                    </w:p>
                  </w:txbxContent>
                </v:textbox>
              </v:shape>
            </w:pict>
          </mc:Fallback>
        </mc:AlternateContent>
      </w:r>
      <w:r>
        <w:rPr>
          <w:noProof/>
          <w:lang w:eastAsia="ru-RU"/>
        </w:rPr>
        <mc:AlternateContent>
          <mc:Choice Requires="wps">
            <w:drawing>
              <wp:anchor distT="0" distB="0" distL="114300" distR="114300" simplePos="0" relativeHeight="251662336" behindDoc="0" locked="0" layoutInCell="1" allowOverlap="1" wp14:anchorId="06FFE4B6" wp14:editId="27F9A2F3">
                <wp:simplePos x="0" y="0"/>
                <wp:positionH relativeFrom="column">
                  <wp:posOffset>180975</wp:posOffset>
                </wp:positionH>
                <wp:positionV relativeFrom="paragraph">
                  <wp:posOffset>2716530</wp:posOffset>
                </wp:positionV>
                <wp:extent cx="5248275" cy="581025"/>
                <wp:effectExtent l="9525" t="11430" r="9525" b="762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581025"/>
                        </a:xfrm>
                        <a:prstGeom prst="rect">
                          <a:avLst/>
                        </a:prstGeom>
                        <a:solidFill>
                          <a:srgbClr val="FFFFFF"/>
                        </a:solidFill>
                        <a:ln w="9525">
                          <a:solidFill>
                            <a:srgbClr val="000000"/>
                          </a:solidFill>
                          <a:miter lim="800000"/>
                          <a:headEnd/>
                          <a:tailEnd/>
                        </a:ln>
                      </wps:spPr>
                      <wps:txbx>
                        <w:txbxContent>
                          <w:p w14:paraId="5AE11A0C" w14:textId="46FFD698" w:rsidR="00F407F0" w:rsidRPr="00D010D9" w:rsidRDefault="00F407F0" w:rsidP="00DB5615">
                            <w:pPr>
                              <w:shd w:val="clear" w:color="auto" w:fill="FFFFFF"/>
                              <w:jc w:val="center"/>
                              <w:textAlignment w:val="baseline"/>
                              <w:rPr>
                                <w:sz w:val="24"/>
                                <w:szCs w:val="24"/>
                              </w:rPr>
                            </w:pPr>
                            <w:r>
                              <w:rPr>
                                <w:sz w:val="24"/>
                                <w:szCs w:val="24"/>
                              </w:rPr>
                              <w:t>Проведение публичных слушаний / общественных обсуждений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FE4B6" id="Надпись 3" o:spid="_x0000_s1029" type="#_x0000_t202" style="position:absolute;left:0;text-align:left;margin-left:14.25pt;margin-top:213.9pt;width:413.25pt;height:4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">
                <v:textbox>
                  <w:txbxContent>
                    <w:p w14:paraId="5AE11A0C" w14:textId="46FFD698" w:rsidR="00F407F0" w:rsidRPr="00D010D9" w:rsidRDefault="00F407F0" w:rsidP="00DB5615">
                      <w:pPr>
                        <w:shd w:val="clear" w:color="auto" w:fill="FFFFFF"/>
                        <w:jc w:val="center"/>
                        <w:textAlignment w:val="baseline"/>
                        <w:rPr>
                          <w:sz w:val="24"/>
                          <w:szCs w:val="24"/>
                        </w:rPr>
                      </w:pPr>
                      <w:r>
                        <w:rPr>
                          <w:sz w:val="24"/>
                          <w:szCs w:val="24"/>
                        </w:rPr>
                        <w:t>Проведение публичных слушаний / общественных обсуждений</w:t>
                      </w:r>
                    </w:p>
                  </w:txbxContent>
                </v:textbox>
              </v:shape>
            </w:pict>
          </mc:Fallback>
        </mc:AlternateContent>
      </w:r>
      <w:r>
        <w:rPr>
          <w:noProof/>
          <w:lang w:eastAsia="ru-RU"/>
        </w:rPr>
        <mc:AlternateContent>
          <mc:Choice Requires="wps">
            <w:drawing>
              <wp:anchor distT="0" distB="0" distL="114300" distR="114300" simplePos="0" relativeHeight="251661312" behindDoc="0" locked="0" layoutInCell="1" allowOverlap="1" wp14:anchorId="21F5DE3B" wp14:editId="67A2AD44">
                <wp:simplePos x="0" y="0"/>
                <wp:positionH relativeFrom="column">
                  <wp:posOffset>180975</wp:posOffset>
                </wp:positionH>
                <wp:positionV relativeFrom="paragraph">
                  <wp:posOffset>1744980</wp:posOffset>
                </wp:positionV>
                <wp:extent cx="5248275" cy="638175"/>
                <wp:effectExtent l="9525" t="11430" r="9525" b="762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638175"/>
                        </a:xfrm>
                        <a:prstGeom prst="rect">
                          <a:avLst/>
                        </a:prstGeom>
                        <a:solidFill>
                          <a:srgbClr val="FFFFFF"/>
                        </a:solidFill>
                        <a:ln w="9525">
                          <a:solidFill>
                            <a:srgbClr val="000000"/>
                          </a:solidFill>
                          <a:miter lim="800000"/>
                          <a:headEnd/>
                          <a:tailEnd/>
                        </a:ln>
                      </wps:spPr>
                      <wps:txbx>
                        <w:txbxContent>
                          <w:p w14:paraId="31746965" w14:textId="1F3D80E0" w:rsidR="00F407F0" w:rsidRDefault="00F407F0" w:rsidP="00352D49">
                            <w:pPr>
                              <w:jc w:val="center"/>
                            </w:pPr>
                            <w:r w:rsidRPr="00352D49">
                              <w:rPr>
                                <w:sz w:val="24"/>
                                <w:szCs w:val="24"/>
                              </w:rPr>
                              <w:t>Рассмотрение</w:t>
                            </w:r>
                            <w:r>
                              <w:rPr>
                                <w:sz w:val="24"/>
                                <w:szCs w:val="24"/>
                              </w:rPr>
                              <w:t xml:space="preserve"> </w:t>
                            </w:r>
                            <w:r w:rsidRPr="00352D49">
                              <w:rPr>
                                <w:sz w:val="24"/>
                                <w:szCs w:val="24"/>
                              </w:rPr>
                              <w:t>документов и</w:t>
                            </w:r>
                            <w:r>
                              <w:rPr>
                                <w:sz w:val="24"/>
                                <w:szCs w:val="24"/>
                              </w:rPr>
                              <w:t xml:space="preserve"> </w:t>
                            </w:r>
                            <w:r w:rsidRPr="00352D49">
                              <w:rPr>
                                <w:sz w:val="24"/>
                                <w:szCs w:val="24"/>
                              </w:rPr>
                              <w:t>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F5DE3B" id="Надпись 2" o:spid="_x0000_s1030" type="#_x0000_t202" style="position:absolute;left:0;text-align:left;margin-left:14.25pt;margin-top:137.4pt;width:413.25pt;height:5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">
                <v:textbox>
                  <w:txbxContent>
                    <w:p w14:paraId="31746965" w14:textId="1F3D80E0" w:rsidR="00F407F0" w:rsidRDefault="00F407F0" w:rsidP="00352D49">
                      <w:pPr>
                        <w:jc w:val="center"/>
                      </w:pPr>
                      <w:r w:rsidRPr="00352D49">
                        <w:rPr>
                          <w:sz w:val="24"/>
                          <w:szCs w:val="24"/>
                        </w:rPr>
                        <w:t>Рассмотрение</w:t>
                      </w:r>
                      <w:r>
                        <w:rPr>
                          <w:sz w:val="24"/>
                          <w:szCs w:val="24"/>
                        </w:rPr>
                        <w:t xml:space="preserve"> </w:t>
                      </w:r>
                      <w:r w:rsidRPr="00352D49">
                        <w:rPr>
                          <w:sz w:val="24"/>
                          <w:szCs w:val="24"/>
                        </w:rPr>
                        <w:t>документов и</w:t>
                      </w:r>
                      <w:r>
                        <w:rPr>
                          <w:sz w:val="24"/>
                          <w:szCs w:val="24"/>
                        </w:rPr>
                        <w:t xml:space="preserve"> </w:t>
                      </w:r>
                      <w:r w:rsidRPr="00352D49">
                        <w:rPr>
                          <w:sz w:val="24"/>
                          <w:szCs w:val="24"/>
                        </w:rPr>
                        <w:t>сведений</w:t>
                      </w:r>
                    </w:p>
                  </w:txbxContent>
                </v:textbox>
              </v:shape>
            </w:pict>
          </mc:Fallback>
        </mc:AlternateContent>
      </w:r>
      <w:r>
        <w:rPr>
          <w:noProof/>
          <w:lang w:eastAsia="ru-RU"/>
        </w:rPr>
        <mc:AlternateContent>
          <mc:Choice Requires="wps">
            <w:drawing>
              <wp:anchor distT="0" distB="0" distL="114300" distR="114300" simplePos="0" relativeHeight="251660288" behindDoc="0" locked="0" layoutInCell="1" allowOverlap="1" wp14:anchorId="705B352D" wp14:editId="409E045F">
                <wp:simplePos x="0" y="0"/>
                <wp:positionH relativeFrom="column">
                  <wp:posOffset>180975</wp:posOffset>
                </wp:positionH>
                <wp:positionV relativeFrom="paragraph">
                  <wp:posOffset>859155</wp:posOffset>
                </wp:positionV>
                <wp:extent cx="5248275" cy="628650"/>
                <wp:effectExtent l="9525" t="11430" r="9525" b="762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628650"/>
                        </a:xfrm>
                        <a:prstGeom prst="rect">
                          <a:avLst/>
                        </a:prstGeom>
                        <a:solidFill>
                          <a:srgbClr val="FFFFFF"/>
                        </a:solidFill>
                        <a:ln w="9525">
                          <a:solidFill>
                            <a:srgbClr val="000000"/>
                          </a:solidFill>
                          <a:miter lim="800000"/>
                          <a:headEnd/>
                          <a:tailEnd/>
                        </a:ln>
                      </wps:spPr>
                      <wps:txbx>
                        <w:txbxContent>
                          <w:p w14:paraId="36F2E359" w14:textId="77777777" w:rsidR="00F407F0" w:rsidRPr="00D010D9" w:rsidRDefault="00F407F0" w:rsidP="00DB5615">
                            <w:pPr>
                              <w:jc w:val="center"/>
                              <w:rPr>
                                <w:sz w:val="24"/>
                                <w:szCs w:val="24"/>
                              </w:rPr>
                            </w:pPr>
                            <w:r w:rsidRPr="00822F56">
                              <w:rPr>
                                <w:sz w:val="24"/>
                                <w:szCs w:val="24"/>
                              </w:rPr>
                              <w:t>Формирование и направление межведомственных запросов в (организации), участвующие в предо</w:t>
                            </w:r>
                            <w:r>
                              <w:rPr>
                                <w:sz w:val="24"/>
                                <w:szCs w:val="24"/>
                              </w:rPr>
                              <w:t xml:space="preserve">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5B352D" id="Надпись 1" o:spid="_x0000_s1031" type="#_x0000_t202" style="position:absolute;left:0;text-align:left;margin-left:14.25pt;margin-top:67.65pt;width:413.25pt;height: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">
                <v:textbox>
                  <w:txbxContent>
                    <w:p w14:paraId="36F2E359" w14:textId="77777777" w:rsidR="00F407F0" w:rsidRPr="00D010D9" w:rsidRDefault="00F407F0" w:rsidP="00DB5615">
                      <w:pPr>
                        <w:jc w:val="center"/>
                        <w:rPr>
                          <w:sz w:val="24"/>
                          <w:szCs w:val="24"/>
                        </w:rPr>
                      </w:pPr>
                      <w:r w:rsidRPr="00822F56">
                        <w:rPr>
                          <w:sz w:val="24"/>
                          <w:szCs w:val="24"/>
                        </w:rPr>
                        <w:t>Формирование и направление межведомственных запросов в (организации), участвующие в предо</w:t>
                      </w:r>
                      <w:r>
                        <w:rPr>
                          <w:sz w:val="24"/>
                          <w:szCs w:val="24"/>
                        </w:rPr>
                        <w:t xml:space="preserve">ставлении муниципальной услуги </w:t>
                      </w:r>
                    </w:p>
                  </w:txbxContent>
                </v:textbox>
              </v:shape>
            </w:pict>
          </mc:Fallback>
        </mc:AlternateContent>
      </w:r>
    </w:p>
    <w:p w14:paraId="65D84005" w14:textId="77777777" w:rsidR="00DB5615" w:rsidRPr="002066A1" w:rsidRDefault="00DB5615" w:rsidP="00DB5615">
      <w:pPr>
        <w:jc w:val="center"/>
        <w:rPr>
          <w:lang w:eastAsia="en-US"/>
        </w:rPr>
      </w:pPr>
    </w:p>
    <w:p w14:paraId="341CF215" w14:textId="77777777" w:rsidR="00DB5615" w:rsidRPr="002066A1" w:rsidRDefault="00DB5615" w:rsidP="00DB5615">
      <w:pPr>
        <w:jc w:val="center"/>
        <w:rPr>
          <w:lang w:eastAsia="en-US"/>
        </w:rPr>
      </w:pPr>
    </w:p>
    <w:p w14:paraId="557FE98B" w14:textId="77777777" w:rsidR="00DB5615" w:rsidRPr="002066A1" w:rsidRDefault="00DB5615" w:rsidP="00DB5615">
      <w:pPr>
        <w:jc w:val="center"/>
        <w:rPr>
          <w:lang w:eastAsia="en-US"/>
        </w:rPr>
      </w:pPr>
    </w:p>
    <w:p w14:paraId="272F5223" w14:textId="77777777" w:rsidR="00DB5615" w:rsidRPr="002066A1" w:rsidRDefault="00DB5615" w:rsidP="00DB5615">
      <w:pPr>
        <w:jc w:val="center"/>
        <w:rPr>
          <w:lang w:eastAsia="en-US"/>
        </w:rPr>
      </w:pPr>
    </w:p>
    <w:p w14:paraId="5D6EDDFB" w14:textId="77777777" w:rsidR="00DB5615" w:rsidRPr="002066A1" w:rsidRDefault="00DB5615" w:rsidP="00DB5615">
      <w:pPr>
        <w:jc w:val="center"/>
        <w:rPr>
          <w:lang w:eastAsia="en-US"/>
        </w:rPr>
      </w:pPr>
    </w:p>
    <w:p w14:paraId="0146DB27" w14:textId="77777777" w:rsidR="00DB5615" w:rsidRPr="002066A1" w:rsidRDefault="00DB5615" w:rsidP="00DB5615">
      <w:pPr>
        <w:jc w:val="center"/>
        <w:rPr>
          <w:lang w:eastAsia="en-US"/>
        </w:rPr>
      </w:pPr>
    </w:p>
    <w:p w14:paraId="1652090A" w14:textId="77777777" w:rsidR="00DB5615" w:rsidRPr="002066A1" w:rsidRDefault="00DB5615" w:rsidP="00DB5615">
      <w:pPr>
        <w:jc w:val="center"/>
        <w:rPr>
          <w:lang w:eastAsia="en-US"/>
        </w:rPr>
      </w:pPr>
    </w:p>
    <w:p w14:paraId="64317C01" w14:textId="77777777" w:rsidR="00DB5615" w:rsidRPr="002066A1" w:rsidRDefault="00DB5615" w:rsidP="00DB5615">
      <w:pPr>
        <w:jc w:val="center"/>
        <w:rPr>
          <w:lang w:eastAsia="en-US"/>
        </w:rPr>
      </w:pPr>
    </w:p>
    <w:p w14:paraId="596F209E" w14:textId="77777777" w:rsidR="00DB5615" w:rsidRPr="002066A1" w:rsidRDefault="00DB5615" w:rsidP="00DB5615">
      <w:pPr>
        <w:jc w:val="center"/>
        <w:rPr>
          <w:lang w:eastAsia="en-US"/>
        </w:rPr>
      </w:pPr>
    </w:p>
    <w:p w14:paraId="17434549" w14:textId="77777777" w:rsidR="00DB5615" w:rsidRPr="002066A1" w:rsidRDefault="00DB5615" w:rsidP="00DB5615">
      <w:pPr>
        <w:jc w:val="center"/>
        <w:rPr>
          <w:lang w:eastAsia="en-US"/>
        </w:rPr>
      </w:pPr>
    </w:p>
    <w:p w14:paraId="0AC5CCFA" w14:textId="77777777" w:rsidR="00DB5615" w:rsidRPr="002066A1" w:rsidRDefault="00DB5615" w:rsidP="00DB5615">
      <w:pPr>
        <w:jc w:val="center"/>
        <w:rPr>
          <w:lang w:eastAsia="en-US"/>
        </w:rPr>
      </w:pPr>
    </w:p>
    <w:p w14:paraId="615542EC" w14:textId="77777777" w:rsidR="00DB5615" w:rsidRPr="002066A1" w:rsidRDefault="00DB5615" w:rsidP="00DB5615">
      <w:pPr>
        <w:jc w:val="center"/>
        <w:rPr>
          <w:lang w:eastAsia="en-US"/>
        </w:rPr>
      </w:pPr>
    </w:p>
    <w:p w14:paraId="1EF5491A" w14:textId="77777777" w:rsidR="00DB5615" w:rsidRPr="002066A1" w:rsidRDefault="00DB5615" w:rsidP="00DB5615">
      <w:pPr>
        <w:jc w:val="center"/>
        <w:rPr>
          <w:lang w:eastAsia="en-US"/>
        </w:rPr>
      </w:pPr>
    </w:p>
    <w:p w14:paraId="43023D77" w14:textId="77777777" w:rsidR="00DB5615" w:rsidRPr="002066A1" w:rsidRDefault="00DB5615" w:rsidP="00DB5615">
      <w:pPr>
        <w:jc w:val="center"/>
        <w:rPr>
          <w:lang w:eastAsia="en-US"/>
        </w:rPr>
      </w:pPr>
    </w:p>
    <w:p w14:paraId="47FCE1F6" w14:textId="77777777" w:rsidR="00DB5615" w:rsidRPr="002066A1" w:rsidRDefault="00DB5615" w:rsidP="00DB5615">
      <w:pPr>
        <w:jc w:val="center"/>
        <w:rPr>
          <w:lang w:eastAsia="en-US"/>
        </w:rPr>
      </w:pPr>
    </w:p>
    <w:p w14:paraId="4B756B24" w14:textId="77777777" w:rsidR="00DB5615" w:rsidRPr="002066A1" w:rsidRDefault="00DB5615" w:rsidP="00DB5615">
      <w:pPr>
        <w:jc w:val="center"/>
        <w:rPr>
          <w:lang w:eastAsia="en-US"/>
        </w:rPr>
      </w:pPr>
    </w:p>
    <w:p w14:paraId="729C1692" w14:textId="77777777" w:rsidR="00DB5615" w:rsidRPr="002066A1" w:rsidRDefault="00DB5615" w:rsidP="00DB5615">
      <w:pPr>
        <w:jc w:val="center"/>
        <w:rPr>
          <w:lang w:eastAsia="en-US"/>
        </w:rPr>
      </w:pPr>
    </w:p>
    <w:p w14:paraId="691ADEB7" w14:textId="77777777" w:rsidR="00DB5615" w:rsidRPr="002066A1" w:rsidRDefault="00DB5615" w:rsidP="00DB5615">
      <w:pPr>
        <w:jc w:val="center"/>
        <w:rPr>
          <w:lang w:eastAsia="en-US"/>
        </w:rPr>
      </w:pPr>
    </w:p>
    <w:p w14:paraId="46DF001A" w14:textId="77777777" w:rsidR="00DB5615" w:rsidRPr="002066A1" w:rsidRDefault="00DB5615" w:rsidP="00DB5615">
      <w:pPr>
        <w:jc w:val="center"/>
        <w:rPr>
          <w:lang w:eastAsia="en-US"/>
        </w:rPr>
      </w:pPr>
    </w:p>
    <w:p w14:paraId="7413B551" w14:textId="77777777" w:rsidR="00DB5615" w:rsidRPr="002066A1" w:rsidRDefault="00DB5615" w:rsidP="00DB5615">
      <w:pPr>
        <w:jc w:val="center"/>
        <w:rPr>
          <w:lang w:eastAsia="en-US"/>
        </w:rPr>
      </w:pPr>
    </w:p>
    <w:p w14:paraId="331FD665" w14:textId="77777777" w:rsidR="00DB5615" w:rsidRPr="002066A1" w:rsidRDefault="00DB5615" w:rsidP="00DB5615">
      <w:pPr>
        <w:jc w:val="center"/>
        <w:rPr>
          <w:lang w:eastAsia="en-US"/>
        </w:rPr>
      </w:pPr>
    </w:p>
    <w:p w14:paraId="67709ECE" w14:textId="77777777" w:rsidR="00DB5615" w:rsidRPr="002066A1" w:rsidRDefault="00DB5615" w:rsidP="00DB5615">
      <w:pPr>
        <w:jc w:val="center"/>
        <w:rPr>
          <w:lang w:eastAsia="en-US"/>
        </w:rPr>
      </w:pPr>
    </w:p>
    <w:p w14:paraId="668934ED" w14:textId="77777777" w:rsidR="00DB5615" w:rsidRPr="002066A1" w:rsidRDefault="00DB5615" w:rsidP="00DB5615">
      <w:pPr>
        <w:jc w:val="center"/>
        <w:rPr>
          <w:lang w:eastAsia="en-US"/>
        </w:rPr>
      </w:pPr>
    </w:p>
    <w:p w14:paraId="38C05E1C" w14:textId="77777777" w:rsidR="00DB5615" w:rsidRPr="002066A1" w:rsidRDefault="00DB5615" w:rsidP="00DB5615">
      <w:pPr>
        <w:jc w:val="center"/>
        <w:rPr>
          <w:lang w:eastAsia="en-US"/>
        </w:rPr>
      </w:pPr>
    </w:p>
    <w:p w14:paraId="46E7353C" w14:textId="77777777" w:rsidR="00DB5615" w:rsidRPr="002066A1" w:rsidRDefault="00DB5615" w:rsidP="00DB5615">
      <w:pPr>
        <w:jc w:val="center"/>
        <w:rPr>
          <w:lang w:eastAsia="en-US"/>
        </w:rPr>
      </w:pPr>
    </w:p>
    <w:p w14:paraId="2EF20934" w14:textId="77777777" w:rsidR="00DB5615" w:rsidRPr="002066A1" w:rsidRDefault="00DB5615" w:rsidP="00DB5615">
      <w:pPr>
        <w:jc w:val="center"/>
        <w:rPr>
          <w:lang w:eastAsia="en-US"/>
        </w:rPr>
      </w:pPr>
    </w:p>
    <w:p w14:paraId="1657D188" w14:textId="77777777" w:rsidR="00DB5615" w:rsidRPr="002066A1" w:rsidRDefault="00DB5615" w:rsidP="00DB5615">
      <w:pPr>
        <w:jc w:val="center"/>
        <w:rPr>
          <w:lang w:eastAsia="en-US"/>
        </w:rPr>
      </w:pPr>
    </w:p>
    <w:p w14:paraId="420E0661" w14:textId="77777777" w:rsidR="00DB5615" w:rsidRPr="002066A1" w:rsidRDefault="00DB5615" w:rsidP="00DB5615">
      <w:pPr>
        <w:jc w:val="center"/>
        <w:rPr>
          <w:lang w:eastAsia="en-US"/>
        </w:rPr>
      </w:pPr>
    </w:p>
    <w:p w14:paraId="2F178504" w14:textId="77777777" w:rsidR="00DB5615" w:rsidRPr="002066A1" w:rsidRDefault="00DB5615" w:rsidP="00DB5615">
      <w:pPr>
        <w:jc w:val="center"/>
        <w:rPr>
          <w:lang w:eastAsia="en-US"/>
        </w:rPr>
      </w:pPr>
    </w:p>
    <w:p w14:paraId="3456B2C3" w14:textId="77777777" w:rsidR="00DB5615" w:rsidRPr="002066A1" w:rsidRDefault="00DB5615" w:rsidP="00DB5615">
      <w:pPr>
        <w:jc w:val="center"/>
        <w:rPr>
          <w:lang w:eastAsia="en-US"/>
        </w:rPr>
      </w:pPr>
    </w:p>
    <w:p w14:paraId="0B74FD71" w14:textId="77777777" w:rsidR="00DB5615" w:rsidRDefault="00DB5615" w:rsidP="00DB5615">
      <w:pPr>
        <w:autoSpaceDE w:val="0"/>
        <w:autoSpaceDN w:val="0"/>
        <w:adjustRightInd w:val="0"/>
        <w:spacing w:line="276" w:lineRule="auto"/>
        <w:ind w:right="-1"/>
        <w:jc w:val="center"/>
        <w:rPr>
          <w:b/>
          <w:sz w:val="24"/>
          <w:szCs w:val="24"/>
        </w:rPr>
      </w:pPr>
    </w:p>
    <w:p w14:paraId="222B9AD0" w14:textId="3EC27901" w:rsidR="00DB5615" w:rsidRDefault="00DB5615" w:rsidP="00DB5615">
      <w:pPr>
        <w:autoSpaceDE w:val="0"/>
        <w:autoSpaceDN w:val="0"/>
        <w:adjustRightInd w:val="0"/>
        <w:spacing w:line="276" w:lineRule="auto"/>
        <w:ind w:right="-1"/>
        <w:jc w:val="center"/>
        <w:rPr>
          <w:b/>
          <w:sz w:val="24"/>
          <w:szCs w:val="24"/>
        </w:rPr>
      </w:pPr>
    </w:p>
    <w:p w14:paraId="24C91878" w14:textId="77777777" w:rsidR="00DB5615" w:rsidRPr="00DB5615" w:rsidRDefault="00DB5615" w:rsidP="00DB5615">
      <w:pPr>
        <w:jc w:val="center"/>
        <w:rPr>
          <w:sz w:val="24"/>
          <w:szCs w:val="24"/>
        </w:rPr>
      </w:pPr>
    </w:p>
    <w:p w14:paraId="43D66EB2" w14:textId="77777777" w:rsidR="00DB5615" w:rsidRPr="00DB5615" w:rsidRDefault="00DB5615" w:rsidP="00DB5615">
      <w:pPr>
        <w:jc w:val="center"/>
        <w:rPr>
          <w:sz w:val="24"/>
          <w:szCs w:val="24"/>
        </w:rPr>
      </w:pPr>
    </w:p>
    <w:p w14:paraId="78688FC2" w14:textId="77777777" w:rsidR="00DB5615" w:rsidRPr="00DB5615" w:rsidRDefault="00DB5615" w:rsidP="00DB5615">
      <w:pPr>
        <w:rPr>
          <w:sz w:val="24"/>
          <w:szCs w:val="24"/>
        </w:rPr>
      </w:pPr>
    </w:p>
    <w:p w14:paraId="264DA45F" w14:textId="77777777" w:rsidR="00DB5615" w:rsidRPr="00DB5615" w:rsidRDefault="00DB5615" w:rsidP="00DB5615">
      <w:pPr>
        <w:rPr>
          <w:sz w:val="24"/>
          <w:szCs w:val="24"/>
        </w:rPr>
      </w:pPr>
    </w:p>
    <w:p w14:paraId="37B84D77" w14:textId="77777777" w:rsidR="00DB5615" w:rsidRPr="00DB5615" w:rsidRDefault="00DB5615" w:rsidP="00DB5615">
      <w:pPr>
        <w:rPr>
          <w:sz w:val="24"/>
          <w:szCs w:val="24"/>
        </w:rPr>
      </w:pPr>
    </w:p>
    <w:p w14:paraId="47A561BC" w14:textId="6FDCDE83" w:rsidR="00DB5615" w:rsidRDefault="00DB5615" w:rsidP="00DB5615">
      <w:pPr>
        <w:tabs>
          <w:tab w:val="left" w:pos="5834"/>
        </w:tabs>
        <w:rPr>
          <w:sz w:val="24"/>
          <w:szCs w:val="24"/>
        </w:rPr>
      </w:pPr>
      <w:r>
        <w:rPr>
          <w:sz w:val="24"/>
          <w:szCs w:val="24"/>
        </w:rPr>
        <w:tab/>
      </w:r>
    </w:p>
    <w:p w14:paraId="07513BA8" w14:textId="77777777" w:rsidR="00DB5615" w:rsidRDefault="00DB5615" w:rsidP="00DB5615">
      <w:pPr>
        <w:tabs>
          <w:tab w:val="left" w:pos="5834"/>
        </w:tabs>
        <w:rPr>
          <w:sz w:val="24"/>
          <w:szCs w:val="24"/>
        </w:rPr>
      </w:pPr>
    </w:p>
    <w:p w14:paraId="526A5D71" w14:textId="77777777" w:rsidR="00DB5615" w:rsidRDefault="00DB5615" w:rsidP="00DB5615">
      <w:pPr>
        <w:tabs>
          <w:tab w:val="left" w:pos="5834"/>
        </w:tabs>
        <w:rPr>
          <w:sz w:val="24"/>
          <w:szCs w:val="24"/>
        </w:rPr>
      </w:pPr>
    </w:p>
    <w:p w14:paraId="558FA7D8" w14:textId="77777777" w:rsidR="00DB5615" w:rsidRDefault="00DB5615" w:rsidP="00DB5615">
      <w:pPr>
        <w:tabs>
          <w:tab w:val="left" w:pos="5834"/>
        </w:tabs>
        <w:rPr>
          <w:sz w:val="24"/>
          <w:szCs w:val="24"/>
        </w:rPr>
      </w:pPr>
    </w:p>
    <w:p w14:paraId="0326E39D" w14:textId="77777777" w:rsidR="00DB5615" w:rsidRDefault="00DB5615" w:rsidP="00DB5615">
      <w:pPr>
        <w:tabs>
          <w:tab w:val="left" w:pos="5834"/>
        </w:tabs>
        <w:rPr>
          <w:sz w:val="24"/>
          <w:szCs w:val="24"/>
        </w:rPr>
      </w:pPr>
    </w:p>
    <w:p w14:paraId="05F69EDC" w14:textId="77777777" w:rsidR="00DB5615" w:rsidRDefault="00DB5615" w:rsidP="00DB5615">
      <w:pPr>
        <w:tabs>
          <w:tab w:val="left" w:pos="5834"/>
        </w:tabs>
        <w:rPr>
          <w:sz w:val="24"/>
          <w:szCs w:val="24"/>
        </w:rPr>
      </w:pPr>
    </w:p>
    <w:p w14:paraId="61390077" w14:textId="77777777" w:rsidR="00DB5615" w:rsidRDefault="00DB5615" w:rsidP="00DB5615">
      <w:pPr>
        <w:tabs>
          <w:tab w:val="left" w:pos="5834"/>
        </w:tabs>
        <w:rPr>
          <w:sz w:val="24"/>
          <w:szCs w:val="24"/>
        </w:rPr>
      </w:pPr>
    </w:p>
    <w:p w14:paraId="62D3BBF2" w14:textId="77777777" w:rsidR="00DB5615" w:rsidRDefault="00DB5615" w:rsidP="00DB5615">
      <w:pPr>
        <w:tabs>
          <w:tab w:val="left" w:pos="5834"/>
        </w:tabs>
        <w:rPr>
          <w:sz w:val="24"/>
          <w:szCs w:val="24"/>
        </w:rPr>
      </w:pPr>
    </w:p>
    <w:p w14:paraId="6FDE24F4" w14:textId="77777777" w:rsidR="00DB5615" w:rsidRDefault="00DB5615" w:rsidP="00DB5615">
      <w:pPr>
        <w:tabs>
          <w:tab w:val="left" w:pos="5834"/>
        </w:tabs>
        <w:rPr>
          <w:sz w:val="24"/>
          <w:szCs w:val="24"/>
        </w:rPr>
      </w:pPr>
    </w:p>
    <w:p w14:paraId="383C9004" w14:textId="77777777" w:rsidR="00DB5615" w:rsidRDefault="00DB5615" w:rsidP="00DB5615">
      <w:pPr>
        <w:tabs>
          <w:tab w:val="left" w:pos="5834"/>
        </w:tabs>
        <w:rPr>
          <w:sz w:val="24"/>
          <w:szCs w:val="24"/>
        </w:rPr>
      </w:pPr>
    </w:p>
    <w:p w14:paraId="066DA82C" w14:textId="77777777" w:rsidR="00DB5615" w:rsidRDefault="00DB5615" w:rsidP="00DB5615">
      <w:pPr>
        <w:tabs>
          <w:tab w:val="left" w:pos="5834"/>
        </w:tabs>
        <w:rPr>
          <w:sz w:val="24"/>
          <w:szCs w:val="24"/>
        </w:rPr>
      </w:pPr>
    </w:p>
    <w:p w14:paraId="37D954BC" w14:textId="77777777" w:rsidR="00DB5615" w:rsidRDefault="00DB5615" w:rsidP="00DB5615">
      <w:pPr>
        <w:tabs>
          <w:tab w:val="left" w:pos="5834"/>
        </w:tabs>
        <w:rPr>
          <w:sz w:val="24"/>
          <w:szCs w:val="24"/>
        </w:rPr>
      </w:pPr>
    </w:p>
    <w:p w14:paraId="27948558" w14:textId="77777777" w:rsidR="00DB5615" w:rsidRDefault="00DB5615" w:rsidP="00DB5615">
      <w:pPr>
        <w:tabs>
          <w:tab w:val="left" w:pos="5834"/>
        </w:tabs>
        <w:rPr>
          <w:sz w:val="24"/>
          <w:szCs w:val="24"/>
        </w:rPr>
      </w:pPr>
    </w:p>
    <w:p w14:paraId="07CC3AAB" w14:textId="77777777" w:rsidR="00DB5615" w:rsidRPr="00DB5615" w:rsidRDefault="00DB5615" w:rsidP="00DB5615">
      <w:pPr>
        <w:tabs>
          <w:tab w:val="left" w:pos="5834"/>
        </w:tabs>
        <w:rPr>
          <w:sz w:val="24"/>
          <w:szCs w:val="24"/>
        </w:rPr>
      </w:pPr>
    </w:p>
    <w:p w14:paraId="079C149B" w14:textId="408F4F64" w:rsidR="00DB5615" w:rsidRPr="007F695A" w:rsidRDefault="00B16BEB" w:rsidP="00DB5615">
      <w:pPr>
        <w:pStyle w:val="ConsPlusNormal"/>
        <w:jc w:val="right"/>
        <w:rPr>
          <w:rFonts w:ascii="Times New Roman" w:hAnsi="Times New Roman" w:cs="Times New Roman"/>
        </w:rPr>
      </w:pPr>
      <w:r>
        <w:rPr>
          <w:rFonts w:ascii="Times New Roman" w:hAnsi="Times New Roman" w:cs="Times New Roman"/>
        </w:rPr>
        <w:lastRenderedPageBreak/>
        <w:t xml:space="preserve">Приложение № </w:t>
      </w:r>
      <w:r w:rsidR="00352D49">
        <w:rPr>
          <w:rFonts w:ascii="Times New Roman" w:hAnsi="Times New Roman" w:cs="Times New Roman"/>
        </w:rPr>
        <w:t>5</w:t>
      </w:r>
    </w:p>
    <w:p w14:paraId="09CF36E2" w14:textId="77777777" w:rsidR="00DB5615" w:rsidRPr="007F695A" w:rsidRDefault="00DB5615" w:rsidP="00DB5615">
      <w:pPr>
        <w:pStyle w:val="ConsPlusNormal"/>
        <w:jc w:val="right"/>
        <w:rPr>
          <w:rFonts w:ascii="Times New Roman" w:hAnsi="Times New Roman" w:cs="Times New Roman"/>
        </w:rPr>
      </w:pPr>
      <w:r w:rsidRPr="007F695A">
        <w:rPr>
          <w:rFonts w:ascii="Times New Roman" w:hAnsi="Times New Roman" w:cs="Times New Roman"/>
        </w:rPr>
        <w:t>к административному регламенту</w:t>
      </w:r>
    </w:p>
    <w:p w14:paraId="49F9F460" w14:textId="77777777" w:rsidR="00DB5615" w:rsidRPr="00DB5615" w:rsidRDefault="00DB5615" w:rsidP="00DB5615">
      <w:pPr>
        <w:rPr>
          <w:sz w:val="24"/>
          <w:szCs w:val="24"/>
        </w:rPr>
      </w:pPr>
    </w:p>
    <w:p w14:paraId="666B90E2" w14:textId="77777777" w:rsidR="00DB5615" w:rsidRPr="002066A1" w:rsidRDefault="00DB5615" w:rsidP="00DB5615">
      <w:pPr>
        <w:widowControl w:val="0"/>
        <w:autoSpaceDE w:val="0"/>
        <w:autoSpaceDN w:val="0"/>
        <w:adjustRightInd w:val="0"/>
        <w:jc w:val="center"/>
        <w:rPr>
          <w:sz w:val="28"/>
          <w:szCs w:val="28"/>
        </w:rPr>
      </w:pPr>
      <w:r w:rsidRPr="002066A1">
        <w:rPr>
          <w:sz w:val="28"/>
          <w:szCs w:val="28"/>
        </w:rPr>
        <w:t>БЛОК-СХЕМА</w:t>
      </w:r>
    </w:p>
    <w:p w14:paraId="47A21D99" w14:textId="77777777" w:rsidR="00DB5615" w:rsidRPr="002066A1" w:rsidRDefault="00DB5615" w:rsidP="00DB5615">
      <w:pPr>
        <w:widowControl w:val="0"/>
        <w:autoSpaceDE w:val="0"/>
        <w:autoSpaceDN w:val="0"/>
        <w:adjustRightInd w:val="0"/>
        <w:jc w:val="center"/>
        <w:rPr>
          <w:sz w:val="28"/>
          <w:szCs w:val="28"/>
        </w:rPr>
      </w:pPr>
      <w:r w:rsidRPr="002066A1">
        <w:rPr>
          <w:sz w:val="28"/>
          <w:szCs w:val="28"/>
        </w:rPr>
        <w:t>Порядка осуществления административных процедур (действий) в электронной форме, в том числе с использованием ЕПГУ и (или) РПГУ</w:t>
      </w:r>
    </w:p>
    <w:p w14:paraId="31564BDA" w14:textId="77777777" w:rsidR="00DB5615" w:rsidRPr="002066A1" w:rsidRDefault="00DB5615" w:rsidP="00DB5615">
      <w:pPr>
        <w:autoSpaceDE w:val="0"/>
        <w:autoSpaceDN w:val="0"/>
        <w:adjustRightInd w:val="0"/>
        <w:jc w:val="both"/>
        <w:rPr>
          <w:rFonts w:ascii="Courier New" w:hAnsi="Courier New" w:cs="Courier New"/>
        </w:rPr>
      </w:pPr>
    </w:p>
    <w:p w14:paraId="56A8B8CB" w14:textId="316DE71F" w:rsidR="00DB5615" w:rsidRPr="002066A1" w:rsidRDefault="00DB5615" w:rsidP="00DB5615">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71552" behindDoc="0" locked="0" layoutInCell="1" allowOverlap="1" wp14:anchorId="5DD9A6E6" wp14:editId="57FD7492">
                <wp:simplePos x="0" y="0"/>
                <wp:positionH relativeFrom="column">
                  <wp:posOffset>1579245</wp:posOffset>
                </wp:positionH>
                <wp:positionV relativeFrom="paragraph">
                  <wp:posOffset>7620</wp:posOffset>
                </wp:positionV>
                <wp:extent cx="2881630" cy="347345"/>
                <wp:effectExtent l="0" t="0" r="13970" b="1460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1630" cy="347345"/>
                        </a:xfrm>
                        <a:prstGeom prst="rect">
                          <a:avLst/>
                        </a:prstGeom>
                        <a:solidFill>
                          <a:sysClr val="window" lastClr="FFFFFF"/>
                        </a:solidFill>
                        <a:ln w="9525" cap="flat" cmpd="sng" algn="ctr">
                          <a:solidFill>
                            <a:sysClr val="windowText" lastClr="000000"/>
                          </a:solidFill>
                          <a:prstDash val="solid"/>
                        </a:ln>
                        <a:effectLst/>
                      </wps:spPr>
                      <wps:txbx>
                        <w:txbxContent>
                          <w:p w14:paraId="11E3FCCE" w14:textId="77777777" w:rsidR="00F407F0" w:rsidRPr="002B196B" w:rsidRDefault="00F407F0" w:rsidP="00DB5615">
                            <w:pPr>
                              <w:jc w:val="center"/>
                              <w:rPr>
                                <w:sz w:val="24"/>
                                <w:szCs w:val="24"/>
                              </w:rPr>
                            </w:pPr>
                            <w:r w:rsidRPr="002B196B">
                              <w:rPr>
                                <w:sz w:val="24"/>
                                <w:szCs w:val="24"/>
                              </w:rPr>
                              <w:t>Регистрация заявителя в ЕСИА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D9A6E6" id="Прямоугольник 20" o:spid="_x0000_s1032" style="position:absolute;left:0;text-align:left;margin-left:124.35pt;margin-top:.6pt;width:226.9pt;height:2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" fillcolor="window" strokecolor="windowText">
                <v:path arrowok="t"/>
                <v:textbox>
                  <w:txbxContent>
                    <w:p w14:paraId="11E3FCCE" w14:textId="77777777" w:rsidR="00F407F0" w:rsidRPr="002B196B" w:rsidRDefault="00F407F0" w:rsidP="00DB5615">
                      <w:pPr>
                        <w:jc w:val="center"/>
                        <w:rPr>
                          <w:sz w:val="24"/>
                          <w:szCs w:val="24"/>
                        </w:rPr>
                      </w:pPr>
                      <w:r w:rsidRPr="002B196B">
                        <w:rPr>
                          <w:sz w:val="24"/>
                          <w:szCs w:val="24"/>
                        </w:rPr>
                        <w:t>Регистрация заявителя в ЕСИА</w:t>
                      </w:r>
                    </w:p>
                  </w:txbxContent>
                </v:textbox>
              </v:rect>
            </w:pict>
          </mc:Fallback>
        </mc:AlternateContent>
      </w:r>
    </w:p>
    <w:p w14:paraId="21C63258" w14:textId="77777777" w:rsidR="00DB5615" w:rsidRPr="002066A1" w:rsidRDefault="00DB5615" w:rsidP="00DB5615">
      <w:pPr>
        <w:autoSpaceDE w:val="0"/>
        <w:autoSpaceDN w:val="0"/>
        <w:adjustRightInd w:val="0"/>
        <w:jc w:val="both"/>
        <w:rPr>
          <w:rFonts w:ascii="Courier New" w:hAnsi="Courier New" w:cs="Courier New"/>
        </w:rPr>
      </w:pPr>
    </w:p>
    <w:p w14:paraId="4B861157" w14:textId="050E37F8" w:rsidR="00DB5615" w:rsidRPr="002066A1" w:rsidRDefault="00DB5615" w:rsidP="00DB5615">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72576" behindDoc="0" locked="0" layoutInCell="1" allowOverlap="1" wp14:anchorId="01E4BBCC" wp14:editId="6A3EC4BB">
                <wp:simplePos x="0" y="0"/>
                <wp:positionH relativeFrom="column">
                  <wp:posOffset>3037205</wp:posOffset>
                </wp:positionH>
                <wp:positionV relativeFrom="paragraph">
                  <wp:posOffset>70485</wp:posOffset>
                </wp:positionV>
                <wp:extent cx="11430" cy="290195"/>
                <wp:effectExtent l="76200" t="0" r="64770" b="5270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430" cy="29019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page">
                  <wp14:pctHeight>0</wp14:pctHeight>
                </wp14:sizeRelV>
              </wp:anchor>
            </w:drawing>
          </mc:Choice>
          <mc:Fallback>
            <w:pict>
              <v:shapetype w14:anchorId="1C50A6C3" id="_x0000_t32" coordsize="21600,21600" o:spt="32" o:oned="t" path="m,l21600,21600e" filled="f">
                <v:path arrowok="t" fillok="f" o:connecttype="none"/>
                <o:lock v:ext="edit" shapetype="t"/>
              </v:shapetype>
              <v:shape id="Прямая со стрелкой 19" o:spid="_x0000_s1026" type="#_x0000_t32" style="position:absolute;margin-left:239.15pt;margin-top:5.55pt;width:.9pt;height:22.8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">
                <v:stroke endarrow="block"/>
                <o:lock v:ext="edit" shapetype="f"/>
              </v:shape>
            </w:pict>
          </mc:Fallback>
        </mc:AlternateContent>
      </w:r>
    </w:p>
    <w:p w14:paraId="7154195C" w14:textId="77777777" w:rsidR="00DB5615" w:rsidRPr="002066A1" w:rsidRDefault="00DB5615" w:rsidP="00DB5615">
      <w:pPr>
        <w:autoSpaceDE w:val="0"/>
        <w:autoSpaceDN w:val="0"/>
        <w:adjustRightInd w:val="0"/>
        <w:jc w:val="both"/>
        <w:rPr>
          <w:rFonts w:ascii="Courier New" w:hAnsi="Courier New" w:cs="Courier New"/>
        </w:rPr>
      </w:pPr>
    </w:p>
    <w:p w14:paraId="425DC7B2" w14:textId="5EA37375" w:rsidR="00DB5615" w:rsidRPr="002066A1" w:rsidRDefault="00DB5615" w:rsidP="00DB5615">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73600" behindDoc="0" locked="0" layoutInCell="1" allowOverlap="1" wp14:anchorId="3F052659" wp14:editId="51986690">
                <wp:simplePos x="0" y="0"/>
                <wp:positionH relativeFrom="column">
                  <wp:posOffset>1196975</wp:posOffset>
                </wp:positionH>
                <wp:positionV relativeFrom="paragraph">
                  <wp:posOffset>71755</wp:posOffset>
                </wp:positionV>
                <wp:extent cx="3750310" cy="520700"/>
                <wp:effectExtent l="0" t="0" r="21590" b="1270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50310" cy="520700"/>
                        </a:xfrm>
                        <a:prstGeom prst="rect">
                          <a:avLst/>
                        </a:prstGeom>
                        <a:solidFill>
                          <a:sysClr val="window" lastClr="FFFFFF"/>
                        </a:solidFill>
                        <a:ln w="9525" cap="flat" cmpd="sng" algn="ctr">
                          <a:solidFill>
                            <a:sysClr val="windowText" lastClr="000000"/>
                          </a:solidFill>
                          <a:prstDash val="solid"/>
                        </a:ln>
                        <a:effectLst/>
                      </wps:spPr>
                      <wps:txbx>
                        <w:txbxContent>
                          <w:p w14:paraId="52EAB1A1" w14:textId="77777777" w:rsidR="00F407F0" w:rsidRPr="002B196B" w:rsidRDefault="00F407F0" w:rsidP="00DB5615">
                            <w:pPr>
                              <w:jc w:val="center"/>
                              <w:rPr>
                                <w:sz w:val="24"/>
                                <w:szCs w:val="24"/>
                              </w:rPr>
                            </w:pPr>
                            <w:r w:rsidRPr="002B196B">
                              <w:rPr>
                                <w:sz w:val="24"/>
                                <w:szCs w:val="24"/>
                              </w:rPr>
                              <w:t xml:space="preserve">Подача запроса в электронной форме через </w:t>
                            </w:r>
                            <w:r w:rsidRPr="005F2005">
                              <w:rPr>
                                <w:sz w:val="24"/>
                                <w:szCs w:val="24"/>
                              </w:rPr>
                              <w:t>ЕПГУ и (или) РПГУ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052659" id="Прямоугольник 18" o:spid="_x0000_s1033" style="position:absolute;left:0;text-align:left;margin-left:94.25pt;margin-top:5.65pt;width:295.3pt;height:4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" fillcolor="window" strokecolor="windowText">
                <v:path arrowok="t"/>
                <v:textbox>
                  <w:txbxContent>
                    <w:p w14:paraId="52EAB1A1" w14:textId="77777777" w:rsidR="00F407F0" w:rsidRPr="002B196B" w:rsidRDefault="00F407F0" w:rsidP="00DB5615">
                      <w:pPr>
                        <w:jc w:val="center"/>
                        <w:rPr>
                          <w:sz w:val="24"/>
                          <w:szCs w:val="24"/>
                        </w:rPr>
                      </w:pPr>
                      <w:r w:rsidRPr="002B196B">
                        <w:rPr>
                          <w:sz w:val="24"/>
                          <w:szCs w:val="24"/>
                        </w:rPr>
                        <w:t xml:space="preserve">Подача запроса в электронной форме через </w:t>
                      </w:r>
                      <w:r w:rsidRPr="005F2005">
                        <w:rPr>
                          <w:sz w:val="24"/>
                          <w:szCs w:val="24"/>
                        </w:rPr>
                        <w:t>ЕПГУ и (или) РПГУ</w:t>
                      </w:r>
                    </w:p>
                  </w:txbxContent>
                </v:textbox>
              </v:rect>
            </w:pict>
          </mc:Fallback>
        </mc:AlternateContent>
      </w:r>
    </w:p>
    <w:p w14:paraId="22C2D973" w14:textId="77777777" w:rsidR="00DB5615" w:rsidRPr="002066A1" w:rsidRDefault="00DB5615" w:rsidP="00DB5615">
      <w:pPr>
        <w:autoSpaceDE w:val="0"/>
        <w:autoSpaceDN w:val="0"/>
        <w:adjustRightInd w:val="0"/>
        <w:jc w:val="both"/>
        <w:rPr>
          <w:rFonts w:ascii="Courier New" w:hAnsi="Courier New" w:cs="Courier New"/>
        </w:rPr>
      </w:pPr>
    </w:p>
    <w:p w14:paraId="281CC5D4" w14:textId="77777777" w:rsidR="00DB5615" w:rsidRPr="002066A1" w:rsidRDefault="00DB5615" w:rsidP="00DB5615">
      <w:pPr>
        <w:autoSpaceDE w:val="0"/>
        <w:autoSpaceDN w:val="0"/>
        <w:adjustRightInd w:val="0"/>
        <w:jc w:val="both"/>
        <w:rPr>
          <w:rFonts w:ascii="Courier New" w:hAnsi="Courier New" w:cs="Courier New"/>
        </w:rPr>
      </w:pPr>
    </w:p>
    <w:p w14:paraId="72DE2091" w14:textId="77777777" w:rsidR="00DB5615" w:rsidRPr="002066A1" w:rsidRDefault="00DB5615" w:rsidP="00DB5615">
      <w:pPr>
        <w:autoSpaceDE w:val="0"/>
        <w:autoSpaceDN w:val="0"/>
        <w:adjustRightInd w:val="0"/>
        <w:jc w:val="both"/>
        <w:rPr>
          <w:rFonts w:ascii="Courier New" w:hAnsi="Courier New" w:cs="Courier New"/>
        </w:rPr>
      </w:pPr>
    </w:p>
    <w:p w14:paraId="4E94509D" w14:textId="446BE348" w:rsidR="00DB5615" w:rsidRPr="002066A1" w:rsidRDefault="00DB5615" w:rsidP="00DB5615">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74624" behindDoc="0" locked="0" layoutInCell="1" allowOverlap="1" wp14:anchorId="439D08BD" wp14:editId="3B4796AB">
                <wp:simplePos x="0" y="0"/>
                <wp:positionH relativeFrom="column">
                  <wp:posOffset>3044190</wp:posOffset>
                </wp:positionH>
                <wp:positionV relativeFrom="paragraph">
                  <wp:posOffset>20955</wp:posOffset>
                </wp:positionV>
                <wp:extent cx="11430" cy="290195"/>
                <wp:effectExtent l="76200" t="0" r="64770" b="5270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430" cy="29019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F980590" id="Прямая со стрелкой 17" o:spid="_x0000_s1026" type="#_x0000_t32" style="position:absolute;margin-left:239.7pt;margin-top:1.65pt;width:.9pt;height:22.8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">
                <v:stroke endarrow="block"/>
                <o:lock v:ext="edit" shapetype="f"/>
              </v:shape>
            </w:pict>
          </mc:Fallback>
        </mc:AlternateContent>
      </w:r>
    </w:p>
    <w:p w14:paraId="2AE56D47" w14:textId="77777777" w:rsidR="00DB5615" w:rsidRPr="002066A1" w:rsidRDefault="00DB5615" w:rsidP="00DB5615">
      <w:pPr>
        <w:autoSpaceDE w:val="0"/>
        <w:autoSpaceDN w:val="0"/>
        <w:adjustRightInd w:val="0"/>
        <w:jc w:val="both"/>
        <w:rPr>
          <w:rFonts w:ascii="Courier New" w:hAnsi="Courier New" w:cs="Courier New"/>
        </w:rPr>
      </w:pPr>
    </w:p>
    <w:p w14:paraId="3E9E1941" w14:textId="482C9A13" w:rsidR="00DB5615" w:rsidRPr="002066A1" w:rsidRDefault="00DB5615" w:rsidP="00DB5615">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75648" behindDoc="0" locked="0" layoutInCell="1" allowOverlap="1" wp14:anchorId="7A65146C" wp14:editId="039A0E8B">
                <wp:simplePos x="0" y="0"/>
                <wp:positionH relativeFrom="column">
                  <wp:posOffset>200025</wp:posOffset>
                </wp:positionH>
                <wp:positionV relativeFrom="paragraph">
                  <wp:posOffset>38735</wp:posOffset>
                </wp:positionV>
                <wp:extent cx="5661660" cy="902970"/>
                <wp:effectExtent l="0" t="0" r="15240" b="1143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61660" cy="902970"/>
                        </a:xfrm>
                        <a:prstGeom prst="rect">
                          <a:avLst/>
                        </a:prstGeom>
                        <a:solidFill>
                          <a:sysClr val="window" lastClr="FFFFFF"/>
                        </a:solidFill>
                        <a:ln w="9525" cap="flat" cmpd="sng" algn="ctr">
                          <a:solidFill>
                            <a:sysClr val="windowText" lastClr="000000"/>
                          </a:solidFill>
                          <a:prstDash val="solid"/>
                        </a:ln>
                        <a:effectLst/>
                      </wps:spPr>
                      <wps:txbx>
                        <w:txbxContent>
                          <w:p w14:paraId="64F797C5" w14:textId="77777777" w:rsidR="00F407F0" w:rsidRPr="002B196B" w:rsidRDefault="00F407F0" w:rsidP="00DB5615">
                            <w:pPr>
                              <w:jc w:val="center"/>
                              <w:rPr>
                                <w:sz w:val="24"/>
                                <w:szCs w:val="24"/>
                              </w:rPr>
                            </w:pPr>
                            <w:r w:rsidRPr="002B196B">
                              <w:rPr>
                                <w:sz w:val="24"/>
                                <w:szCs w:val="24"/>
                              </w:rPr>
                              <w:t>Осуществление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путем направления межведомственных запросов и получения ответов на них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65146C" id="Прямоугольник 16" o:spid="_x0000_s1034" style="position:absolute;left:0;text-align:left;margin-left:15.75pt;margin-top:3.05pt;width:445.8pt;height:71.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" fillcolor="window" strokecolor="windowText">
                <v:path arrowok="t"/>
                <v:textbox>
                  <w:txbxContent>
                    <w:p w14:paraId="64F797C5" w14:textId="77777777" w:rsidR="00F407F0" w:rsidRPr="002B196B" w:rsidRDefault="00F407F0" w:rsidP="00DB5615">
                      <w:pPr>
                        <w:jc w:val="center"/>
                        <w:rPr>
                          <w:sz w:val="24"/>
                          <w:szCs w:val="24"/>
                        </w:rPr>
                      </w:pPr>
                      <w:r w:rsidRPr="002B196B">
                        <w:rPr>
                          <w:sz w:val="24"/>
                          <w:szCs w:val="24"/>
                        </w:rPr>
                        <w:t>Осуществление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путем направления межведомственных запросов и получения ответов на них</w:t>
                      </w:r>
                    </w:p>
                  </w:txbxContent>
                </v:textbox>
              </v:rect>
            </w:pict>
          </mc:Fallback>
        </mc:AlternateContent>
      </w:r>
    </w:p>
    <w:p w14:paraId="523BB1FF" w14:textId="77777777" w:rsidR="00DB5615" w:rsidRPr="002066A1" w:rsidRDefault="00DB5615" w:rsidP="00DB5615">
      <w:pPr>
        <w:autoSpaceDE w:val="0"/>
        <w:autoSpaceDN w:val="0"/>
        <w:adjustRightInd w:val="0"/>
        <w:jc w:val="both"/>
        <w:rPr>
          <w:rFonts w:ascii="Courier New" w:hAnsi="Courier New" w:cs="Courier New"/>
        </w:rPr>
      </w:pPr>
    </w:p>
    <w:p w14:paraId="5728663E" w14:textId="77777777" w:rsidR="00DB5615" w:rsidRPr="002066A1" w:rsidRDefault="00DB5615" w:rsidP="00DB5615">
      <w:pPr>
        <w:autoSpaceDE w:val="0"/>
        <w:autoSpaceDN w:val="0"/>
        <w:adjustRightInd w:val="0"/>
        <w:jc w:val="both"/>
        <w:rPr>
          <w:rFonts w:ascii="Courier New" w:hAnsi="Courier New" w:cs="Courier New"/>
        </w:rPr>
      </w:pPr>
    </w:p>
    <w:p w14:paraId="43E733DC" w14:textId="77777777" w:rsidR="00DB5615" w:rsidRPr="002066A1" w:rsidRDefault="00DB5615" w:rsidP="00DB5615">
      <w:pPr>
        <w:autoSpaceDE w:val="0"/>
        <w:autoSpaceDN w:val="0"/>
        <w:adjustRightInd w:val="0"/>
        <w:jc w:val="both"/>
        <w:rPr>
          <w:rFonts w:ascii="Courier New" w:hAnsi="Courier New" w:cs="Courier New"/>
        </w:rPr>
      </w:pPr>
      <w:r w:rsidRPr="002066A1">
        <w:rPr>
          <w:rFonts w:ascii="Courier New" w:hAnsi="Courier New" w:cs="Courier New"/>
        </w:rPr>
        <w:t xml:space="preserve">              </w:t>
      </w:r>
    </w:p>
    <w:p w14:paraId="17BD68E0" w14:textId="77777777" w:rsidR="00DB5615" w:rsidRPr="002066A1" w:rsidRDefault="00DB5615" w:rsidP="00DB5615">
      <w:pPr>
        <w:autoSpaceDE w:val="0"/>
        <w:autoSpaceDN w:val="0"/>
        <w:adjustRightInd w:val="0"/>
        <w:jc w:val="both"/>
        <w:rPr>
          <w:rFonts w:ascii="Courier New" w:hAnsi="Courier New" w:cs="Courier New"/>
        </w:rPr>
      </w:pPr>
    </w:p>
    <w:p w14:paraId="586D06B5" w14:textId="77777777" w:rsidR="00DB5615" w:rsidRPr="002066A1" w:rsidRDefault="00DB5615" w:rsidP="00DB5615">
      <w:pPr>
        <w:autoSpaceDE w:val="0"/>
        <w:autoSpaceDN w:val="0"/>
        <w:adjustRightInd w:val="0"/>
        <w:jc w:val="both"/>
        <w:rPr>
          <w:rFonts w:ascii="Courier New" w:hAnsi="Courier New" w:cs="Courier New"/>
        </w:rPr>
      </w:pPr>
    </w:p>
    <w:p w14:paraId="69A72378" w14:textId="07551BBF" w:rsidR="00DB5615" w:rsidRPr="002066A1" w:rsidRDefault="00DB5615" w:rsidP="00DB5615">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77696" behindDoc="0" locked="0" layoutInCell="1" allowOverlap="1" wp14:anchorId="12CD644E" wp14:editId="653D9A4B">
                <wp:simplePos x="0" y="0"/>
                <wp:positionH relativeFrom="column">
                  <wp:posOffset>3054985</wp:posOffset>
                </wp:positionH>
                <wp:positionV relativeFrom="paragraph">
                  <wp:posOffset>83185</wp:posOffset>
                </wp:positionV>
                <wp:extent cx="11430" cy="290195"/>
                <wp:effectExtent l="76200" t="0" r="64770" b="5270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430" cy="29019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page">
                  <wp14:pctHeight>0</wp14:pctHeight>
                </wp14:sizeRelV>
              </wp:anchor>
            </w:drawing>
          </mc:Choice>
          <mc:Fallback>
            <w:pict>
              <v:shape w14:anchorId="11751802" id="Прямая со стрелкой 15" o:spid="_x0000_s1026" type="#_x0000_t32" style="position:absolute;margin-left:240.55pt;margin-top:6.55pt;width:.9pt;height:22.8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">
                <v:stroke endarrow="block"/>
                <o:lock v:ext="edit" shapetype="f"/>
              </v:shape>
            </w:pict>
          </mc:Fallback>
        </mc:AlternateContent>
      </w:r>
    </w:p>
    <w:p w14:paraId="4C08AB01" w14:textId="77777777" w:rsidR="00DB5615" w:rsidRPr="002066A1" w:rsidRDefault="00DB5615" w:rsidP="00DB5615">
      <w:pPr>
        <w:autoSpaceDE w:val="0"/>
        <w:autoSpaceDN w:val="0"/>
        <w:adjustRightInd w:val="0"/>
        <w:jc w:val="both"/>
        <w:rPr>
          <w:rFonts w:ascii="Courier New" w:hAnsi="Courier New" w:cs="Courier New"/>
        </w:rPr>
      </w:pPr>
    </w:p>
    <w:p w14:paraId="03951B3C" w14:textId="6E365FEA" w:rsidR="00DB5615" w:rsidRPr="002066A1" w:rsidRDefault="00DB5615" w:rsidP="00DB5615">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76672" behindDoc="0" locked="0" layoutInCell="1" allowOverlap="1" wp14:anchorId="6C8DBB8E" wp14:editId="121296F8">
                <wp:simplePos x="0" y="0"/>
                <wp:positionH relativeFrom="column">
                  <wp:posOffset>1430020</wp:posOffset>
                </wp:positionH>
                <wp:positionV relativeFrom="paragraph">
                  <wp:posOffset>83185</wp:posOffset>
                </wp:positionV>
                <wp:extent cx="3034665" cy="1137920"/>
                <wp:effectExtent l="0" t="0" r="13335" b="2413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34665" cy="1137920"/>
                        </a:xfrm>
                        <a:prstGeom prst="rect">
                          <a:avLst/>
                        </a:prstGeom>
                        <a:solidFill>
                          <a:sysClr val="window" lastClr="FFFFFF"/>
                        </a:solidFill>
                        <a:ln w="9525" cap="flat" cmpd="sng" algn="ctr">
                          <a:solidFill>
                            <a:sysClr val="windowText" lastClr="000000"/>
                          </a:solidFill>
                          <a:prstDash val="solid"/>
                        </a:ln>
                        <a:effectLst/>
                      </wps:spPr>
                      <wps:txbx>
                        <w:txbxContent>
                          <w:p w14:paraId="7EB7AB39" w14:textId="77777777" w:rsidR="00F407F0" w:rsidRPr="002B196B" w:rsidRDefault="00F407F0" w:rsidP="00DB5615">
                            <w:pPr>
                              <w:jc w:val="center"/>
                              <w:rPr>
                                <w:sz w:val="24"/>
                                <w:szCs w:val="24"/>
                              </w:rPr>
                            </w:pPr>
                            <w:r w:rsidRPr="002B196B">
                              <w:rPr>
                                <w:sz w:val="24"/>
                                <w:szCs w:val="24"/>
                              </w:rPr>
                              <w:t xml:space="preserve">Обеспечение возможности получения информации о ходе предоставления муниципальной услуги на </w:t>
                            </w:r>
                            <w:r w:rsidRPr="005F2005">
                              <w:rPr>
                                <w:sz w:val="24"/>
                                <w:szCs w:val="24"/>
                              </w:rPr>
                              <w:t>ЕПГУ и (или) РПГУ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8DBB8E" id="Прямоугольник 14" o:spid="_x0000_s1035" style="position:absolute;left:0;text-align:left;margin-left:112.6pt;margin-top:6.55pt;width:238.95pt;height:89.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" fillcolor="window" strokecolor="windowText">
                <v:path arrowok="t"/>
                <v:textbox>
                  <w:txbxContent>
                    <w:p w14:paraId="7EB7AB39" w14:textId="77777777" w:rsidR="00F407F0" w:rsidRPr="002B196B" w:rsidRDefault="00F407F0" w:rsidP="00DB5615">
                      <w:pPr>
                        <w:jc w:val="center"/>
                        <w:rPr>
                          <w:sz w:val="24"/>
                          <w:szCs w:val="24"/>
                        </w:rPr>
                      </w:pPr>
                      <w:r w:rsidRPr="002B196B">
                        <w:rPr>
                          <w:sz w:val="24"/>
                          <w:szCs w:val="24"/>
                        </w:rPr>
                        <w:t xml:space="preserve">Обеспечение возможности получения информации о ходе предоставления муниципальной услуги на </w:t>
                      </w:r>
                      <w:r w:rsidRPr="005F2005">
                        <w:rPr>
                          <w:sz w:val="24"/>
                          <w:szCs w:val="24"/>
                        </w:rPr>
                        <w:t>ЕПГУ и (или) РПГУ</w:t>
                      </w:r>
                    </w:p>
                  </w:txbxContent>
                </v:textbox>
              </v:rect>
            </w:pict>
          </mc:Fallback>
        </mc:AlternateContent>
      </w:r>
    </w:p>
    <w:p w14:paraId="0A42866C" w14:textId="77777777" w:rsidR="00DB5615" w:rsidRPr="002066A1" w:rsidRDefault="00DB5615" w:rsidP="00DB5615">
      <w:pPr>
        <w:autoSpaceDE w:val="0"/>
        <w:autoSpaceDN w:val="0"/>
        <w:adjustRightInd w:val="0"/>
        <w:jc w:val="both"/>
        <w:rPr>
          <w:rFonts w:ascii="Courier New" w:hAnsi="Courier New" w:cs="Courier New"/>
        </w:rPr>
      </w:pPr>
    </w:p>
    <w:p w14:paraId="352B847F" w14:textId="77777777" w:rsidR="00DB5615" w:rsidRPr="002066A1" w:rsidRDefault="00DB5615" w:rsidP="00DB5615">
      <w:pPr>
        <w:autoSpaceDE w:val="0"/>
        <w:autoSpaceDN w:val="0"/>
        <w:adjustRightInd w:val="0"/>
        <w:jc w:val="both"/>
        <w:rPr>
          <w:rFonts w:ascii="Courier New" w:hAnsi="Courier New" w:cs="Courier New"/>
        </w:rPr>
      </w:pPr>
    </w:p>
    <w:p w14:paraId="6186DCDE" w14:textId="77777777" w:rsidR="00DB5615" w:rsidRPr="002066A1" w:rsidRDefault="00DB5615" w:rsidP="00DB5615">
      <w:pPr>
        <w:autoSpaceDE w:val="0"/>
        <w:autoSpaceDN w:val="0"/>
        <w:adjustRightInd w:val="0"/>
        <w:jc w:val="both"/>
        <w:rPr>
          <w:rFonts w:ascii="Courier New" w:hAnsi="Courier New" w:cs="Courier New"/>
        </w:rPr>
      </w:pPr>
    </w:p>
    <w:p w14:paraId="0DD41D99" w14:textId="77777777" w:rsidR="00DB5615" w:rsidRPr="002066A1" w:rsidRDefault="00DB5615" w:rsidP="00DB5615">
      <w:pPr>
        <w:autoSpaceDE w:val="0"/>
        <w:autoSpaceDN w:val="0"/>
        <w:adjustRightInd w:val="0"/>
        <w:jc w:val="both"/>
        <w:rPr>
          <w:rFonts w:ascii="Courier New" w:hAnsi="Courier New" w:cs="Courier New"/>
        </w:rPr>
      </w:pPr>
    </w:p>
    <w:p w14:paraId="1D802E1B" w14:textId="77777777" w:rsidR="00DB5615" w:rsidRPr="002066A1" w:rsidRDefault="00DB5615" w:rsidP="00DB5615">
      <w:pPr>
        <w:autoSpaceDE w:val="0"/>
        <w:autoSpaceDN w:val="0"/>
        <w:adjustRightInd w:val="0"/>
        <w:jc w:val="both"/>
        <w:rPr>
          <w:rFonts w:ascii="Courier New" w:hAnsi="Courier New" w:cs="Courier New"/>
        </w:rPr>
      </w:pPr>
    </w:p>
    <w:p w14:paraId="59758C23" w14:textId="77777777" w:rsidR="00DB5615" w:rsidRPr="002066A1" w:rsidRDefault="00DB5615" w:rsidP="00DB5615">
      <w:pPr>
        <w:autoSpaceDE w:val="0"/>
        <w:autoSpaceDN w:val="0"/>
        <w:adjustRightInd w:val="0"/>
        <w:jc w:val="both"/>
        <w:rPr>
          <w:rFonts w:ascii="Courier New" w:hAnsi="Courier New" w:cs="Courier New"/>
        </w:rPr>
      </w:pPr>
    </w:p>
    <w:p w14:paraId="0D8DFBC0" w14:textId="77777777" w:rsidR="00DB5615" w:rsidRPr="002066A1" w:rsidRDefault="00DB5615" w:rsidP="00DB5615">
      <w:pPr>
        <w:autoSpaceDE w:val="0"/>
        <w:autoSpaceDN w:val="0"/>
        <w:adjustRightInd w:val="0"/>
        <w:jc w:val="both"/>
        <w:rPr>
          <w:rFonts w:ascii="Courier New" w:hAnsi="Courier New" w:cs="Courier New"/>
        </w:rPr>
      </w:pPr>
    </w:p>
    <w:p w14:paraId="1AFFB0D8" w14:textId="64495120" w:rsidR="00DB5615" w:rsidRPr="002066A1" w:rsidRDefault="00DB5615" w:rsidP="00DB5615">
      <w:pPr>
        <w:autoSpaceDE w:val="0"/>
        <w:autoSpaceDN w:val="0"/>
        <w:adjustRightInd w:val="0"/>
        <w:jc w:val="both"/>
        <w:rPr>
          <w:rFonts w:ascii="Courier New" w:hAnsi="Courier New" w:cs="Courier New"/>
        </w:rPr>
      </w:pPr>
      <w:r>
        <w:rPr>
          <w:noProof/>
        </w:rPr>
        <mc:AlternateContent>
          <mc:Choice Requires="wps">
            <w:drawing>
              <wp:anchor distT="0" distB="0" distL="114299" distR="114299" simplePos="0" relativeHeight="251679744" behindDoc="0" locked="0" layoutInCell="1" allowOverlap="1" wp14:anchorId="146131C5" wp14:editId="35A47BA2">
                <wp:simplePos x="0" y="0"/>
                <wp:positionH relativeFrom="column">
                  <wp:posOffset>2913205</wp:posOffset>
                </wp:positionH>
                <wp:positionV relativeFrom="paragraph">
                  <wp:posOffset>82550</wp:posOffset>
                </wp:positionV>
                <wp:extent cx="0" cy="312420"/>
                <wp:effectExtent l="76200" t="0" r="57150" b="4953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1242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BCD70B4" id="Прямая со стрелкой 13" o:spid="_x0000_s1026" type="#_x0000_t32" style="position:absolute;margin-left:229.4pt;margin-top:6.5pt;width:0;height:24.6pt;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">
                <v:stroke endarrow="block"/>
                <o:lock v:ext="edit" shapetype="f"/>
              </v:shape>
            </w:pict>
          </mc:Fallback>
        </mc:AlternateContent>
      </w:r>
    </w:p>
    <w:p w14:paraId="5E301BDE" w14:textId="77777777" w:rsidR="00DB5615" w:rsidRPr="002066A1" w:rsidRDefault="00DB5615" w:rsidP="00DB5615">
      <w:pPr>
        <w:autoSpaceDE w:val="0"/>
        <w:autoSpaceDN w:val="0"/>
        <w:adjustRightInd w:val="0"/>
        <w:jc w:val="both"/>
        <w:rPr>
          <w:rFonts w:ascii="Courier New" w:hAnsi="Courier New" w:cs="Courier New"/>
        </w:rPr>
      </w:pPr>
    </w:p>
    <w:p w14:paraId="76AA05D6" w14:textId="2550C6A1" w:rsidR="00DB5615" w:rsidRPr="002066A1" w:rsidRDefault="00DB5615" w:rsidP="00DB5615">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78720" behindDoc="0" locked="0" layoutInCell="1" allowOverlap="1" wp14:anchorId="6FBF1DB8" wp14:editId="30E03B54">
                <wp:simplePos x="0" y="0"/>
                <wp:positionH relativeFrom="column">
                  <wp:posOffset>993140</wp:posOffset>
                </wp:positionH>
                <wp:positionV relativeFrom="paragraph">
                  <wp:posOffset>104140</wp:posOffset>
                </wp:positionV>
                <wp:extent cx="4025900" cy="1307465"/>
                <wp:effectExtent l="0" t="0" r="12700" b="2603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25900" cy="1307465"/>
                        </a:xfrm>
                        <a:prstGeom prst="rect">
                          <a:avLst/>
                        </a:prstGeom>
                        <a:solidFill>
                          <a:sysClr val="window" lastClr="FFFFFF"/>
                        </a:solidFill>
                        <a:ln w="9525" cap="flat" cmpd="sng" algn="ctr">
                          <a:solidFill>
                            <a:sysClr val="windowText" lastClr="000000"/>
                          </a:solidFill>
                          <a:prstDash val="solid"/>
                        </a:ln>
                        <a:effectLst/>
                      </wps:spPr>
                      <wps:txbx>
                        <w:txbxContent>
                          <w:p w14:paraId="51F01603" w14:textId="77777777" w:rsidR="00F407F0" w:rsidRPr="002B196B" w:rsidRDefault="00F407F0" w:rsidP="00DB5615">
                            <w:pPr>
                              <w:jc w:val="center"/>
                              <w:rPr>
                                <w:sz w:val="24"/>
                                <w:szCs w:val="24"/>
                              </w:rPr>
                            </w:pPr>
                            <w:r w:rsidRPr="002B196B">
                              <w:rPr>
                                <w:sz w:val="24"/>
                                <w:szCs w:val="24"/>
                              </w:rPr>
                              <w:t xml:space="preserve">Направление заявителю результата муниципальной услуги в виде электронного документа в личный кабинет на </w:t>
                            </w:r>
                            <w:r w:rsidRPr="005F2005">
                              <w:rPr>
                                <w:sz w:val="24"/>
                                <w:szCs w:val="24"/>
                              </w:rPr>
                              <w:t>ЕПГУ и (или) РПГУ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FBF1DB8" id="Прямоугольник 12" o:spid="_x0000_s1036" style="position:absolute;left:0;text-align:left;margin-left:78.2pt;margin-top:8.2pt;width:317pt;height:102.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" fillcolor="window" strokecolor="windowText">
                <v:path arrowok="t"/>
                <v:textbox>
                  <w:txbxContent>
                    <w:p w14:paraId="51F01603" w14:textId="77777777" w:rsidR="00F407F0" w:rsidRPr="002B196B" w:rsidRDefault="00F407F0" w:rsidP="00DB5615">
                      <w:pPr>
                        <w:jc w:val="center"/>
                        <w:rPr>
                          <w:sz w:val="24"/>
                          <w:szCs w:val="24"/>
                        </w:rPr>
                      </w:pPr>
                      <w:r w:rsidRPr="002B196B">
                        <w:rPr>
                          <w:sz w:val="24"/>
                          <w:szCs w:val="24"/>
                        </w:rPr>
                        <w:t xml:space="preserve">Направление заявителю результата муниципальной услуги в виде электронного документа в личный кабинет на </w:t>
                      </w:r>
                      <w:r w:rsidRPr="005F2005">
                        <w:rPr>
                          <w:sz w:val="24"/>
                          <w:szCs w:val="24"/>
                        </w:rPr>
                        <w:t>ЕПГУ и (или) РПГУ</w:t>
                      </w:r>
                    </w:p>
                  </w:txbxContent>
                </v:textbox>
              </v:rect>
            </w:pict>
          </mc:Fallback>
        </mc:AlternateContent>
      </w:r>
    </w:p>
    <w:p w14:paraId="73AEDC0C" w14:textId="77777777" w:rsidR="00DB5615" w:rsidRPr="002066A1" w:rsidRDefault="00DB5615" w:rsidP="00DB5615">
      <w:pPr>
        <w:autoSpaceDE w:val="0"/>
        <w:autoSpaceDN w:val="0"/>
        <w:adjustRightInd w:val="0"/>
        <w:jc w:val="both"/>
        <w:rPr>
          <w:rFonts w:ascii="Courier New" w:hAnsi="Courier New" w:cs="Courier New"/>
        </w:rPr>
      </w:pPr>
    </w:p>
    <w:p w14:paraId="163CBB90" w14:textId="77777777" w:rsidR="00DB5615" w:rsidRPr="002066A1" w:rsidRDefault="00DB5615" w:rsidP="00DB5615">
      <w:pPr>
        <w:autoSpaceDE w:val="0"/>
        <w:autoSpaceDN w:val="0"/>
        <w:adjustRightInd w:val="0"/>
        <w:jc w:val="both"/>
        <w:rPr>
          <w:rFonts w:ascii="Courier New" w:hAnsi="Courier New" w:cs="Courier New"/>
        </w:rPr>
      </w:pPr>
    </w:p>
    <w:p w14:paraId="32F438E3" w14:textId="77777777" w:rsidR="00DB5615" w:rsidRPr="002066A1" w:rsidRDefault="00DB5615" w:rsidP="00DB5615">
      <w:pPr>
        <w:autoSpaceDE w:val="0"/>
        <w:autoSpaceDN w:val="0"/>
        <w:adjustRightInd w:val="0"/>
        <w:jc w:val="both"/>
        <w:rPr>
          <w:rFonts w:ascii="Courier New" w:hAnsi="Courier New" w:cs="Courier New"/>
        </w:rPr>
      </w:pPr>
      <w:r w:rsidRPr="002066A1">
        <w:rPr>
          <w:rFonts w:ascii="Courier New" w:hAnsi="Courier New" w:cs="Courier New"/>
        </w:rPr>
        <w:t xml:space="preserve">                                     </w:t>
      </w:r>
    </w:p>
    <w:p w14:paraId="5E37316F" w14:textId="77777777" w:rsidR="00DB5615" w:rsidRPr="002066A1" w:rsidRDefault="00DB5615" w:rsidP="00DB5615">
      <w:pPr>
        <w:rPr>
          <w:sz w:val="28"/>
          <w:szCs w:val="28"/>
          <w:lang w:eastAsia="en-US"/>
        </w:rPr>
      </w:pPr>
    </w:p>
    <w:p w14:paraId="0670486B" w14:textId="77777777" w:rsidR="00DB5615" w:rsidRPr="002066A1" w:rsidRDefault="00DB5615" w:rsidP="00DB5615">
      <w:pPr>
        <w:ind w:left="5529"/>
        <w:jc w:val="right"/>
      </w:pPr>
    </w:p>
    <w:p w14:paraId="1C96E33A" w14:textId="77777777" w:rsidR="00DB5615" w:rsidRPr="002066A1" w:rsidRDefault="00DB5615" w:rsidP="00DB5615">
      <w:pPr>
        <w:ind w:left="5529"/>
        <w:jc w:val="right"/>
      </w:pPr>
    </w:p>
    <w:p w14:paraId="6397DDF1" w14:textId="77777777" w:rsidR="00DB5615" w:rsidRPr="002066A1" w:rsidRDefault="00DB5615" w:rsidP="00DB5615">
      <w:pPr>
        <w:pStyle w:val="ConsPlusNonformat"/>
        <w:jc w:val="both"/>
      </w:pPr>
    </w:p>
    <w:p w14:paraId="542A5764" w14:textId="77777777" w:rsidR="00DB5615" w:rsidRPr="002066A1" w:rsidRDefault="00DB5615" w:rsidP="00DB5615">
      <w:pPr>
        <w:widowControl w:val="0"/>
        <w:autoSpaceDE w:val="0"/>
        <w:autoSpaceDN w:val="0"/>
        <w:jc w:val="center"/>
        <w:rPr>
          <w:b/>
          <w:sz w:val="28"/>
          <w:szCs w:val="28"/>
        </w:rPr>
      </w:pPr>
    </w:p>
    <w:p w14:paraId="7767864B" w14:textId="77777777" w:rsidR="00DB5615" w:rsidRPr="002066A1" w:rsidRDefault="00DB5615" w:rsidP="00DB5615">
      <w:pPr>
        <w:widowControl w:val="0"/>
        <w:autoSpaceDE w:val="0"/>
        <w:autoSpaceDN w:val="0"/>
        <w:jc w:val="center"/>
        <w:rPr>
          <w:b/>
          <w:sz w:val="28"/>
          <w:szCs w:val="28"/>
        </w:rPr>
      </w:pPr>
    </w:p>
    <w:p w14:paraId="5997EBD2" w14:textId="77777777" w:rsidR="00DB5615" w:rsidRPr="002066A1" w:rsidRDefault="00DB5615" w:rsidP="00DB5615">
      <w:pPr>
        <w:widowControl w:val="0"/>
        <w:autoSpaceDE w:val="0"/>
        <w:autoSpaceDN w:val="0"/>
        <w:jc w:val="center"/>
        <w:rPr>
          <w:b/>
          <w:sz w:val="28"/>
          <w:szCs w:val="28"/>
        </w:rPr>
      </w:pPr>
    </w:p>
    <w:p w14:paraId="343ECBCE" w14:textId="77777777" w:rsidR="00DB5615" w:rsidRPr="002066A1" w:rsidRDefault="00DB5615" w:rsidP="00DB5615">
      <w:pPr>
        <w:widowControl w:val="0"/>
        <w:autoSpaceDE w:val="0"/>
        <w:autoSpaceDN w:val="0"/>
        <w:jc w:val="center"/>
        <w:rPr>
          <w:b/>
          <w:sz w:val="28"/>
          <w:szCs w:val="28"/>
        </w:rPr>
      </w:pPr>
    </w:p>
    <w:p w14:paraId="681D629E" w14:textId="77777777" w:rsidR="00DB5615" w:rsidRPr="002066A1" w:rsidRDefault="00DB5615" w:rsidP="00DB5615">
      <w:pPr>
        <w:widowControl w:val="0"/>
        <w:autoSpaceDE w:val="0"/>
        <w:autoSpaceDN w:val="0"/>
        <w:jc w:val="center"/>
        <w:rPr>
          <w:b/>
          <w:sz w:val="28"/>
          <w:szCs w:val="28"/>
        </w:rPr>
      </w:pPr>
    </w:p>
    <w:p w14:paraId="4A5D3DDC" w14:textId="77777777" w:rsidR="00DB5615" w:rsidRPr="002066A1" w:rsidRDefault="00DB5615" w:rsidP="00DB5615">
      <w:pPr>
        <w:widowControl w:val="0"/>
        <w:autoSpaceDE w:val="0"/>
        <w:autoSpaceDN w:val="0"/>
        <w:jc w:val="center"/>
        <w:rPr>
          <w:b/>
          <w:sz w:val="28"/>
          <w:szCs w:val="28"/>
        </w:rPr>
      </w:pPr>
    </w:p>
    <w:p w14:paraId="2A7BF118" w14:textId="77777777" w:rsidR="00DB5615" w:rsidRPr="00DB5615" w:rsidRDefault="00DB5615" w:rsidP="00DB5615">
      <w:pPr>
        <w:rPr>
          <w:sz w:val="24"/>
          <w:szCs w:val="24"/>
        </w:rPr>
      </w:pPr>
    </w:p>
    <w:p w14:paraId="45A8EFE2" w14:textId="1520E849" w:rsidR="00DB5615" w:rsidRDefault="00DB5615" w:rsidP="00DB5615">
      <w:pPr>
        <w:rPr>
          <w:sz w:val="24"/>
          <w:szCs w:val="24"/>
        </w:rPr>
      </w:pPr>
    </w:p>
    <w:p w14:paraId="5104E4EE" w14:textId="77777777" w:rsidR="00211B82" w:rsidRDefault="00211B82" w:rsidP="00DB5615">
      <w:pPr>
        <w:rPr>
          <w:sz w:val="24"/>
          <w:szCs w:val="24"/>
        </w:rPr>
      </w:pPr>
    </w:p>
    <w:p w14:paraId="43CF61E4" w14:textId="77777777" w:rsidR="00211B82" w:rsidRDefault="00211B82" w:rsidP="00DB5615">
      <w:pPr>
        <w:rPr>
          <w:sz w:val="24"/>
          <w:szCs w:val="24"/>
        </w:rPr>
      </w:pPr>
    </w:p>
    <w:p w14:paraId="05EB4318" w14:textId="77777777" w:rsidR="00211B82" w:rsidRDefault="00211B82" w:rsidP="00DB5615">
      <w:pPr>
        <w:rPr>
          <w:sz w:val="24"/>
          <w:szCs w:val="24"/>
        </w:rPr>
      </w:pPr>
    </w:p>
    <w:p w14:paraId="2D79AC56" w14:textId="77777777" w:rsidR="00211B82" w:rsidRDefault="00211B82" w:rsidP="00DB5615">
      <w:pPr>
        <w:rPr>
          <w:sz w:val="24"/>
          <w:szCs w:val="24"/>
        </w:rPr>
      </w:pPr>
    </w:p>
    <w:p w14:paraId="2FD5370F" w14:textId="77777777" w:rsidR="00211B82" w:rsidRDefault="00211B82" w:rsidP="00DB5615">
      <w:pPr>
        <w:rPr>
          <w:sz w:val="24"/>
          <w:szCs w:val="24"/>
        </w:rPr>
      </w:pPr>
    </w:p>
    <w:p w14:paraId="21AE0FCB" w14:textId="77777777" w:rsidR="00211B82" w:rsidRDefault="00211B82" w:rsidP="00DB5615">
      <w:pPr>
        <w:rPr>
          <w:sz w:val="24"/>
          <w:szCs w:val="24"/>
        </w:rPr>
      </w:pPr>
    </w:p>
    <w:p w14:paraId="2DA0B451" w14:textId="77777777" w:rsidR="00211B82" w:rsidRDefault="00211B82" w:rsidP="00DB5615">
      <w:pPr>
        <w:rPr>
          <w:sz w:val="24"/>
          <w:szCs w:val="24"/>
        </w:rPr>
      </w:pPr>
    </w:p>
    <w:p w14:paraId="09324B8A" w14:textId="77777777" w:rsidR="00211B82" w:rsidRDefault="00211B82" w:rsidP="00DB5615">
      <w:pPr>
        <w:rPr>
          <w:sz w:val="24"/>
          <w:szCs w:val="24"/>
        </w:rPr>
      </w:pPr>
    </w:p>
    <w:p w14:paraId="28FAE274" w14:textId="77777777" w:rsidR="00211B82" w:rsidRPr="007F695A" w:rsidRDefault="00211B82" w:rsidP="00B16BEB">
      <w:pPr>
        <w:jc w:val="right"/>
        <w:rPr>
          <w:sz w:val="24"/>
          <w:szCs w:val="24"/>
        </w:rPr>
      </w:pPr>
    </w:p>
    <w:p w14:paraId="06C4A2D5" w14:textId="32D49833" w:rsidR="00B16BEB" w:rsidRDefault="00211B82" w:rsidP="00B16BEB">
      <w:pPr>
        <w:pStyle w:val="ConsPlusNormal"/>
        <w:ind w:left="4962"/>
        <w:jc w:val="right"/>
        <w:rPr>
          <w:rFonts w:ascii="Times New Roman" w:hAnsi="Times New Roman" w:cs="Times New Roman"/>
        </w:rPr>
      </w:pPr>
      <w:r>
        <w:rPr>
          <w:rFonts w:ascii="Times New Roman" w:hAnsi="Times New Roman" w:cs="Times New Roman"/>
        </w:rPr>
        <w:t xml:space="preserve">Приложение </w:t>
      </w:r>
      <w:r w:rsidR="00352D49">
        <w:rPr>
          <w:rFonts w:ascii="Times New Roman" w:hAnsi="Times New Roman" w:cs="Times New Roman"/>
        </w:rPr>
        <w:t>№ 6</w:t>
      </w:r>
      <w:r w:rsidR="00B16BEB">
        <w:rPr>
          <w:rFonts w:ascii="Times New Roman" w:hAnsi="Times New Roman" w:cs="Times New Roman"/>
        </w:rPr>
        <w:t xml:space="preserve"> </w:t>
      </w:r>
    </w:p>
    <w:p w14:paraId="74414150" w14:textId="40A76812" w:rsidR="00211B82" w:rsidRPr="007F695A" w:rsidRDefault="00211B82" w:rsidP="00B16BEB">
      <w:pPr>
        <w:pStyle w:val="ConsPlusNormal"/>
        <w:ind w:left="4962"/>
        <w:jc w:val="right"/>
        <w:rPr>
          <w:rFonts w:ascii="Times New Roman" w:hAnsi="Times New Roman" w:cs="Times New Roman"/>
        </w:rPr>
      </w:pPr>
      <w:r w:rsidRPr="007F695A">
        <w:rPr>
          <w:rFonts w:ascii="Times New Roman" w:hAnsi="Times New Roman" w:cs="Times New Roman"/>
        </w:rPr>
        <w:t>к административному регламенту</w:t>
      </w:r>
    </w:p>
    <w:p w14:paraId="067386B6" w14:textId="77777777" w:rsidR="00211B82" w:rsidRDefault="00211B82" w:rsidP="00211B82">
      <w:pPr>
        <w:jc w:val="both"/>
        <w:rPr>
          <w:sz w:val="24"/>
          <w:szCs w:val="24"/>
        </w:rPr>
      </w:pPr>
    </w:p>
    <w:p w14:paraId="1903B648" w14:textId="77777777" w:rsidR="00211B82" w:rsidRPr="007F695A" w:rsidRDefault="00211B82" w:rsidP="00211B82">
      <w:pPr>
        <w:jc w:val="both"/>
        <w:rPr>
          <w:sz w:val="24"/>
          <w:szCs w:val="24"/>
        </w:rPr>
      </w:pPr>
    </w:p>
    <w:p w14:paraId="3E74AA8B" w14:textId="77777777" w:rsidR="00211B82" w:rsidRPr="007F695A" w:rsidRDefault="00211B82" w:rsidP="00211B82">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ФОРМА РАСПИСКА</w:t>
      </w:r>
    </w:p>
    <w:p w14:paraId="1CBF6DCA" w14:textId="77777777" w:rsidR="00211B82" w:rsidRPr="007F695A" w:rsidRDefault="00211B82" w:rsidP="00211B82">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в получении документов, приложенных</w:t>
      </w:r>
    </w:p>
    <w:p w14:paraId="76E3A94F" w14:textId="58465274" w:rsidR="00211B82" w:rsidRPr="007F695A" w:rsidRDefault="00211B82" w:rsidP="00211B82">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 xml:space="preserve">к заявлению </w:t>
      </w:r>
    </w:p>
    <w:p w14:paraId="16E32E1E" w14:textId="77777777" w:rsidR="00211B82" w:rsidRPr="007F695A" w:rsidRDefault="00211B82" w:rsidP="00211B82">
      <w:pPr>
        <w:pStyle w:val="ConsPlusNormal"/>
        <w:jc w:val="both"/>
        <w:rPr>
          <w:rFonts w:ascii="Times New Roman" w:hAnsi="Times New Roman" w:cs="Times New Roman"/>
          <w:sz w:val="24"/>
          <w:szCs w:val="24"/>
        </w:rPr>
      </w:pPr>
    </w:p>
    <w:p w14:paraId="246CF676" w14:textId="1CD61AD0" w:rsidR="00211B82" w:rsidRPr="007F695A" w:rsidRDefault="00211B82" w:rsidP="00211B82">
      <w:pPr>
        <w:pStyle w:val="ConsPlusNormal"/>
        <w:ind w:firstLine="540"/>
        <w:jc w:val="both"/>
        <w:rPr>
          <w:rFonts w:ascii="Times New Roman" w:hAnsi="Times New Roman" w:cs="Times New Roman"/>
          <w:sz w:val="24"/>
          <w:szCs w:val="24"/>
        </w:rPr>
      </w:pPr>
      <w:r w:rsidRPr="007F695A">
        <w:rPr>
          <w:rFonts w:ascii="Times New Roman" w:hAnsi="Times New Roman" w:cs="Times New Roman"/>
          <w:sz w:val="24"/>
          <w:szCs w:val="24"/>
        </w:rPr>
        <w:t>Вместе с заявлением приняты следующие документы:</w:t>
      </w:r>
    </w:p>
    <w:p w14:paraId="0337E43D" w14:textId="77777777" w:rsidR="00211B82" w:rsidRPr="007F695A" w:rsidRDefault="00211B82" w:rsidP="00211B82">
      <w:pPr>
        <w:pStyle w:val="ConsPlusNormal"/>
        <w:jc w:val="both"/>
        <w:rPr>
          <w:rFonts w:ascii="Times New Roman" w:hAnsi="Times New Roman" w:cs="Times New Roman"/>
          <w:sz w:val="24"/>
          <w:szCs w:val="24"/>
        </w:rPr>
      </w:pPr>
    </w:p>
    <w:tbl>
      <w:tblPr>
        <w:tblW w:w="9580"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5329"/>
        <w:gridCol w:w="1247"/>
        <w:gridCol w:w="850"/>
        <w:gridCol w:w="1644"/>
      </w:tblGrid>
      <w:tr w:rsidR="00211B82" w:rsidRPr="007F695A" w14:paraId="48DAE572" w14:textId="77777777" w:rsidTr="007B55CD">
        <w:tc>
          <w:tcPr>
            <w:tcW w:w="510" w:type="dxa"/>
            <w:vMerge w:val="restart"/>
            <w:vAlign w:val="center"/>
          </w:tcPr>
          <w:p w14:paraId="123BA3B2" w14:textId="77777777" w:rsidR="00211B82" w:rsidRPr="007F695A" w:rsidRDefault="00211B82" w:rsidP="007B55CD">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п/п</w:t>
            </w:r>
          </w:p>
        </w:tc>
        <w:tc>
          <w:tcPr>
            <w:tcW w:w="9070" w:type="dxa"/>
            <w:gridSpan w:val="4"/>
          </w:tcPr>
          <w:p w14:paraId="1503AB9A" w14:textId="77777777" w:rsidR="00211B82" w:rsidRPr="007F695A" w:rsidRDefault="00211B82" w:rsidP="007B55CD">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Документ</w:t>
            </w:r>
          </w:p>
        </w:tc>
      </w:tr>
      <w:tr w:rsidR="00211B82" w:rsidRPr="007F695A" w14:paraId="13378037" w14:textId="77777777" w:rsidTr="007B55CD">
        <w:tc>
          <w:tcPr>
            <w:tcW w:w="510" w:type="dxa"/>
            <w:vMerge/>
          </w:tcPr>
          <w:p w14:paraId="10A13097" w14:textId="77777777" w:rsidR="00211B82" w:rsidRPr="007F695A" w:rsidRDefault="00211B82" w:rsidP="007B55CD">
            <w:pPr>
              <w:rPr>
                <w:sz w:val="24"/>
                <w:szCs w:val="24"/>
              </w:rPr>
            </w:pPr>
          </w:p>
        </w:tc>
        <w:tc>
          <w:tcPr>
            <w:tcW w:w="5329" w:type="dxa"/>
            <w:vAlign w:val="center"/>
          </w:tcPr>
          <w:p w14:paraId="12D1D318" w14:textId="77777777" w:rsidR="00211B82" w:rsidRPr="007F695A" w:rsidRDefault="00211B82" w:rsidP="007B55CD">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Вид</w:t>
            </w:r>
          </w:p>
        </w:tc>
        <w:tc>
          <w:tcPr>
            <w:tcW w:w="1247" w:type="dxa"/>
            <w:vAlign w:val="center"/>
          </w:tcPr>
          <w:p w14:paraId="169C0914" w14:textId="77777777" w:rsidR="00211B82" w:rsidRPr="007F695A" w:rsidRDefault="00211B82" w:rsidP="007B55CD">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Оригинал</w:t>
            </w:r>
          </w:p>
        </w:tc>
        <w:tc>
          <w:tcPr>
            <w:tcW w:w="850" w:type="dxa"/>
            <w:vAlign w:val="center"/>
          </w:tcPr>
          <w:p w14:paraId="7B14F112" w14:textId="77777777" w:rsidR="00211B82" w:rsidRPr="007F695A" w:rsidRDefault="00211B82" w:rsidP="007B55CD">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Копия</w:t>
            </w:r>
          </w:p>
        </w:tc>
        <w:tc>
          <w:tcPr>
            <w:tcW w:w="1644" w:type="dxa"/>
          </w:tcPr>
          <w:p w14:paraId="6D713134" w14:textId="77777777" w:rsidR="00211B82" w:rsidRPr="007F695A" w:rsidRDefault="00211B82" w:rsidP="007B55CD">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Нотариально заверенная</w:t>
            </w:r>
          </w:p>
          <w:p w14:paraId="2A7986DC" w14:textId="77777777" w:rsidR="00211B82" w:rsidRPr="007F695A" w:rsidRDefault="00211B82" w:rsidP="007B55CD">
            <w:pPr>
              <w:pStyle w:val="ConsPlusNormal"/>
              <w:jc w:val="center"/>
              <w:rPr>
                <w:rFonts w:ascii="Times New Roman" w:hAnsi="Times New Roman" w:cs="Times New Roman"/>
                <w:sz w:val="24"/>
                <w:szCs w:val="24"/>
              </w:rPr>
            </w:pPr>
            <w:r w:rsidRPr="007F695A">
              <w:rPr>
                <w:rFonts w:ascii="Times New Roman" w:hAnsi="Times New Roman" w:cs="Times New Roman"/>
                <w:sz w:val="24"/>
                <w:szCs w:val="24"/>
              </w:rPr>
              <w:t>копия</w:t>
            </w:r>
          </w:p>
        </w:tc>
      </w:tr>
      <w:tr w:rsidR="00211B82" w:rsidRPr="007F695A" w14:paraId="4AD87337" w14:textId="77777777" w:rsidTr="007B55CD">
        <w:tc>
          <w:tcPr>
            <w:tcW w:w="510" w:type="dxa"/>
          </w:tcPr>
          <w:p w14:paraId="533E6CBC" w14:textId="77777777" w:rsidR="00211B82" w:rsidRPr="007F695A" w:rsidRDefault="00211B82" w:rsidP="007B55CD">
            <w:pPr>
              <w:pStyle w:val="ConsPlusNormal"/>
              <w:jc w:val="both"/>
              <w:rPr>
                <w:rFonts w:ascii="Times New Roman" w:hAnsi="Times New Roman" w:cs="Times New Roman"/>
                <w:sz w:val="24"/>
                <w:szCs w:val="24"/>
              </w:rPr>
            </w:pPr>
          </w:p>
        </w:tc>
        <w:tc>
          <w:tcPr>
            <w:tcW w:w="5329" w:type="dxa"/>
          </w:tcPr>
          <w:p w14:paraId="1CDE4F53" w14:textId="77777777" w:rsidR="00211B82" w:rsidRPr="007F695A" w:rsidRDefault="00211B82" w:rsidP="007B55CD">
            <w:pPr>
              <w:pStyle w:val="ConsPlusNormal"/>
              <w:jc w:val="both"/>
              <w:rPr>
                <w:rFonts w:ascii="Times New Roman" w:hAnsi="Times New Roman" w:cs="Times New Roman"/>
                <w:sz w:val="24"/>
                <w:szCs w:val="24"/>
              </w:rPr>
            </w:pPr>
          </w:p>
        </w:tc>
        <w:tc>
          <w:tcPr>
            <w:tcW w:w="1247" w:type="dxa"/>
          </w:tcPr>
          <w:p w14:paraId="1795F3A1" w14:textId="77777777" w:rsidR="00211B82" w:rsidRPr="007F695A" w:rsidRDefault="00211B82" w:rsidP="007B55CD">
            <w:pPr>
              <w:pStyle w:val="ConsPlusNormal"/>
              <w:jc w:val="both"/>
              <w:rPr>
                <w:rFonts w:ascii="Times New Roman" w:hAnsi="Times New Roman" w:cs="Times New Roman"/>
                <w:sz w:val="24"/>
                <w:szCs w:val="24"/>
              </w:rPr>
            </w:pPr>
          </w:p>
        </w:tc>
        <w:tc>
          <w:tcPr>
            <w:tcW w:w="850" w:type="dxa"/>
          </w:tcPr>
          <w:p w14:paraId="6EB01E1C" w14:textId="77777777" w:rsidR="00211B82" w:rsidRPr="007F695A" w:rsidRDefault="00211B82" w:rsidP="007B55CD">
            <w:pPr>
              <w:pStyle w:val="ConsPlusNormal"/>
              <w:jc w:val="both"/>
              <w:rPr>
                <w:rFonts w:ascii="Times New Roman" w:hAnsi="Times New Roman" w:cs="Times New Roman"/>
                <w:sz w:val="24"/>
                <w:szCs w:val="24"/>
              </w:rPr>
            </w:pPr>
          </w:p>
        </w:tc>
        <w:tc>
          <w:tcPr>
            <w:tcW w:w="1644" w:type="dxa"/>
          </w:tcPr>
          <w:p w14:paraId="758001F8" w14:textId="77777777" w:rsidR="00211B82" w:rsidRPr="007F695A" w:rsidRDefault="00211B82" w:rsidP="007B55CD">
            <w:pPr>
              <w:pStyle w:val="ConsPlusNormal"/>
              <w:jc w:val="both"/>
              <w:rPr>
                <w:rFonts w:ascii="Times New Roman" w:hAnsi="Times New Roman" w:cs="Times New Roman"/>
                <w:sz w:val="24"/>
                <w:szCs w:val="24"/>
              </w:rPr>
            </w:pPr>
          </w:p>
        </w:tc>
      </w:tr>
      <w:tr w:rsidR="00211B82" w:rsidRPr="007F695A" w14:paraId="26EE227A" w14:textId="77777777" w:rsidTr="007B55CD">
        <w:tc>
          <w:tcPr>
            <w:tcW w:w="510" w:type="dxa"/>
          </w:tcPr>
          <w:p w14:paraId="6CC8E303" w14:textId="77777777" w:rsidR="00211B82" w:rsidRPr="007F695A" w:rsidRDefault="00211B82" w:rsidP="007B55CD">
            <w:pPr>
              <w:pStyle w:val="ConsPlusNormal"/>
              <w:jc w:val="both"/>
              <w:rPr>
                <w:rFonts w:ascii="Times New Roman" w:hAnsi="Times New Roman" w:cs="Times New Roman"/>
                <w:sz w:val="24"/>
                <w:szCs w:val="24"/>
              </w:rPr>
            </w:pPr>
          </w:p>
        </w:tc>
        <w:tc>
          <w:tcPr>
            <w:tcW w:w="5329" w:type="dxa"/>
          </w:tcPr>
          <w:p w14:paraId="71B9E8B7" w14:textId="77777777" w:rsidR="00211B82" w:rsidRPr="007F695A" w:rsidRDefault="00211B82" w:rsidP="007B55CD">
            <w:pPr>
              <w:pStyle w:val="ConsPlusNormal"/>
              <w:jc w:val="both"/>
              <w:rPr>
                <w:rFonts w:ascii="Times New Roman" w:hAnsi="Times New Roman" w:cs="Times New Roman"/>
                <w:sz w:val="24"/>
                <w:szCs w:val="24"/>
              </w:rPr>
            </w:pPr>
          </w:p>
        </w:tc>
        <w:tc>
          <w:tcPr>
            <w:tcW w:w="1247" w:type="dxa"/>
          </w:tcPr>
          <w:p w14:paraId="0421B3CA" w14:textId="77777777" w:rsidR="00211B82" w:rsidRPr="007F695A" w:rsidRDefault="00211B82" w:rsidP="007B55CD">
            <w:pPr>
              <w:pStyle w:val="ConsPlusNormal"/>
              <w:jc w:val="both"/>
              <w:rPr>
                <w:rFonts w:ascii="Times New Roman" w:hAnsi="Times New Roman" w:cs="Times New Roman"/>
                <w:sz w:val="24"/>
                <w:szCs w:val="24"/>
              </w:rPr>
            </w:pPr>
          </w:p>
        </w:tc>
        <w:tc>
          <w:tcPr>
            <w:tcW w:w="850" w:type="dxa"/>
          </w:tcPr>
          <w:p w14:paraId="1BFAF0E0" w14:textId="77777777" w:rsidR="00211B82" w:rsidRPr="007F695A" w:rsidRDefault="00211B82" w:rsidP="007B55CD">
            <w:pPr>
              <w:pStyle w:val="ConsPlusNormal"/>
              <w:jc w:val="both"/>
              <w:rPr>
                <w:rFonts w:ascii="Times New Roman" w:hAnsi="Times New Roman" w:cs="Times New Roman"/>
                <w:sz w:val="24"/>
                <w:szCs w:val="24"/>
              </w:rPr>
            </w:pPr>
          </w:p>
        </w:tc>
        <w:tc>
          <w:tcPr>
            <w:tcW w:w="1644" w:type="dxa"/>
          </w:tcPr>
          <w:p w14:paraId="04F78676" w14:textId="77777777" w:rsidR="00211B82" w:rsidRPr="007F695A" w:rsidRDefault="00211B82" w:rsidP="007B55CD">
            <w:pPr>
              <w:pStyle w:val="ConsPlusNormal"/>
              <w:jc w:val="both"/>
              <w:rPr>
                <w:rFonts w:ascii="Times New Roman" w:hAnsi="Times New Roman" w:cs="Times New Roman"/>
                <w:sz w:val="24"/>
                <w:szCs w:val="24"/>
              </w:rPr>
            </w:pPr>
          </w:p>
        </w:tc>
      </w:tr>
      <w:tr w:rsidR="00211B82" w:rsidRPr="007F695A" w14:paraId="5DAFC637" w14:textId="77777777" w:rsidTr="007B55CD">
        <w:tc>
          <w:tcPr>
            <w:tcW w:w="510" w:type="dxa"/>
          </w:tcPr>
          <w:p w14:paraId="18AD7259" w14:textId="77777777" w:rsidR="00211B82" w:rsidRPr="007F695A" w:rsidRDefault="00211B82" w:rsidP="007B55CD">
            <w:pPr>
              <w:pStyle w:val="ConsPlusNormal"/>
              <w:jc w:val="both"/>
              <w:rPr>
                <w:rFonts w:ascii="Times New Roman" w:hAnsi="Times New Roman" w:cs="Times New Roman"/>
                <w:sz w:val="24"/>
                <w:szCs w:val="24"/>
              </w:rPr>
            </w:pPr>
          </w:p>
        </w:tc>
        <w:tc>
          <w:tcPr>
            <w:tcW w:w="5329" w:type="dxa"/>
          </w:tcPr>
          <w:p w14:paraId="51087382" w14:textId="77777777" w:rsidR="00211B82" w:rsidRPr="007F695A" w:rsidRDefault="00211B82" w:rsidP="007B55CD">
            <w:pPr>
              <w:pStyle w:val="ConsPlusNormal"/>
              <w:jc w:val="both"/>
              <w:rPr>
                <w:rFonts w:ascii="Times New Roman" w:hAnsi="Times New Roman" w:cs="Times New Roman"/>
                <w:sz w:val="24"/>
                <w:szCs w:val="24"/>
              </w:rPr>
            </w:pPr>
          </w:p>
        </w:tc>
        <w:tc>
          <w:tcPr>
            <w:tcW w:w="1247" w:type="dxa"/>
          </w:tcPr>
          <w:p w14:paraId="4C441E63" w14:textId="77777777" w:rsidR="00211B82" w:rsidRPr="007F695A" w:rsidRDefault="00211B82" w:rsidP="007B55CD">
            <w:pPr>
              <w:pStyle w:val="ConsPlusNormal"/>
              <w:jc w:val="both"/>
              <w:rPr>
                <w:rFonts w:ascii="Times New Roman" w:hAnsi="Times New Roman" w:cs="Times New Roman"/>
                <w:sz w:val="24"/>
                <w:szCs w:val="24"/>
              </w:rPr>
            </w:pPr>
          </w:p>
        </w:tc>
        <w:tc>
          <w:tcPr>
            <w:tcW w:w="850" w:type="dxa"/>
          </w:tcPr>
          <w:p w14:paraId="6C4EA5D6" w14:textId="77777777" w:rsidR="00211B82" w:rsidRPr="007F695A" w:rsidRDefault="00211B82" w:rsidP="007B55CD">
            <w:pPr>
              <w:pStyle w:val="ConsPlusNormal"/>
              <w:jc w:val="both"/>
              <w:rPr>
                <w:rFonts w:ascii="Times New Roman" w:hAnsi="Times New Roman" w:cs="Times New Roman"/>
                <w:sz w:val="24"/>
                <w:szCs w:val="24"/>
              </w:rPr>
            </w:pPr>
          </w:p>
        </w:tc>
        <w:tc>
          <w:tcPr>
            <w:tcW w:w="1644" w:type="dxa"/>
          </w:tcPr>
          <w:p w14:paraId="203CF5D6" w14:textId="77777777" w:rsidR="00211B82" w:rsidRPr="007F695A" w:rsidRDefault="00211B82" w:rsidP="007B55CD">
            <w:pPr>
              <w:pStyle w:val="ConsPlusNormal"/>
              <w:jc w:val="both"/>
              <w:rPr>
                <w:rFonts w:ascii="Times New Roman" w:hAnsi="Times New Roman" w:cs="Times New Roman"/>
                <w:sz w:val="24"/>
                <w:szCs w:val="24"/>
              </w:rPr>
            </w:pPr>
          </w:p>
        </w:tc>
      </w:tr>
      <w:tr w:rsidR="00211B82" w:rsidRPr="007F695A" w14:paraId="3E25C3A9" w14:textId="77777777" w:rsidTr="007B55CD">
        <w:tc>
          <w:tcPr>
            <w:tcW w:w="510" w:type="dxa"/>
          </w:tcPr>
          <w:p w14:paraId="3B542404" w14:textId="77777777" w:rsidR="00211B82" w:rsidRPr="007F695A" w:rsidRDefault="00211B82" w:rsidP="007B55CD">
            <w:pPr>
              <w:pStyle w:val="ConsPlusNormal"/>
              <w:jc w:val="both"/>
              <w:rPr>
                <w:rFonts w:ascii="Times New Roman" w:hAnsi="Times New Roman" w:cs="Times New Roman"/>
                <w:sz w:val="24"/>
                <w:szCs w:val="24"/>
              </w:rPr>
            </w:pPr>
          </w:p>
        </w:tc>
        <w:tc>
          <w:tcPr>
            <w:tcW w:w="5329" w:type="dxa"/>
          </w:tcPr>
          <w:p w14:paraId="25F686D8" w14:textId="77777777" w:rsidR="00211B82" w:rsidRPr="007F695A" w:rsidRDefault="00211B82" w:rsidP="007B55CD">
            <w:pPr>
              <w:pStyle w:val="ConsPlusNormal"/>
              <w:jc w:val="both"/>
              <w:rPr>
                <w:rFonts w:ascii="Times New Roman" w:hAnsi="Times New Roman" w:cs="Times New Roman"/>
                <w:sz w:val="24"/>
                <w:szCs w:val="24"/>
              </w:rPr>
            </w:pPr>
          </w:p>
        </w:tc>
        <w:tc>
          <w:tcPr>
            <w:tcW w:w="1247" w:type="dxa"/>
          </w:tcPr>
          <w:p w14:paraId="7D9FDAB1" w14:textId="77777777" w:rsidR="00211B82" w:rsidRPr="007F695A" w:rsidRDefault="00211B82" w:rsidP="007B55CD">
            <w:pPr>
              <w:pStyle w:val="ConsPlusNormal"/>
              <w:jc w:val="both"/>
              <w:rPr>
                <w:rFonts w:ascii="Times New Roman" w:hAnsi="Times New Roman" w:cs="Times New Roman"/>
                <w:sz w:val="24"/>
                <w:szCs w:val="24"/>
              </w:rPr>
            </w:pPr>
          </w:p>
        </w:tc>
        <w:tc>
          <w:tcPr>
            <w:tcW w:w="850" w:type="dxa"/>
          </w:tcPr>
          <w:p w14:paraId="7895AA6A" w14:textId="77777777" w:rsidR="00211B82" w:rsidRPr="007F695A" w:rsidRDefault="00211B82" w:rsidP="007B55CD">
            <w:pPr>
              <w:pStyle w:val="ConsPlusNormal"/>
              <w:jc w:val="both"/>
              <w:rPr>
                <w:rFonts w:ascii="Times New Roman" w:hAnsi="Times New Roman" w:cs="Times New Roman"/>
                <w:sz w:val="24"/>
                <w:szCs w:val="24"/>
              </w:rPr>
            </w:pPr>
          </w:p>
        </w:tc>
        <w:tc>
          <w:tcPr>
            <w:tcW w:w="1644" w:type="dxa"/>
          </w:tcPr>
          <w:p w14:paraId="20B796ED" w14:textId="77777777" w:rsidR="00211B82" w:rsidRPr="007F695A" w:rsidRDefault="00211B82" w:rsidP="007B55CD">
            <w:pPr>
              <w:pStyle w:val="ConsPlusNormal"/>
              <w:jc w:val="both"/>
              <w:rPr>
                <w:rFonts w:ascii="Times New Roman" w:hAnsi="Times New Roman" w:cs="Times New Roman"/>
                <w:sz w:val="24"/>
                <w:szCs w:val="24"/>
              </w:rPr>
            </w:pPr>
          </w:p>
        </w:tc>
      </w:tr>
      <w:tr w:rsidR="00211B82" w:rsidRPr="007F695A" w14:paraId="3DA83083" w14:textId="77777777" w:rsidTr="007B55CD">
        <w:tc>
          <w:tcPr>
            <w:tcW w:w="510" w:type="dxa"/>
          </w:tcPr>
          <w:p w14:paraId="49D001C3" w14:textId="77777777" w:rsidR="00211B82" w:rsidRPr="007F695A" w:rsidRDefault="00211B82" w:rsidP="007B55CD">
            <w:pPr>
              <w:pStyle w:val="ConsPlusNormal"/>
              <w:jc w:val="both"/>
              <w:rPr>
                <w:rFonts w:ascii="Times New Roman" w:hAnsi="Times New Roman" w:cs="Times New Roman"/>
                <w:sz w:val="24"/>
                <w:szCs w:val="24"/>
              </w:rPr>
            </w:pPr>
          </w:p>
        </w:tc>
        <w:tc>
          <w:tcPr>
            <w:tcW w:w="5329" w:type="dxa"/>
          </w:tcPr>
          <w:p w14:paraId="4BE067BC" w14:textId="77777777" w:rsidR="00211B82" w:rsidRPr="007F695A" w:rsidRDefault="00211B82" w:rsidP="007B55CD">
            <w:pPr>
              <w:pStyle w:val="ConsPlusNormal"/>
              <w:jc w:val="both"/>
              <w:rPr>
                <w:rFonts w:ascii="Times New Roman" w:hAnsi="Times New Roman" w:cs="Times New Roman"/>
                <w:sz w:val="24"/>
                <w:szCs w:val="24"/>
              </w:rPr>
            </w:pPr>
          </w:p>
        </w:tc>
        <w:tc>
          <w:tcPr>
            <w:tcW w:w="1247" w:type="dxa"/>
          </w:tcPr>
          <w:p w14:paraId="7AF88597" w14:textId="77777777" w:rsidR="00211B82" w:rsidRPr="007F695A" w:rsidRDefault="00211B82" w:rsidP="007B55CD">
            <w:pPr>
              <w:pStyle w:val="ConsPlusNormal"/>
              <w:jc w:val="both"/>
              <w:rPr>
                <w:rFonts w:ascii="Times New Roman" w:hAnsi="Times New Roman" w:cs="Times New Roman"/>
                <w:sz w:val="24"/>
                <w:szCs w:val="24"/>
              </w:rPr>
            </w:pPr>
          </w:p>
        </w:tc>
        <w:tc>
          <w:tcPr>
            <w:tcW w:w="850" w:type="dxa"/>
          </w:tcPr>
          <w:p w14:paraId="2B29DA15" w14:textId="77777777" w:rsidR="00211B82" w:rsidRPr="007F695A" w:rsidRDefault="00211B82" w:rsidP="007B55CD">
            <w:pPr>
              <w:pStyle w:val="ConsPlusNormal"/>
              <w:jc w:val="both"/>
              <w:rPr>
                <w:rFonts w:ascii="Times New Roman" w:hAnsi="Times New Roman" w:cs="Times New Roman"/>
                <w:sz w:val="24"/>
                <w:szCs w:val="24"/>
              </w:rPr>
            </w:pPr>
          </w:p>
        </w:tc>
        <w:tc>
          <w:tcPr>
            <w:tcW w:w="1644" w:type="dxa"/>
          </w:tcPr>
          <w:p w14:paraId="7FA02494" w14:textId="77777777" w:rsidR="00211B82" w:rsidRPr="007F695A" w:rsidRDefault="00211B82" w:rsidP="007B55CD">
            <w:pPr>
              <w:pStyle w:val="ConsPlusNormal"/>
              <w:jc w:val="both"/>
              <w:rPr>
                <w:rFonts w:ascii="Times New Roman" w:hAnsi="Times New Roman" w:cs="Times New Roman"/>
                <w:sz w:val="24"/>
                <w:szCs w:val="24"/>
              </w:rPr>
            </w:pPr>
          </w:p>
        </w:tc>
      </w:tr>
      <w:tr w:rsidR="00211B82" w:rsidRPr="007F695A" w14:paraId="5E353BB1" w14:textId="77777777" w:rsidTr="007B55CD">
        <w:tc>
          <w:tcPr>
            <w:tcW w:w="510" w:type="dxa"/>
          </w:tcPr>
          <w:p w14:paraId="7859D70C" w14:textId="77777777" w:rsidR="00211B82" w:rsidRPr="007F695A" w:rsidRDefault="00211B82" w:rsidP="007B55CD">
            <w:pPr>
              <w:pStyle w:val="ConsPlusNormal"/>
              <w:jc w:val="both"/>
              <w:rPr>
                <w:rFonts w:ascii="Times New Roman" w:hAnsi="Times New Roman" w:cs="Times New Roman"/>
                <w:sz w:val="24"/>
                <w:szCs w:val="24"/>
              </w:rPr>
            </w:pPr>
          </w:p>
        </w:tc>
        <w:tc>
          <w:tcPr>
            <w:tcW w:w="5329" w:type="dxa"/>
          </w:tcPr>
          <w:p w14:paraId="299BCFD0" w14:textId="77777777" w:rsidR="00211B82" w:rsidRPr="007F695A" w:rsidRDefault="00211B82" w:rsidP="007B55CD">
            <w:pPr>
              <w:pStyle w:val="ConsPlusNormal"/>
              <w:jc w:val="both"/>
              <w:rPr>
                <w:rFonts w:ascii="Times New Roman" w:hAnsi="Times New Roman" w:cs="Times New Roman"/>
                <w:sz w:val="24"/>
                <w:szCs w:val="24"/>
              </w:rPr>
            </w:pPr>
          </w:p>
        </w:tc>
        <w:tc>
          <w:tcPr>
            <w:tcW w:w="1247" w:type="dxa"/>
          </w:tcPr>
          <w:p w14:paraId="59801A21" w14:textId="77777777" w:rsidR="00211B82" w:rsidRPr="007F695A" w:rsidRDefault="00211B82" w:rsidP="007B55CD">
            <w:pPr>
              <w:pStyle w:val="ConsPlusNormal"/>
              <w:jc w:val="both"/>
              <w:rPr>
                <w:rFonts w:ascii="Times New Roman" w:hAnsi="Times New Roman" w:cs="Times New Roman"/>
                <w:sz w:val="24"/>
                <w:szCs w:val="24"/>
              </w:rPr>
            </w:pPr>
          </w:p>
        </w:tc>
        <w:tc>
          <w:tcPr>
            <w:tcW w:w="850" w:type="dxa"/>
          </w:tcPr>
          <w:p w14:paraId="22774D57" w14:textId="77777777" w:rsidR="00211B82" w:rsidRPr="007F695A" w:rsidRDefault="00211B82" w:rsidP="007B55CD">
            <w:pPr>
              <w:pStyle w:val="ConsPlusNormal"/>
              <w:jc w:val="both"/>
              <w:rPr>
                <w:rFonts w:ascii="Times New Roman" w:hAnsi="Times New Roman" w:cs="Times New Roman"/>
                <w:sz w:val="24"/>
                <w:szCs w:val="24"/>
              </w:rPr>
            </w:pPr>
          </w:p>
        </w:tc>
        <w:tc>
          <w:tcPr>
            <w:tcW w:w="1644" w:type="dxa"/>
          </w:tcPr>
          <w:p w14:paraId="55DEC4EA" w14:textId="77777777" w:rsidR="00211B82" w:rsidRPr="007F695A" w:rsidRDefault="00211B82" w:rsidP="007B55CD">
            <w:pPr>
              <w:pStyle w:val="ConsPlusNormal"/>
              <w:jc w:val="both"/>
              <w:rPr>
                <w:rFonts w:ascii="Times New Roman" w:hAnsi="Times New Roman" w:cs="Times New Roman"/>
                <w:sz w:val="24"/>
                <w:szCs w:val="24"/>
              </w:rPr>
            </w:pPr>
          </w:p>
        </w:tc>
      </w:tr>
      <w:tr w:rsidR="00211B82" w:rsidRPr="007F695A" w14:paraId="150556E8" w14:textId="77777777" w:rsidTr="007B55CD">
        <w:tc>
          <w:tcPr>
            <w:tcW w:w="510" w:type="dxa"/>
          </w:tcPr>
          <w:p w14:paraId="3B3FEAB7" w14:textId="77777777" w:rsidR="00211B82" w:rsidRPr="007F695A" w:rsidRDefault="00211B82" w:rsidP="007B55CD">
            <w:pPr>
              <w:pStyle w:val="ConsPlusNormal"/>
              <w:jc w:val="both"/>
              <w:rPr>
                <w:rFonts w:ascii="Times New Roman" w:hAnsi="Times New Roman" w:cs="Times New Roman"/>
                <w:sz w:val="24"/>
                <w:szCs w:val="24"/>
              </w:rPr>
            </w:pPr>
          </w:p>
        </w:tc>
        <w:tc>
          <w:tcPr>
            <w:tcW w:w="5329" w:type="dxa"/>
          </w:tcPr>
          <w:p w14:paraId="1E1C3A29" w14:textId="77777777" w:rsidR="00211B82" w:rsidRPr="007F695A" w:rsidRDefault="00211B82" w:rsidP="007B55CD">
            <w:pPr>
              <w:pStyle w:val="ConsPlusNormal"/>
              <w:jc w:val="both"/>
              <w:rPr>
                <w:rFonts w:ascii="Times New Roman" w:hAnsi="Times New Roman" w:cs="Times New Roman"/>
                <w:sz w:val="24"/>
                <w:szCs w:val="24"/>
              </w:rPr>
            </w:pPr>
          </w:p>
        </w:tc>
        <w:tc>
          <w:tcPr>
            <w:tcW w:w="1247" w:type="dxa"/>
          </w:tcPr>
          <w:p w14:paraId="3BEFFBE7" w14:textId="77777777" w:rsidR="00211B82" w:rsidRPr="007F695A" w:rsidRDefault="00211B82" w:rsidP="007B55CD">
            <w:pPr>
              <w:pStyle w:val="ConsPlusNormal"/>
              <w:jc w:val="both"/>
              <w:rPr>
                <w:rFonts w:ascii="Times New Roman" w:hAnsi="Times New Roman" w:cs="Times New Roman"/>
                <w:sz w:val="24"/>
                <w:szCs w:val="24"/>
              </w:rPr>
            </w:pPr>
          </w:p>
        </w:tc>
        <w:tc>
          <w:tcPr>
            <w:tcW w:w="850" w:type="dxa"/>
          </w:tcPr>
          <w:p w14:paraId="009FB1ED" w14:textId="77777777" w:rsidR="00211B82" w:rsidRPr="007F695A" w:rsidRDefault="00211B82" w:rsidP="007B55CD">
            <w:pPr>
              <w:pStyle w:val="ConsPlusNormal"/>
              <w:jc w:val="both"/>
              <w:rPr>
                <w:rFonts w:ascii="Times New Roman" w:hAnsi="Times New Roman" w:cs="Times New Roman"/>
                <w:sz w:val="24"/>
                <w:szCs w:val="24"/>
              </w:rPr>
            </w:pPr>
          </w:p>
        </w:tc>
        <w:tc>
          <w:tcPr>
            <w:tcW w:w="1644" w:type="dxa"/>
          </w:tcPr>
          <w:p w14:paraId="09797EE2" w14:textId="77777777" w:rsidR="00211B82" w:rsidRPr="007F695A" w:rsidRDefault="00211B82" w:rsidP="007B55CD">
            <w:pPr>
              <w:pStyle w:val="ConsPlusNormal"/>
              <w:jc w:val="both"/>
              <w:rPr>
                <w:rFonts w:ascii="Times New Roman" w:hAnsi="Times New Roman" w:cs="Times New Roman"/>
                <w:sz w:val="24"/>
                <w:szCs w:val="24"/>
              </w:rPr>
            </w:pPr>
          </w:p>
        </w:tc>
      </w:tr>
    </w:tbl>
    <w:p w14:paraId="08E3C71B" w14:textId="77777777" w:rsidR="00211B82" w:rsidRPr="007F695A" w:rsidRDefault="00211B82" w:rsidP="00211B82">
      <w:pPr>
        <w:pStyle w:val="ConsPlusNormal"/>
        <w:jc w:val="both"/>
        <w:rPr>
          <w:rFonts w:ascii="Times New Roman" w:hAnsi="Times New Roman" w:cs="Times New Roman"/>
          <w:sz w:val="24"/>
          <w:szCs w:val="24"/>
        </w:rPr>
      </w:pPr>
    </w:p>
    <w:p w14:paraId="255A1736" w14:textId="77777777" w:rsidR="00211B82" w:rsidRPr="007F695A" w:rsidRDefault="00211B82" w:rsidP="00211B82">
      <w:pPr>
        <w:autoSpaceDE w:val="0"/>
        <w:autoSpaceDN w:val="0"/>
        <w:adjustRightInd w:val="0"/>
        <w:jc w:val="both"/>
        <w:rPr>
          <w:sz w:val="24"/>
          <w:szCs w:val="24"/>
        </w:rPr>
      </w:pPr>
      <w:r w:rsidRPr="007F695A">
        <w:rPr>
          <w:sz w:val="24"/>
          <w:szCs w:val="24"/>
        </w:rPr>
        <w:t>Всего принято __________ документов на _______ листах</w:t>
      </w:r>
    </w:p>
    <w:p w14:paraId="0C393DE3" w14:textId="77777777" w:rsidR="00211B82" w:rsidRPr="007F695A" w:rsidRDefault="00211B82" w:rsidP="00211B82">
      <w:pPr>
        <w:pStyle w:val="HTML"/>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2965"/>
        <w:gridCol w:w="794"/>
        <w:gridCol w:w="1588"/>
        <w:gridCol w:w="1218"/>
        <w:gridCol w:w="2753"/>
      </w:tblGrid>
      <w:tr w:rsidR="00211B82" w:rsidRPr="007F695A" w14:paraId="25EC5CB0" w14:textId="77777777" w:rsidTr="007B55CD">
        <w:trPr>
          <w:trHeight w:val="280"/>
        </w:trPr>
        <w:tc>
          <w:tcPr>
            <w:tcW w:w="2965" w:type="dxa"/>
            <w:tcBorders>
              <w:top w:val="nil"/>
              <w:left w:val="nil"/>
              <w:bottom w:val="single" w:sz="4" w:space="0" w:color="auto"/>
              <w:right w:val="nil"/>
            </w:tcBorders>
            <w:vAlign w:val="bottom"/>
          </w:tcPr>
          <w:p w14:paraId="0B07DF55" w14:textId="77777777" w:rsidR="00211B82" w:rsidRPr="007F695A" w:rsidRDefault="00211B82" w:rsidP="007B55CD">
            <w:pPr>
              <w:autoSpaceDE w:val="0"/>
              <w:autoSpaceDN w:val="0"/>
              <w:jc w:val="center"/>
              <w:rPr>
                <w:sz w:val="24"/>
                <w:szCs w:val="24"/>
              </w:rPr>
            </w:pPr>
          </w:p>
        </w:tc>
        <w:tc>
          <w:tcPr>
            <w:tcW w:w="794" w:type="dxa"/>
            <w:tcBorders>
              <w:top w:val="nil"/>
              <w:left w:val="nil"/>
              <w:bottom w:val="nil"/>
              <w:right w:val="nil"/>
            </w:tcBorders>
            <w:vAlign w:val="bottom"/>
          </w:tcPr>
          <w:p w14:paraId="480F8201" w14:textId="77777777" w:rsidR="00211B82" w:rsidRPr="007F695A" w:rsidRDefault="00211B82" w:rsidP="007B55CD">
            <w:pPr>
              <w:autoSpaceDE w:val="0"/>
              <w:autoSpaceDN w:val="0"/>
              <w:rPr>
                <w:sz w:val="24"/>
                <w:szCs w:val="24"/>
              </w:rPr>
            </w:pPr>
          </w:p>
        </w:tc>
        <w:tc>
          <w:tcPr>
            <w:tcW w:w="1588" w:type="dxa"/>
            <w:tcBorders>
              <w:top w:val="nil"/>
              <w:left w:val="nil"/>
              <w:bottom w:val="single" w:sz="4" w:space="0" w:color="auto"/>
              <w:right w:val="nil"/>
            </w:tcBorders>
            <w:vAlign w:val="bottom"/>
          </w:tcPr>
          <w:p w14:paraId="15FB3273" w14:textId="77777777" w:rsidR="00211B82" w:rsidRPr="007F695A" w:rsidRDefault="00211B82" w:rsidP="007B55CD">
            <w:pPr>
              <w:autoSpaceDE w:val="0"/>
              <w:autoSpaceDN w:val="0"/>
              <w:jc w:val="center"/>
              <w:rPr>
                <w:sz w:val="24"/>
                <w:szCs w:val="24"/>
              </w:rPr>
            </w:pPr>
          </w:p>
        </w:tc>
        <w:tc>
          <w:tcPr>
            <w:tcW w:w="1218" w:type="dxa"/>
            <w:tcBorders>
              <w:top w:val="nil"/>
              <w:left w:val="nil"/>
              <w:bottom w:val="nil"/>
              <w:right w:val="nil"/>
            </w:tcBorders>
            <w:vAlign w:val="bottom"/>
          </w:tcPr>
          <w:p w14:paraId="60CB2BE9" w14:textId="77777777" w:rsidR="00211B82" w:rsidRPr="007F695A" w:rsidRDefault="00211B82" w:rsidP="007B55CD">
            <w:pPr>
              <w:autoSpaceDE w:val="0"/>
              <w:autoSpaceDN w:val="0"/>
              <w:rPr>
                <w:sz w:val="24"/>
                <w:szCs w:val="24"/>
              </w:rPr>
            </w:pPr>
          </w:p>
        </w:tc>
        <w:tc>
          <w:tcPr>
            <w:tcW w:w="2753" w:type="dxa"/>
            <w:tcBorders>
              <w:top w:val="nil"/>
              <w:left w:val="nil"/>
              <w:bottom w:val="single" w:sz="4" w:space="0" w:color="auto"/>
              <w:right w:val="nil"/>
            </w:tcBorders>
            <w:vAlign w:val="bottom"/>
          </w:tcPr>
          <w:p w14:paraId="6D606415" w14:textId="77777777" w:rsidR="00211B82" w:rsidRPr="007F695A" w:rsidRDefault="00211B82" w:rsidP="007B55CD">
            <w:pPr>
              <w:autoSpaceDE w:val="0"/>
              <w:autoSpaceDN w:val="0"/>
              <w:jc w:val="center"/>
              <w:rPr>
                <w:sz w:val="24"/>
                <w:szCs w:val="24"/>
              </w:rPr>
            </w:pPr>
          </w:p>
        </w:tc>
      </w:tr>
      <w:tr w:rsidR="00211B82" w:rsidRPr="007F695A" w14:paraId="1B6E282F" w14:textId="77777777" w:rsidTr="007B55CD">
        <w:trPr>
          <w:trHeight w:val="1124"/>
        </w:trPr>
        <w:tc>
          <w:tcPr>
            <w:tcW w:w="2965" w:type="dxa"/>
            <w:tcBorders>
              <w:top w:val="nil"/>
              <w:left w:val="nil"/>
              <w:bottom w:val="nil"/>
              <w:right w:val="nil"/>
            </w:tcBorders>
          </w:tcPr>
          <w:p w14:paraId="77AC8481" w14:textId="77777777" w:rsidR="00211B82" w:rsidRPr="007F695A" w:rsidRDefault="00211B82" w:rsidP="007B55CD">
            <w:pPr>
              <w:autoSpaceDE w:val="0"/>
              <w:autoSpaceDN w:val="0"/>
              <w:jc w:val="center"/>
              <w:rPr>
                <w:sz w:val="24"/>
                <w:szCs w:val="24"/>
              </w:rPr>
            </w:pPr>
            <w:r w:rsidRPr="007F695A">
              <w:rPr>
                <w:sz w:val="24"/>
                <w:szCs w:val="24"/>
              </w:rPr>
              <w:t>(должность уполномоченного</w:t>
            </w:r>
            <w:r w:rsidRPr="007F695A">
              <w:rPr>
                <w:sz w:val="24"/>
                <w:szCs w:val="24"/>
              </w:rPr>
              <w:br/>
              <w:t>сотрудника, осуществляющего прием заявления)</w:t>
            </w:r>
          </w:p>
        </w:tc>
        <w:tc>
          <w:tcPr>
            <w:tcW w:w="794" w:type="dxa"/>
            <w:tcBorders>
              <w:top w:val="nil"/>
              <w:left w:val="nil"/>
              <w:bottom w:val="nil"/>
              <w:right w:val="nil"/>
            </w:tcBorders>
          </w:tcPr>
          <w:p w14:paraId="30644E63" w14:textId="77777777" w:rsidR="00211B82" w:rsidRPr="007F695A" w:rsidRDefault="00211B82" w:rsidP="007B55CD">
            <w:pPr>
              <w:autoSpaceDE w:val="0"/>
              <w:autoSpaceDN w:val="0"/>
              <w:rPr>
                <w:sz w:val="24"/>
                <w:szCs w:val="24"/>
              </w:rPr>
            </w:pPr>
          </w:p>
        </w:tc>
        <w:tc>
          <w:tcPr>
            <w:tcW w:w="1588" w:type="dxa"/>
            <w:tcBorders>
              <w:top w:val="nil"/>
              <w:left w:val="nil"/>
              <w:bottom w:val="nil"/>
              <w:right w:val="nil"/>
            </w:tcBorders>
          </w:tcPr>
          <w:p w14:paraId="131FF9D2" w14:textId="77777777" w:rsidR="00211B82" w:rsidRPr="007F695A" w:rsidRDefault="00211B82" w:rsidP="007B55CD">
            <w:pPr>
              <w:autoSpaceDE w:val="0"/>
              <w:autoSpaceDN w:val="0"/>
              <w:jc w:val="center"/>
              <w:rPr>
                <w:sz w:val="24"/>
                <w:szCs w:val="24"/>
              </w:rPr>
            </w:pPr>
            <w:r w:rsidRPr="007F695A">
              <w:rPr>
                <w:sz w:val="24"/>
                <w:szCs w:val="24"/>
              </w:rPr>
              <w:t>(подпись)</w:t>
            </w:r>
          </w:p>
        </w:tc>
        <w:tc>
          <w:tcPr>
            <w:tcW w:w="1218" w:type="dxa"/>
            <w:tcBorders>
              <w:top w:val="nil"/>
              <w:left w:val="nil"/>
              <w:bottom w:val="nil"/>
              <w:right w:val="nil"/>
            </w:tcBorders>
          </w:tcPr>
          <w:p w14:paraId="4CBF9633" w14:textId="77777777" w:rsidR="00211B82" w:rsidRPr="007F695A" w:rsidRDefault="00211B82" w:rsidP="007B55CD">
            <w:pPr>
              <w:autoSpaceDE w:val="0"/>
              <w:autoSpaceDN w:val="0"/>
              <w:rPr>
                <w:sz w:val="24"/>
                <w:szCs w:val="24"/>
              </w:rPr>
            </w:pPr>
          </w:p>
        </w:tc>
        <w:tc>
          <w:tcPr>
            <w:tcW w:w="2753" w:type="dxa"/>
            <w:tcBorders>
              <w:top w:val="nil"/>
              <w:left w:val="nil"/>
              <w:bottom w:val="nil"/>
              <w:right w:val="nil"/>
            </w:tcBorders>
          </w:tcPr>
          <w:p w14:paraId="6CF2031C" w14:textId="77777777" w:rsidR="00211B82" w:rsidRPr="007F695A" w:rsidRDefault="00211B82" w:rsidP="007B55CD">
            <w:pPr>
              <w:autoSpaceDE w:val="0"/>
              <w:autoSpaceDN w:val="0"/>
              <w:jc w:val="center"/>
              <w:rPr>
                <w:sz w:val="24"/>
                <w:szCs w:val="24"/>
              </w:rPr>
            </w:pPr>
            <w:r w:rsidRPr="007F695A">
              <w:rPr>
                <w:sz w:val="24"/>
                <w:szCs w:val="24"/>
              </w:rPr>
              <w:t>(расшифровка подписи)</w:t>
            </w:r>
          </w:p>
        </w:tc>
      </w:tr>
    </w:tbl>
    <w:p w14:paraId="6C0852D6" w14:textId="77777777" w:rsidR="00211B82" w:rsidRPr="007F695A" w:rsidRDefault="00211B82" w:rsidP="00211B82">
      <w:pPr>
        <w:pStyle w:val="HTML"/>
        <w:rPr>
          <w:rFonts w:ascii="Times New Roman" w:hAnsi="Times New Roman" w:cs="Times New Roman"/>
          <w:sz w:val="24"/>
          <w:szCs w:val="24"/>
        </w:rPr>
      </w:pPr>
    </w:p>
    <w:p w14:paraId="165ECBB0" w14:textId="77777777" w:rsidR="00211B82" w:rsidRPr="007F695A" w:rsidRDefault="00211B82" w:rsidP="00211B82">
      <w:pPr>
        <w:pStyle w:val="ConsPlusNonformat"/>
        <w:jc w:val="both"/>
        <w:rPr>
          <w:rFonts w:ascii="Times New Roman" w:hAnsi="Times New Roman" w:cs="Times New Roman"/>
          <w:sz w:val="24"/>
          <w:szCs w:val="24"/>
        </w:rPr>
      </w:pPr>
      <w:r w:rsidRPr="007F695A">
        <w:rPr>
          <w:rFonts w:ascii="Times New Roman" w:hAnsi="Times New Roman" w:cs="Times New Roman"/>
          <w:sz w:val="24"/>
          <w:szCs w:val="24"/>
        </w:rPr>
        <w:t>«___» ___________ 201__ г.</w:t>
      </w:r>
    </w:p>
    <w:p w14:paraId="4DB8E0CD" w14:textId="77777777" w:rsidR="00211B82" w:rsidRPr="007F695A" w:rsidRDefault="00211B82" w:rsidP="00211B82">
      <w:pPr>
        <w:pStyle w:val="ConsPlusNonformat"/>
        <w:jc w:val="both"/>
        <w:rPr>
          <w:rFonts w:ascii="Times New Roman" w:hAnsi="Times New Roman" w:cs="Times New Roman"/>
          <w:sz w:val="24"/>
          <w:szCs w:val="24"/>
        </w:rPr>
      </w:pPr>
    </w:p>
    <w:p w14:paraId="4894E559" w14:textId="77777777" w:rsidR="00211B82" w:rsidRPr="007F695A" w:rsidRDefault="00211B82" w:rsidP="00211B82">
      <w:pPr>
        <w:pStyle w:val="ConsPlusNonformat"/>
        <w:jc w:val="both"/>
        <w:rPr>
          <w:rFonts w:ascii="Times New Roman" w:hAnsi="Times New Roman" w:cs="Times New Roman"/>
          <w:sz w:val="24"/>
          <w:szCs w:val="24"/>
        </w:rPr>
      </w:pPr>
      <w:r w:rsidRPr="007F695A">
        <w:rPr>
          <w:rFonts w:ascii="Times New Roman" w:hAnsi="Times New Roman" w:cs="Times New Roman"/>
          <w:sz w:val="24"/>
          <w:szCs w:val="24"/>
        </w:rPr>
        <w:t>Заявитель _______________/________________/</w:t>
      </w:r>
    </w:p>
    <w:p w14:paraId="132F6F1C" w14:textId="77777777" w:rsidR="00211B82" w:rsidRPr="007F695A" w:rsidRDefault="00211B82" w:rsidP="00211B82">
      <w:pPr>
        <w:pStyle w:val="ConsPlusNonformat"/>
        <w:jc w:val="both"/>
        <w:rPr>
          <w:rFonts w:ascii="Times New Roman" w:hAnsi="Times New Roman" w:cs="Times New Roman"/>
          <w:sz w:val="24"/>
          <w:szCs w:val="24"/>
        </w:rPr>
      </w:pPr>
      <w:r w:rsidRPr="007F695A">
        <w:rPr>
          <w:rFonts w:ascii="Times New Roman" w:hAnsi="Times New Roman" w:cs="Times New Roman"/>
          <w:sz w:val="24"/>
          <w:szCs w:val="24"/>
        </w:rPr>
        <w:t xml:space="preserve">«___» ___________ 201__ г. </w:t>
      </w:r>
    </w:p>
    <w:sectPr w:rsidR="00211B82" w:rsidRPr="007F695A" w:rsidSect="00EF5233">
      <w:headerReference w:type="default" r:id="rId41"/>
      <w:headerReference w:type="first" r:id="rId42"/>
      <w:pgSz w:w="11910" w:h="16840"/>
      <w:pgMar w:top="1260" w:right="460" w:bottom="568" w:left="740" w:header="719" w:footer="0"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Иванов Уйдаан Ньургунович" w:date="2021-07-19T15:56:00Z" w:initials="ИУН">
    <w:p w14:paraId="1BC6B33B" w14:textId="77777777" w:rsidR="00F407F0" w:rsidRDefault="00F407F0" w:rsidP="00F407F0">
      <w:pPr>
        <w:pStyle w:val="af0"/>
      </w:pPr>
      <w:r>
        <w:rPr>
          <w:rStyle w:val="afd"/>
        </w:rPr>
        <w:annotationRef/>
      </w:r>
      <w:r>
        <w:t>Внести сведения о режиме работы исходя из режима работы территориального отделения ГАУ МФЦ</w:t>
      </w:r>
      <w:r>
        <w:br/>
        <w:t>Указать основной режим работы, а не временный (ковидный)</w:t>
      </w:r>
    </w:p>
  </w:comment>
  <w:comment w:id="5" w:author="Иванов Уйдаан Ньургунович" w:date="2021-07-19T16:20:00Z" w:initials="ИУН">
    <w:p w14:paraId="30D6A4DE" w14:textId="77777777" w:rsidR="00F407F0" w:rsidRDefault="00F407F0" w:rsidP="00F407F0">
      <w:pPr>
        <w:pStyle w:val="af0"/>
      </w:pPr>
      <w:r>
        <w:rPr>
          <w:rStyle w:val="afd"/>
        </w:rPr>
        <w:annotationRef/>
      </w:r>
      <w:r>
        <w:t>Указать</w:t>
      </w:r>
    </w:p>
  </w:comment>
  <w:comment w:id="6" w:author="Иванов Уйдаан Ньургунович" w:date="2021-07-19T16:21:00Z" w:initials="ИУН">
    <w:p w14:paraId="357FA899" w14:textId="77777777" w:rsidR="00F407F0" w:rsidRDefault="00F407F0" w:rsidP="00F407F0">
      <w:pPr>
        <w:pStyle w:val="af0"/>
      </w:pPr>
      <w:r>
        <w:rPr>
          <w:rStyle w:val="afd"/>
        </w:rPr>
        <w:annotationRef/>
      </w:r>
      <w:r>
        <w:t>Указать</w:t>
      </w:r>
    </w:p>
  </w:comment>
  <w:comment w:id="7" w:author="Иванов Уйдаан Ньургунович" w:date="2021-07-19T16:21:00Z" w:initials="ИУН">
    <w:p w14:paraId="7D73C826" w14:textId="77777777" w:rsidR="00F407F0" w:rsidRDefault="00F407F0" w:rsidP="00F407F0">
      <w:pPr>
        <w:pStyle w:val="af0"/>
      </w:pPr>
      <w:r>
        <w:rPr>
          <w:rStyle w:val="afd"/>
        </w:rPr>
        <w:annotationRef/>
      </w:r>
      <w:r>
        <w:t>Указать</w:t>
      </w:r>
    </w:p>
  </w:comment>
  <w:comment w:id="10" w:author="Филиппова Александра Алексеевна" w:date="2021-07-19T12:46:00Z" w:initials="ФАА">
    <w:p w14:paraId="7D13FE7D" w14:textId="22BA2BD3" w:rsidR="00F407F0" w:rsidRDefault="00F407F0">
      <w:pPr>
        <w:pStyle w:val="af0"/>
      </w:pPr>
      <w:r>
        <w:rPr>
          <w:rStyle w:val="afd"/>
        </w:rPr>
        <w:annotationRef/>
      </w:r>
      <w:r>
        <w:t>см</w:t>
      </w:r>
    </w:p>
  </w:comment>
  <w:comment w:id="11" w:author="Иванов Уйдаан Ньургунович" w:date="2021-07-19T15:10:00Z" w:initials="ИУН">
    <w:p w14:paraId="370DA23F" w14:textId="211610CC" w:rsidR="00F407F0" w:rsidRDefault="00F407F0">
      <w:pPr>
        <w:pStyle w:val="af0"/>
      </w:pPr>
      <w:r>
        <w:rPr>
          <w:rStyle w:val="afd"/>
        </w:rPr>
        <w:annotationRef/>
      </w:r>
    </w:p>
  </w:comment>
  <w:comment w:id="12" w:author="Осипова Сахаяна Михайловна" w:date="2021-07-05T17:28:00Z" w:initials="ОСМ">
    <w:p w14:paraId="26AB1652" w14:textId="77777777" w:rsidR="00F407F0" w:rsidRDefault="00F407F0">
      <w:pPr>
        <w:pStyle w:val="af0"/>
      </w:pPr>
      <w:r>
        <w:rPr>
          <w:rStyle w:val="afd"/>
        </w:rPr>
        <w:annotationRef/>
      </w:r>
      <w:r>
        <w:t>Результат услуги описываем в соответствие с ОЦС</w:t>
      </w:r>
    </w:p>
  </w:comment>
  <w:comment w:id="14" w:author="Осипова Сахаяна Михайловна" w:date="2021-07-05T17:26:00Z" w:initials="ОСМ">
    <w:p w14:paraId="0C8406F5" w14:textId="77777777" w:rsidR="00F407F0" w:rsidRDefault="00F407F0">
      <w:pPr>
        <w:pStyle w:val="af0"/>
      </w:pPr>
      <w:r>
        <w:rPr>
          <w:rStyle w:val="afd"/>
        </w:rPr>
        <w:annotationRef/>
      </w:r>
      <w:r>
        <w:t>Про реестровое хранение результатов проверяете в соответствие с ОЦС</w:t>
      </w:r>
    </w:p>
  </w:comment>
  <w:comment w:id="13" w:author="Филиппова Александра Алексеевна" w:date="2021-07-19T12:49:00Z" w:initials="ФАА">
    <w:p w14:paraId="2B525385" w14:textId="19D82EA1" w:rsidR="00F407F0" w:rsidRDefault="00F407F0">
      <w:pPr>
        <w:pStyle w:val="af0"/>
      </w:pPr>
      <w:r>
        <w:rPr>
          <w:rStyle w:val="afd"/>
        </w:rPr>
        <w:annotationRef/>
      </w:r>
      <w:r>
        <w:t>Можно удалить в соответ с ОЦС</w:t>
      </w:r>
    </w:p>
  </w:comment>
  <w:comment w:id="16" w:author="Осипова Сахаяна Михайловна" w:date="2021-07-05T17:31:00Z" w:initials="ОСМ">
    <w:p w14:paraId="189A9036" w14:textId="77777777" w:rsidR="00F407F0" w:rsidRDefault="00F407F0">
      <w:pPr>
        <w:pStyle w:val="af0"/>
      </w:pPr>
      <w:r>
        <w:rPr>
          <w:rStyle w:val="afd"/>
        </w:rPr>
        <w:annotationRef/>
      </w:r>
      <w:r>
        <w:t>Указать в соответствие с ОЦС</w:t>
      </w:r>
    </w:p>
  </w:comment>
  <w:comment w:id="19" w:author="Осипова Сахаяна Михайловна" w:date="2021-07-05T17:39:00Z" w:initials="ОСМ">
    <w:p w14:paraId="66B00AC6" w14:textId="77777777" w:rsidR="00F407F0" w:rsidRDefault="00F407F0">
      <w:pPr>
        <w:pStyle w:val="af0"/>
      </w:pPr>
      <w:r>
        <w:rPr>
          <w:rStyle w:val="afd"/>
        </w:rPr>
        <w:annotationRef/>
      </w:r>
      <w:r>
        <w:t>Данные пункты включить в текст АР в обязательном порядке</w:t>
      </w:r>
    </w:p>
  </w:comment>
  <w:comment w:id="26" w:author="Осипова Сахаяна Михайловна" w:date="2021-07-05T17:40:00Z" w:initials="ОСМ">
    <w:p w14:paraId="0A9A4871" w14:textId="77777777" w:rsidR="00F407F0" w:rsidRDefault="00F407F0">
      <w:pPr>
        <w:pStyle w:val="af0"/>
      </w:pPr>
      <w:r>
        <w:rPr>
          <w:rStyle w:val="afd"/>
        </w:rPr>
        <w:annotationRef/>
      </w:r>
      <w:r>
        <w:t xml:space="preserve">Об автоматизации СМЭВ, указать в соответствие с ОЦС </w:t>
      </w:r>
    </w:p>
  </w:comment>
  <w:comment w:id="29" w:author="Осипова Сахаяна Михайловна" w:date="2021-07-05T18:01:00Z" w:initials="ОСМ">
    <w:p w14:paraId="4D218FE1" w14:textId="77777777" w:rsidR="00F407F0" w:rsidRDefault="00F407F0">
      <w:pPr>
        <w:pStyle w:val="af0"/>
      </w:pPr>
      <w:r>
        <w:rPr>
          <w:rStyle w:val="afd"/>
        </w:rPr>
        <w:annotationRef/>
      </w:r>
      <w:r>
        <w:t>Административные процедуры привести в соответствие с ОЦС</w:t>
      </w:r>
    </w:p>
  </w:comment>
  <w:comment w:id="30" w:author="Осипова Сахаяна Михайловна" w:date="2021-07-05T18:09:00Z" w:initials="ОСМ">
    <w:p w14:paraId="1B9982DB" w14:textId="77777777" w:rsidR="00F407F0" w:rsidRDefault="00F407F0">
      <w:pPr>
        <w:pStyle w:val="af0"/>
      </w:pPr>
      <w:r>
        <w:rPr>
          <w:rStyle w:val="afd"/>
        </w:rPr>
        <w:annotationRef/>
      </w:r>
      <w:r>
        <w:t xml:space="preserve">Об автоматизации СМЭВ в соответствие с ОЦС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C6B33B" w15:done="0"/>
  <w15:commentEx w15:paraId="30D6A4DE" w15:done="0"/>
  <w15:commentEx w15:paraId="357FA899" w15:done="0"/>
  <w15:commentEx w15:paraId="7D73C826" w15:done="0"/>
  <w15:commentEx w15:paraId="7D13FE7D" w15:done="0"/>
  <w15:commentEx w15:paraId="370DA23F" w15:done="0"/>
  <w15:commentEx w15:paraId="26AB1652" w15:done="0"/>
  <w15:commentEx w15:paraId="0C8406F5" w15:done="0"/>
  <w15:commentEx w15:paraId="2B525385" w15:done="0"/>
  <w15:commentEx w15:paraId="189A9036" w15:done="0"/>
  <w15:commentEx w15:paraId="66B00AC6" w15:done="0"/>
  <w15:commentEx w15:paraId="0A9A4871" w15:done="0"/>
  <w15:commentEx w15:paraId="4D218FE1" w15:done="0"/>
  <w15:commentEx w15:paraId="1B9982DB"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68FD6" w14:textId="77777777" w:rsidR="00A3619C" w:rsidRDefault="00A3619C">
      <w:r>
        <w:separator/>
      </w:r>
    </w:p>
  </w:endnote>
  <w:endnote w:type="continuationSeparator" w:id="0">
    <w:p w14:paraId="18A25068" w14:textId="77777777" w:rsidR="00A3619C" w:rsidRDefault="00A36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1E828" w14:textId="77777777" w:rsidR="00A3619C" w:rsidRDefault="00A3619C">
      <w:r>
        <w:separator/>
      </w:r>
    </w:p>
  </w:footnote>
  <w:footnote w:type="continuationSeparator" w:id="0">
    <w:p w14:paraId="2E537328" w14:textId="77777777" w:rsidR="00A3619C" w:rsidRDefault="00A361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5823E" w14:textId="78C9F0DD" w:rsidR="00F407F0" w:rsidRPr="00677E7D" w:rsidRDefault="00F407F0">
    <w:pPr>
      <w:pStyle w:val="a3"/>
      <w:jc w:val="center"/>
    </w:pPr>
    <w:r>
      <w:fldChar w:fldCharType="begin"/>
    </w:r>
    <w:r>
      <w:instrText>PAGE   \* MERGEFORMAT</w:instrText>
    </w:r>
    <w:r>
      <w:fldChar w:fldCharType="separate"/>
    </w:r>
    <w:r w:rsidR="00B445DA">
      <w:rPr>
        <w:noProof/>
      </w:rPr>
      <w:t>10</w:t>
    </w:r>
    <w:r>
      <w:fldChar w:fldCharType="end"/>
    </w:r>
  </w:p>
  <w:p w14:paraId="48F2760A" w14:textId="77777777" w:rsidR="00F407F0" w:rsidRDefault="00F407F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BE236" w14:textId="77777777" w:rsidR="00F407F0" w:rsidRDefault="00F407F0" w:rsidP="00BD2736">
    <w:pPr>
      <w:pStyle w:val="a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626E"/>
    <w:multiLevelType w:val="hybridMultilevel"/>
    <w:tmpl w:val="E618C478"/>
    <w:lvl w:ilvl="0" w:tplc="2EA01E76">
      <w:start w:val="9"/>
      <w:numFmt w:val="decimal"/>
      <w:lvlText w:val="1.3.%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8BE0F4C"/>
    <w:multiLevelType w:val="hybridMultilevel"/>
    <w:tmpl w:val="7C009F36"/>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D175B93"/>
    <w:multiLevelType w:val="multilevel"/>
    <w:tmpl w:val="D2E08AC6"/>
    <w:lvl w:ilvl="0">
      <w:start w:val="1"/>
      <w:numFmt w:val="upperRoman"/>
      <w:lvlText w:val="%1."/>
      <w:lvlJc w:val="left"/>
      <w:pPr>
        <w:ind w:left="1429" w:hanging="720"/>
      </w:pPr>
      <w:rPr>
        <w:rFonts w:hint="default"/>
        <w:b/>
      </w:rPr>
    </w:lvl>
    <w:lvl w:ilvl="1">
      <w:start w:val="1"/>
      <w:numFmt w:val="decimal"/>
      <w:isLgl/>
      <w:lvlText w:val="%1.%2"/>
      <w:lvlJc w:val="left"/>
      <w:pPr>
        <w:ind w:left="1069" w:hanging="360"/>
      </w:pPr>
      <w:rPr>
        <w:rFonts w:hint="default"/>
        <w:i w:val="0"/>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15349EC"/>
    <w:multiLevelType w:val="hybridMultilevel"/>
    <w:tmpl w:val="52AAD726"/>
    <w:lvl w:ilvl="0" w:tplc="7B26BE40">
      <w:start w:val="1"/>
      <w:numFmt w:val="decimal"/>
      <w:lvlText w:val="2.2.%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7652B55"/>
    <w:multiLevelType w:val="hybridMultilevel"/>
    <w:tmpl w:val="7FFA3862"/>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A8E7BB5"/>
    <w:multiLevelType w:val="multilevel"/>
    <w:tmpl w:val="FD822636"/>
    <w:lvl w:ilvl="0">
      <w:start w:val="1"/>
      <w:numFmt w:val="decimal"/>
      <w:lvlText w:val="%1."/>
      <w:lvlJc w:val="left"/>
      <w:pPr>
        <w:ind w:left="2291" w:hanging="360"/>
      </w:pPr>
      <w:rPr>
        <w:rFonts w:cs="Times New Roman"/>
      </w:rPr>
    </w:lvl>
    <w:lvl w:ilvl="1">
      <w:start w:val="19"/>
      <w:numFmt w:val="decimal"/>
      <w:isLgl/>
      <w:lvlText w:val="%1.%2."/>
      <w:lvlJc w:val="left"/>
      <w:pPr>
        <w:ind w:left="2411" w:hanging="480"/>
      </w:pPr>
      <w:rPr>
        <w:rFonts w:cs="Times New Roman" w:hint="default"/>
      </w:rPr>
    </w:lvl>
    <w:lvl w:ilvl="2">
      <w:start w:val="1"/>
      <w:numFmt w:val="decimal"/>
      <w:isLgl/>
      <w:lvlText w:val="%1.%2.%3."/>
      <w:lvlJc w:val="left"/>
      <w:pPr>
        <w:ind w:left="2651" w:hanging="720"/>
      </w:pPr>
      <w:rPr>
        <w:rFonts w:cs="Times New Roman" w:hint="default"/>
      </w:rPr>
    </w:lvl>
    <w:lvl w:ilvl="3">
      <w:start w:val="1"/>
      <w:numFmt w:val="decimal"/>
      <w:isLgl/>
      <w:lvlText w:val="%1.%2.%3.%4."/>
      <w:lvlJc w:val="left"/>
      <w:pPr>
        <w:ind w:left="2651" w:hanging="720"/>
      </w:pPr>
      <w:rPr>
        <w:rFonts w:cs="Times New Roman" w:hint="default"/>
      </w:rPr>
    </w:lvl>
    <w:lvl w:ilvl="4">
      <w:start w:val="1"/>
      <w:numFmt w:val="decimal"/>
      <w:isLgl/>
      <w:lvlText w:val="%1.%2.%3.%4.%5."/>
      <w:lvlJc w:val="left"/>
      <w:pPr>
        <w:ind w:left="3011" w:hanging="1080"/>
      </w:pPr>
      <w:rPr>
        <w:rFonts w:cs="Times New Roman" w:hint="default"/>
      </w:rPr>
    </w:lvl>
    <w:lvl w:ilvl="5">
      <w:start w:val="1"/>
      <w:numFmt w:val="decimal"/>
      <w:isLgl/>
      <w:lvlText w:val="%1.%2.%3.%4.%5.%6."/>
      <w:lvlJc w:val="left"/>
      <w:pPr>
        <w:ind w:left="3011" w:hanging="1080"/>
      </w:pPr>
      <w:rPr>
        <w:rFonts w:cs="Times New Roman" w:hint="default"/>
      </w:rPr>
    </w:lvl>
    <w:lvl w:ilvl="6">
      <w:start w:val="1"/>
      <w:numFmt w:val="decimal"/>
      <w:isLgl/>
      <w:lvlText w:val="%1.%2.%3.%4.%5.%6.%7."/>
      <w:lvlJc w:val="left"/>
      <w:pPr>
        <w:ind w:left="3371" w:hanging="1440"/>
      </w:pPr>
      <w:rPr>
        <w:rFonts w:cs="Times New Roman" w:hint="default"/>
      </w:rPr>
    </w:lvl>
    <w:lvl w:ilvl="7">
      <w:start w:val="1"/>
      <w:numFmt w:val="decimal"/>
      <w:isLgl/>
      <w:lvlText w:val="%1.%2.%3.%4.%5.%6.%7.%8."/>
      <w:lvlJc w:val="left"/>
      <w:pPr>
        <w:ind w:left="3371" w:hanging="1440"/>
      </w:pPr>
      <w:rPr>
        <w:rFonts w:cs="Times New Roman" w:hint="default"/>
      </w:rPr>
    </w:lvl>
    <w:lvl w:ilvl="8">
      <w:start w:val="1"/>
      <w:numFmt w:val="decimal"/>
      <w:isLgl/>
      <w:lvlText w:val="%1.%2.%3.%4.%5.%6.%7.%8.%9."/>
      <w:lvlJc w:val="left"/>
      <w:pPr>
        <w:ind w:left="3731" w:hanging="1800"/>
      </w:pPr>
      <w:rPr>
        <w:rFonts w:cs="Times New Roman" w:hint="default"/>
      </w:rPr>
    </w:lvl>
  </w:abstractNum>
  <w:abstractNum w:abstractNumId="9" w15:restartNumberingAfterBreak="0">
    <w:nsid w:val="1AEF007D"/>
    <w:multiLevelType w:val="hybridMultilevel"/>
    <w:tmpl w:val="B072B83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CF9315B"/>
    <w:multiLevelType w:val="hybridMultilevel"/>
    <w:tmpl w:val="01F6B150"/>
    <w:lvl w:ilvl="0" w:tplc="BF9C5930">
      <w:start w:val="1"/>
      <w:numFmt w:val="decimal"/>
      <w:lvlText w:val="2.19.%1"/>
      <w:lvlJc w:val="left"/>
      <w:pPr>
        <w:ind w:left="1287" w:hanging="360"/>
      </w:pPr>
      <w:rPr>
        <w:rFonts w:cs="Times New Roman" w:hint="default"/>
      </w:rPr>
    </w:lvl>
    <w:lvl w:ilvl="1" w:tplc="675C92D0">
      <w:start w:val="1"/>
      <w:numFmt w:val="decimal"/>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15:restartNumberingAfterBreak="0">
    <w:nsid w:val="1DEF04AE"/>
    <w:multiLevelType w:val="hybridMultilevel"/>
    <w:tmpl w:val="3E2EC5B4"/>
    <w:lvl w:ilvl="0" w:tplc="0BC85F2E">
      <w:start w:val="1"/>
      <w:numFmt w:val="decimal"/>
      <w:lvlText w:val="2.6.%1"/>
      <w:lvlJc w:val="left"/>
      <w:pPr>
        <w:ind w:left="1287" w:hanging="360"/>
      </w:pPr>
      <w:rPr>
        <w:rFonts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210209DA"/>
    <w:multiLevelType w:val="multilevel"/>
    <w:tmpl w:val="A2D8AAD0"/>
    <w:lvl w:ilvl="0">
      <w:start w:val="2"/>
      <w:numFmt w:val="decimal"/>
      <w:lvlText w:val="%1"/>
      <w:lvlJc w:val="left"/>
      <w:pPr>
        <w:ind w:left="420" w:hanging="420"/>
      </w:pPr>
      <w:rPr>
        <w:rFonts w:hint="default"/>
      </w:rPr>
    </w:lvl>
    <w:lvl w:ilvl="1">
      <w:start w:val="13"/>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13" w15:restartNumberingAfterBreak="0">
    <w:nsid w:val="21B0154F"/>
    <w:multiLevelType w:val="hybridMultilevel"/>
    <w:tmpl w:val="E7B23C00"/>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4" w15:restartNumberingAfterBreak="0">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15:restartNumberingAfterBreak="0">
    <w:nsid w:val="271E58A6"/>
    <w:multiLevelType w:val="hybridMultilevel"/>
    <w:tmpl w:val="6DB63874"/>
    <w:lvl w:ilvl="0" w:tplc="354CF34C">
      <w:start w:val="1"/>
      <w:numFmt w:val="decimal"/>
      <w:lvlText w:val="2.9.%1"/>
      <w:lvlJc w:val="left"/>
      <w:pPr>
        <w:ind w:left="270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7AF11A4"/>
    <w:multiLevelType w:val="multilevel"/>
    <w:tmpl w:val="F0CAF758"/>
    <w:lvl w:ilvl="0">
      <w:start w:val="1"/>
      <w:numFmt w:val="decimal"/>
      <w:lvlText w:val="%1."/>
      <w:lvlJc w:val="left"/>
      <w:pPr>
        <w:ind w:left="720" w:hanging="360"/>
      </w:pPr>
      <w:rPr>
        <w:rFonts w:cs="Times New Roman" w:hint="default"/>
        <w:i w:val="0"/>
        <w:color w:val="auto"/>
      </w:rPr>
    </w:lvl>
    <w:lvl w:ilvl="1">
      <w:start w:val="1"/>
      <w:numFmt w:val="decimal"/>
      <w:isLgl/>
      <w:lvlText w:val="%1.%2."/>
      <w:lvlJc w:val="left"/>
      <w:pPr>
        <w:ind w:left="1080" w:hanging="720"/>
      </w:pPr>
      <w:rPr>
        <w:rFonts w:ascii="Times New Roman" w:hAnsi="Times New Roman" w:cs="Times New Roman" w:hint="default"/>
        <w:b/>
        <w:sz w:val="26"/>
        <w:szCs w:val="26"/>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15:restartNumberingAfterBreak="0">
    <w:nsid w:val="2C160B5A"/>
    <w:multiLevelType w:val="hybridMultilevel"/>
    <w:tmpl w:val="419A163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DCE03C7"/>
    <w:multiLevelType w:val="hybridMultilevel"/>
    <w:tmpl w:val="3B56D834"/>
    <w:lvl w:ilvl="0" w:tplc="A9FA54C8">
      <w:start w:val="1"/>
      <w:numFmt w:val="bullet"/>
      <w:lvlText w:val=""/>
      <w:lvlJc w:val="left"/>
      <w:pPr>
        <w:ind w:left="2700" w:hanging="360"/>
      </w:pPr>
      <w:rPr>
        <w:rFonts w:ascii="Symbol" w:hAnsi="Symbol"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19" w15:restartNumberingAfterBreak="0">
    <w:nsid w:val="30D17F3E"/>
    <w:multiLevelType w:val="hybridMultilevel"/>
    <w:tmpl w:val="485C845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0" w15:restartNumberingAfterBreak="0">
    <w:nsid w:val="30F96E73"/>
    <w:multiLevelType w:val="hybridMultilevel"/>
    <w:tmpl w:val="97C261BA"/>
    <w:lvl w:ilvl="0" w:tplc="27D8FA70">
      <w:start w:val="1"/>
      <w:numFmt w:val="decimal"/>
      <w:lvlText w:val="1.2.%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2397C1A"/>
    <w:multiLevelType w:val="hybridMultilevel"/>
    <w:tmpl w:val="0FD0EBE4"/>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15:restartNumberingAfterBreak="0">
    <w:nsid w:val="32D2611A"/>
    <w:multiLevelType w:val="hybridMultilevel"/>
    <w:tmpl w:val="829AE386"/>
    <w:lvl w:ilvl="0" w:tplc="9B3002EC">
      <w:start w:val="3"/>
      <w:numFmt w:val="decimal"/>
      <w:lvlText w:val="%1."/>
      <w:lvlJc w:val="left"/>
      <w:pPr>
        <w:ind w:left="720" w:hanging="36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4060BC5"/>
    <w:multiLevelType w:val="hybridMultilevel"/>
    <w:tmpl w:val="08B8C6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7A14E01"/>
    <w:multiLevelType w:val="multilevel"/>
    <w:tmpl w:val="8DB6F28C"/>
    <w:lvl w:ilvl="0">
      <w:start w:val="2"/>
      <w:numFmt w:val="decimal"/>
      <w:lvlText w:val="%1"/>
      <w:lvlJc w:val="left"/>
      <w:pPr>
        <w:ind w:left="780" w:hanging="780"/>
      </w:pPr>
      <w:rPr>
        <w:rFonts w:hint="default"/>
      </w:rPr>
    </w:lvl>
    <w:lvl w:ilvl="1">
      <w:start w:val="18"/>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15:restartNumberingAfterBreak="0">
    <w:nsid w:val="42382ADB"/>
    <w:multiLevelType w:val="hybridMultilevel"/>
    <w:tmpl w:val="A4389514"/>
    <w:lvl w:ilvl="0" w:tplc="A9FA54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0D4A32"/>
    <w:multiLevelType w:val="hybridMultilevel"/>
    <w:tmpl w:val="901ACC4C"/>
    <w:lvl w:ilvl="0" w:tplc="0419000F">
      <w:start w:val="1"/>
      <w:numFmt w:val="decimal"/>
      <w:lvlText w:val="%1."/>
      <w:lvlJc w:val="left"/>
      <w:pPr>
        <w:ind w:left="1571" w:hanging="360"/>
      </w:p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0" w15:restartNumberingAfterBreak="0">
    <w:nsid w:val="4CB7415D"/>
    <w:multiLevelType w:val="multilevel"/>
    <w:tmpl w:val="3CE8EAFA"/>
    <w:lvl w:ilvl="0">
      <w:start w:val="1"/>
      <w:numFmt w:val="upperRoman"/>
      <w:lvlText w:val="%1."/>
      <w:lvlJc w:val="left"/>
      <w:pPr>
        <w:ind w:left="1429" w:hanging="720"/>
      </w:pPr>
      <w:rPr>
        <w:rFonts w:hint="default"/>
        <w:b/>
      </w:rPr>
    </w:lvl>
    <w:lvl w:ilvl="1">
      <w:start w:val="1"/>
      <w:numFmt w:val="decimal"/>
      <w:isLgl/>
      <w:lvlText w:val="%1.%2"/>
      <w:lvlJc w:val="left"/>
      <w:pPr>
        <w:ind w:left="1069" w:hanging="360"/>
      </w:pPr>
      <w:rPr>
        <w:rFonts w:hint="default"/>
        <w:b/>
        <w:i w:val="0"/>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1" w15:restartNumberingAfterBreak="0">
    <w:nsid w:val="53BA42D7"/>
    <w:multiLevelType w:val="hybridMultilevel"/>
    <w:tmpl w:val="D7D479DE"/>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59AD1763"/>
    <w:multiLevelType w:val="hybridMultilevel"/>
    <w:tmpl w:val="D7F8F5AC"/>
    <w:lvl w:ilvl="0" w:tplc="7E8EA58E">
      <w:start w:val="1"/>
      <w:numFmt w:val="decimal"/>
      <w:lvlText w:val="2.17.%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5E441B3C"/>
    <w:multiLevelType w:val="hybridMultilevel"/>
    <w:tmpl w:val="8AB6DA10"/>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5F284BCB"/>
    <w:multiLevelType w:val="hybridMultilevel"/>
    <w:tmpl w:val="83C6E928"/>
    <w:lvl w:ilvl="0" w:tplc="F95A917A">
      <w:start w:val="1"/>
      <w:numFmt w:val="decimal"/>
      <w:lvlText w:val="4.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15:restartNumberingAfterBreak="0">
    <w:nsid w:val="61D56811"/>
    <w:multiLevelType w:val="hybridMultilevel"/>
    <w:tmpl w:val="672EB438"/>
    <w:lvl w:ilvl="0" w:tplc="EA1CFA24">
      <w:start w:val="1"/>
      <w:numFmt w:val="decimal"/>
      <w:lvlText w:val="1.1.%1"/>
      <w:lvlJc w:val="left"/>
      <w:pPr>
        <w:ind w:left="1429" w:hanging="360"/>
      </w:pPr>
      <w:rPr>
        <w:rFonts w:cs="Times New Roman" w:hint="default"/>
      </w:rPr>
    </w:lvl>
    <w:lvl w:ilvl="1" w:tplc="27D8FA70">
      <w:start w:val="1"/>
      <w:numFmt w:val="decimal"/>
      <w:lvlText w:val="1.2.%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9" w15:restartNumberingAfterBreak="0">
    <w:nsid w:val="621B73AF"/>
    <w:multiLevelType w:val="hybridMultilevel"/>
    <w:tmpl w:val="B3A07578"/>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64CB0308"/>
    <w:multiLevelType w:val="hybridMultilevel"/>
    <w:tmpl w:val="6B864F94"/>
    <w:lvl w:ilvl="0" w:tplc="8C643EE2">
      <w:start w:val="1"/>
      <w:numFmt w:val="decimal"/>
      <w:lvlText w:val="2.10.%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66010C0B"/>
    <w:multiLevelType w:val="hybridMultilevel"/>
    <w:tmpl w:val="3CE2F304"/>
    <w:lvl w:ilvl="0" w:tplc="D6C4A8EC">
      <w:start w:val="1"/>
      <w:numFmt w:val="decimal"/>
      <w:lvlText w:val="5.2.%1"/>
      <w:lvlJc w:val="left"/>
      <w:pPr>
        <w:ind w:left="1260" w:hanging="360"/>
      </w:pPr>
      <w:rPr>
        <w:rFonts w:cs="Times New Roman" w:hint="default"/>
      </w:rPr>
    </w:lvl>
    <w:lvl w:ilvl="1" w:tplc="CAF81D8A">
      <w:start w:val="1"/>
      <w:numFmt w:val="decimal"/>
      <w:lvlText w:val="%2)"/>
      <w:lvlJc w:val="left"/>
      <w:pPr>
        <w:ind w:left="1980" w:hanging="360"/>
      </w:pPr>
      <w:rPr>
        <w:rFonts w:cs="Times New Roman" w:hint="default"/>
        <w:color w:val="auto"/>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4" w15:restartNumberingAfterBreak="0">
    <w:nsid w:val="67D63B54"/>
    <w:multiLevelType w:val="multilevel"/>
    <w:tmpl w:val="A2D8AAD0"/>
    <w:lvl w:ilvl="0">
      <w:start w:val="2"/>
      <w:numFmt w:val="decimal"/>
      <w:lvlText w:val="%1"/>
      <w:lvlJc w:val="left"/>
      <w:pPr>
        <w:ind w:left="420" w:hanging="420"/>
      </w:pPr>
      <w:rPr>
        <w:rFonts w:hint="default"/>
      </w:rPr>
    </w:lvl>
    <w:lvl w:ilvl="1">
      <w:start w:val="13"/>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45" w15:restartNumberingAfterBreak="0">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46" w15:restartNumberingAfterBreak="0">
    <w:nsid w:val="6CC461ED"/>
    <w:multiLevelType w:val="hybridMultilevel"/>
    <w:tmpl w:val="E5849DBA"/>
    <w:lvl w:ilvl="0" w:tplc="8B06DC96">
      <w:start w:val="1"/>
      <w:numFmt w:val="decimal"/>
      <w:lvlText w:val="3.5.%1"/>
      <w:lvlJc w:val="left"/>
      <w:pPr>
        <w:ind w:left="1429" w:hanging="360"/>
      </w:pPr>
      <w:rPr>
        <w:rFonts w:cs="Times New Roman" w:hint="default"/>
        <w:sz w:val="24"/>
        <w:szCs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7" w15:restartNumberingAfterBreak="0">
    <w:nsid w:val="6D1E78CC"/>
    <w:multiLevelType w:val="hybridMultilevel"/>
    <w:tmpl w:val="0910F34C"/>
    <w:lvl w:ilvl="0" w:tplc="735E6E8E">
      <w:start w:val="1"/>
      <w:numFmt w:val="decimal"/>
      <w:lvlText w:val="3.6.%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77E96597"/>
    <w:multiLevelType w:val="multilevel"/>
    <w:tmpl w:val="4EDCCD3A"/>
    <w:lvl w:ilvl="0">
      <w:start w:val="2"/>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1" w15:restartNumberingAfterBreak="0">
    <w:nsid w:val="78AF14EF"/>
    <w:multiLevelType w:val="hybridMultilevel"/>
    <w:tmpl w:val="6D2EF89C"/>
    <w:lvl w:ilvl="0" w:tplc="21923408">
      <w:start w:val="1"/>
      <w:numFmt w:val="decimal"/>
      <w:lvlText w:val="3.6.%1"/>
      <w:lvlJc w:val="left"/>
      <w:pPr>
        <w:ind w:left="1429" w:hanging="360"/>
      </w:pPr>
      <w:rPr>
        <w:rFonts w:cs="Times New Roman"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7A6673C7"/>
    <w:multiLevelType w:val="hybridMultilevel"/>
    <w:tmpl w:val="A4421402"/>
    <w:lvl w:ilvl="0" w:tplc="A9FA54C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15:restartNumberingAfterBreak="0">
    <w:nsid w:val="7AAD194D"/>
    <w:multiLevelType w:val="hybridMultilevel"/>
    <w:tmpl w:val="BF36ED70"/>
    <w:lvl w:ilvl="0" w:tplc="C1D0E5A8">
      <w:start w:val="1"/>
      <w:numFmt w:val="decimal"/>
      <w:lvlText w:val="3.2.%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39"/>
  </w:num>
  <w:num w:numId="3">
    <w:abstractNumId w:val="38"/>
  </w:num>
  <w:num w:numId="4">
    <w:abstractNumId w:val="49"/>
  </w:num>
  <w:num w:numId="5">
    <w:abstractNumId w:val="53"/>
  </w:num>
  <w:num w:numId="6">
    <w:abstractNumId w:val="0"/>
  </w:num>
  <w:num w:numId="7">
    <w:abstractNumId w:val="32"/>
  </w:num>
  <w:num w:numId="8">
    <w:abstractNumId w:val="40"/>
  </w:num>
  <w:num w:numId="9">
    <w:abstractNumId w:val="26"/>
  </w:num>
  <w:num w:numId="10">
    <w:abstractNumId w:val="4"/>
  </w:num>
  <w:num w:numId="11">
    <w:abstractNumId w:val="21"/>
  </w:num>
  <w:num w:numId="12">
    <w:abstractNumId w:val="45"/>
  </w:num>
  <w:num w:numId="13">
    <w:abstractNumId w:val="18"/>
  </w:num>
  <w:num w:numId="14">
    <w:abstractNumId w:val="15"/>
  </w:num>
  <w:num w:numId="15">
    <w:abstractNumId w:val="42"/>
  </w:num>
  <w:num w:numId="16">
    <w:abstractNumId w:val="17"/>
  </w:num>
  <w:num w:numId="17">
    <w:abstractNumId w:val="29"/>
  </w:num>
  <w:num w:numId="18">
    <w:abstractNumId w:val="6"/>
  </w:num>
  <w:num w:numId="19">
    <w:abstractNumId w:val="7"/>
  </w:num>
  <w:num w:numId="20">
    <w:abstractNumId w:val="34"/>
  </w:num>
  <w:num w:numId="21">
    <w:abstractNumId w:val="33"/>
  </w:num>
  <w:num w:numId="22">
    <w:abstractNumId w:val="8"/>
  </w:num>
  <w:num w:numId="23">
    <w:abstractNumId w:val="10"/>
  </w:num>
  <w:num w:numId="24">
    <w:abstractNumId w:val="9"/>
  </w:num>
  <w:num w:numId="25">
    <w:abstractNumId w:val="54"/>
  </w:num>
  <w:num w:numId="26">
    <w:abstractNumId w:val="36"/>
  </w:num>
  <w:num w:numId="27">
    <w:abstractNumId w:val="14"/>
  </w:num>
  <w:num w:numId="28">
    <w:abstractNumId w:val="46"/>
  </w:num>
  <w:num w:numId="29">
    <w:abstractNumId w:val="31"/>
  </w:num>
  <w:num w:numId="30">
    <w:abstractNumId w:val="52"/>
  </w:num>
  <w:num w:numId="31">
    <w:abstractNumId w:val="22"/>
  </w:num>
  <w:num w:numId="32">
    <w:abstractNumId w:val="37"/>
  </w:num>
  <w:num w:numId="33">
    <w:abstractNumId w:val="27"/>
  </w:num>
  <w:num w:numId="34">
    <w:abstractNumId w:val="13"/>
  </w:num>
  <w:num w:numId="35">
    <w:abstractNumId w:val="43"/>
  </w:num>
  <w:num w:numId="36">
    <w:abstractNumId w:val="3"/>
  </w:num>
  <w:num w:numId="37">
    <w:abstractNumId w:val="5"/>
  </w:num>
  <w:num w:numId="38">
    <w:abstractNumId w:val="35"/>
  </w:num>
  <w:num w:numId="39">
    <w:abstractNumId w:val="19"/>
  </w:num>
  <w:num w:numId="40">
    <w:abstractNumId w:val="48"/>
  </w:num>
  <w:num w:numId="41">
    <w:abstractNumId w:val="41"/>
  </w:num>
  <w:num w:numId="42">
    <w:abstractNumId w:val="11"/>
  </w:num>
  <w:num w:numId="43">
    <w:abstractNumId w:val="30"/>
  </w:num>
  <w:num w:numId="44">
    <w:abstractNumId w:val="44"/>
  </w:num>
  <w:num w:numId="45">
    <w:abstractNumId w:val="50"/>
  </w:num>
  <w:num w:numId="46">
    <w:abstractNumId w:val="25"/>
  </w:num>
  <w:num w:numId="47">
    <w:abstractNumId w:val="12"/>
  </w:num>
  <w:num w:numId="48">
    <w:abstractNumId w:val="2"/>
  </w:num>
  <w:num w:numId="49">
    <w:abstractNumId w:val="20"/>
  </w:num>
  <w:num w:numId="50">
    <w:abstractNumId w:val="28"/>
  </w:num>
  <w:num w:numId="51">
    <w:abstractNumId w:val="24"/>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num>
  <w:num w:numId="54">
    <w:abstractNumId w:val="47"/>
  </w:num>
  <w:num w:numId="55">
    <w:abstractNumId w:val="51"/>
  </w:num>
  <w:numIdMacAtCleanup w:val="4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Иванов Уйдаан Ньургунович">
    <w15:presenceInfo w15:providerId="AD" w15:userId="S-1-5-21-224379783-3070823603-4266104990-4272"/>
  </w15:person>
  <w15:person w15:author="Филиппова Александра Алексеевна">
    <w15:presenceInfo w15:providerId="AD" w15:userId="S-1-5-21-224379783-3070823603-4266104990-4059"/>
  </w15:person>
  <w15:person w15:author="Осипова Сахаяна Михайловна">
    <w15:presenceInfo w15:providerId="AD" w15:userId="S-1-5-21-224379783-3070823603-4266104990-33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94D"/>
    <w:rsid w:val="00043444"/>
    <w:rsid w:val="0004419B"/>
    <w:rsid w:val="000502AE"/>
    <w:rsid w:val="0005066D"/>
    <w:rsid w:val="00053F26"/>
    <w:rsid w:val="00084BF4"/>
    <w:rsid w:val="00095A3B"/>
    <w:rsid w:val="000A74F4"/>
    <w:rsid w:val="000B72DD"/>
    <w:rsid w:val="000C6BA5"/>
    <w:rsid w:val="000D0AB2"/>
    <w:rsid w:val="001215F9"/>
    <w:rsid w:val="00145959"/>
    <w:rsid w:val="00164230"/>
    <w:rsid w:val="00165A15"/>
    <w:rsid w:val="001771EC"/>
    <w:rsid w:val="001A20F8"/>
    <w:rsid w:val="001B693B"/>
    <w:rsid w:val="001E2589"/>
    <w:rsid w:val="001E6A12"/>
    <w:rsid w:val="001F2A72"/>
    <w:rsid w:val="00211B82"/>
    <w:rsid w:val="00273C7E"/>
    <w:rsid w:val="002840CB"/>
    <w:rsid w:val="002B2D84"/>
    <w:rsid w:val="002C65DD"/>
    <w:rsid w:val="002E0D52"/>
    <w:rsid w:val="00330B06"/>
    <w:rsid w:val="00343271"/>
    <w:rsid w:val="00352D49"/>
    <w:rsid w:val="00383922"/>
    <w:rsid w:val="00441C4B"/>
    <w:rsid w:val="00457DB0"/>
    <w:rsid w:val="00465FDF"/>
    <w:rsid w:val="004958EC"/>
    <w:rsid w:val="004A0A55"/>
    <w:rsid w:val="004A241A"/>
    <w:rsid w:val="004A50F4"/>
    <w:rsid w:val="004C12C7"/>
    <w:rsid w:val="004C7F41"/>
    <w:rsid w:val="0052187F"/>
    <w:rsid w:val="00544683"/>
    <w:rsid w:val="005A2239"/>
    <w:rsid w:val="005D6EA4"/>
    <w:rsid w:val="00624516"/>
    <w:rsid w:val="006542A2"/>
    <w:rsid w:val="006D0518"/>
    <w:rsid w:val="006E0F8E"/>
    <w:rsid w:val="006F35CE"/>
    <w:rsid w:val="00714296"/>
    <w:rsid w:val="00715B03"/>
    <w:rsid w:val="0076796E"/>
    <w:rsid w:val="0078090C"/>
    <w:rsid w:val="0079362D"/>
    <w:rsid w:val="007B55CD"/>
    <w:rsid w:val="007B6C2D"/>
    <w:rsid w:val="00840FB1"/>
    <w:rsid w:val="00852409"/>
    <w:rsid w:val="00854539"/>
    <w:rsid w:val="00876322"/>
    <w:rsid w:val="008A04AE"/>
    <w:rsid w:val="008C5318"/>
    <w:rsid w:val="008E16CB"/>
    <w:rsid w:val="008E674B"/>
    <w:rsid w:val="0090203F"/>
    <w:rsid w:val="00966C5E"/>
    <w:rsid w:val="009C4F7B"/>
    <w:rsid w:val="009F4B60"/>
    <w:rsid w:val="00A17C64"/>
    <w:rsid w:val="00A3619C"/>
    <w:rsid w:val="00A7707A"/>
    <w:rsid w:val="00AE2008"/>
    <w:rsid w:val="00AF2CA1"/>
    <w:rsid w:val="00AF5C0B"/>
    <w:rsid w:val="00B16BEB"/>
    <w:rsid w:val="00B2094D"/>
    <w:rsid w:val="00B2456F"/>
    <w:rsid w:val="00B445DA"/>
    <w:rsid w:val="00B60EE5"/>
    <w:rsid w:val="00B662F4"/>
    <w:rsid w:val="00B9715D"/>
    <w:rsid w:val="00BD2736"/>
    <w:rsid w:val="00BF5200"/>
    <w:rsid w:val="00C052BA"/>
    <w:rsid w:val="00C4103E"/>
    <w:rsid w:val="00CA665D"/>
    <w:rsid w:val="00CA77FA"/>
    <w:rsid w:val="00CC0D6D"/>
    <w:rsid w:val="00CC773F"/>
    <w:rsid w:val="00CE4C9A"/>
    <w:rsid w:val="00D02413"/>
    <w:rsid w:val="00D06607"/>
    <w:rsid w:val="00D148AA"/>
    <w:rsid w:val="00D5765B"/>
    <w:rsid w:val="00DB5615"/>
    <w:rsid w:val="00DD2E3B"/>
    <w:rsid w:val="00DD6DCE"/>
    <w:rsid w:val="00E34534"/>
    <w:rsid w:val="00E34925"/>
    <w:rsid w:val="00E41830"/>
    <w:rsid w:val="00E9502B"/>
    <w:rsid w:val="00ED4299"/>
    <w:rsid w:val="00ED5DC9"/>
    <w:rsid w:val="00EF5233"/>
    <w:rsid w:val="00F03638"/>
    <w:rsid w:val="00F407F0"/>
    <w:rsid w:val="00F47840"/>
    <w:rsid w:val="00F90B38"/>
    <w:rsid w:val="00FA391D"/>
    <w:rsid w:val="00FD075A"/>
    <w:rsid w:val="00FD4A47"/>
    <w:rsid w:val="00FF5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DE047"/>
  <w15:chartTrackingRefBased/>
  <w15:docId w15:val="{0B532519-62F9-47FE-8058-0C3545B7B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94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2094D"/>
    <w:pPr>
      <w:keepNext/>
      <w:jc w:val="center"/>
      <w:outlineLvl w:val="0"/>
    </w:pPr>
    <w:rPr>
      <w:rFonts w:ascii="Arial" w:hAnsi="Arial"/>
      <w:b/>
      <w:color w:val="000000"/>
      <w:sz w:val="30"/>
    </w:rPr>
  </w:style>
  <w:style w:type="paragraph" w:styleId="2">
    <w:name w:val="heading 2"/>
    <w:basedOn w:val="a"/>
    <w:next w:val="a"/>
    <w:link w:val="20"/>
    <w:uiPriority w:val="9"/>
    <w:qFormat/>
    <w:rsid w:val="00B2094D"/>
    <w:pPr>
      <w:keepNext/>
      <w:spacing w:line="360" w:lineRule="auto"/>
      <w:jc w:val="right"/>
      <w:outlineLvl w:val="1"/>
    </w:pPr>
    <w:rPr>
      <w:rFonts w:ascii="Arial" w:hAnsi="Arial"/>
      <w:sz w:val="24"/>
    </w:rPr>
  </w:style>
  <w:style w:type="paragraph" w:styleId="3">
    <w:name w:val="heading 3"/>
    <w:basedOn w:val="a"/>
    <w:next w:val="a"/>
    <w:link w:val="30"/>
    <w:uiPriority w:val="9"/>
    <w:unhideWhenUsed/>
    <w:qFormat/>
    <w:rsid w:val="00B2094D"/>
    <w:pPr>
      <w:keepNext/>
      <w:keepLines/>
      <w:spacing w:before="200" w:line="276" w:lineRule="auto"/>
      <w:outlineLvl w:val="2"/>
    </w:pPr>
    <w:rPr>
      <w:rFonts w:asciiTheme="majorHAnsi" w:eastAsiaTheme="majorEastAsia" w:hAnsiTheme="majorHAnsi"/>
      <w:b/>
      <w:bCs/>
      <w:color w:val="5B9BD5" w:themeColor="accent1"/>
      <w:sz w:val="22"/>
      <w:szCs w:val="22"/>
    </w:rPr>
  </w:style>
  <w:style w:type="paragraph" w:styleId="4">
    <w:name w:val="heading 4"/>
    <w:basedOn w:val="a"/>
    <w:next w:val="a"/>
    <w:link w:val="40"/>
    <w:uiPriority w:val="9"/>
    <w:unhideWhenUsed/>
    <w:qFormat/>
    <w:rsid w:val="00A17C64"/>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A17C64"/>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B2094D"/>
    <w:pPr>
      <w:keepNext/>
      <w:keepLines/>
      <w:spacing w:before="200" w:line="276" w:lineRule="auto"/>
      <w:outlineLvl w:val="5"/>
    </w:pPr>
    <w:rPr>
      <w:rFonts w:asciiTheme="majorHAnsi" w:eastAsiaTheme="majorEastAsia" w:hAnsiTheme="majorHAnsi"/>
      <w:i/>
      <w:iCs/>
      <w:color w:val="1F4D78"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094D"/>
    <w:rPr>
      <w:rFonts w:ascii="Arial" w:eastAsia="Times New Roman" w:hAnsi="Arial" w:cs="Times New Roman"/>
      <w:b/>
      <w:color w:val="000000"/>
      <w:sz w:val="30"/>
      <w:szCs w:val="20"/>
      <w:lang w:eastAsia="ru-RU"/>
    </w:rPr>
  </w:style>
  <w:style w:type="character" w:customStyle="1" w:styleId="20">
    <w:name w:val="Заголовок 2 Знак"/>
    <w:basedOn w:val="a0"/>
    <w:link w:val="2"/>
    <w:uiPriority w:val="9"/>
    <w:rsid w:val="00B2094D"/>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B2094D"/>
    <w:rPr>
      <w:rFonts w:asciiTheme="majorHAnsi" w:eastAsiaTheme="majorEastAsia" w:hAnsiTheme="majorHAnsi" w:cs="Times New Roman"/>
      <w:b/>
      <w:bCs/>
      <w:color w:val="5B9BD5" w:themeColor="accent1"/>
      <w:lang w:eastAsia="ru-RU"/>
    </w:rPr>
  </w:style>
  <w:style w:type="character" w:customStyle="1" w:styleId="60">
    <w:name w:val="Заголовок 6 Знак"/>
    <w:basedOn w:val="a0"/>
    <w:link w:val="6"/>
    <w:uiPriority w:val="9"/>
    <w:semiHidden/>
    <w:rsid w:val="00B2094D"/>
    <w:rPr>
      <w:rFonts w:asciiTheme="majorHAnsi" w:eastAsiaTheme="majorEastAsia" w:hAnsiTheme="majorHAnsi" w:cs="Times New Roman"/>
      <w:i/>
      <w:iCs/>
      <w:color w:val="1F4D78" w:themeColor="accent1" w:themeShade="7F"/>
      <w:lang w:eastAsia="ru-RU"/>
    </w:rPr>
  </w:style>
  <w:style w:type="paragraph" w:styleId="a3">
    <w:name w:val="header"/>
    <w:basedOn w:val="a"/>
    <w:link w:val="a4"/>
    <w:uiPriority w:val="99"/>
    <w:rsid w:val="00B2094D"/>
    <w:pPr>
      <w:tabs>
        <w:tab w:val="center" w:pos="4153"/>
        <w:tab w:val="right" w:pos="8306"/>
      </w:tabs>
    </w:pPr>
  </w:style>
  <w:style w:type="character" w:customStyle="1" w:styleId="a4">
    <w:name w:val="Верхний колонтитул Знак"/>
    <w:basedOn w:val="a0"/>
    <w:link w:val="a3"/>
    <w:uiPriority w:val="99"/>
    <w:rsid w:val="00B2094D"/>
    <w:rPr>
      <w:rFonts w:ascii="Times New Roman" w:eastAsia="Times New Roman" w:hAnsi="Times New Roman" w:cs="Times New Roman"/>
      <w:sz w:val="20"/>
      <w:szCs w:val="20"/>
      <w:lang w:eastAsia="ru-RU"/>
    </w:rPr>
  </w:style>
  <w:style w:type="character" w:styleId="a5">
    <w:name w:val="Strong"/>
    <w:basedOn w:val="a0"/>
    <w:uiPriority w:val="22"/>
    <w:qFormat/>
    <w:rsid w:val="00B2094D"/>
    <w:rPr>
      <w:rFonts w:cs="Times New Roman"/>
      <w:b/>
      <w:bCs/>
    </w:rPr>
  </w:style>
  <w:style w:type="paragraph" w:styleId="a6">
    <w:name w:val="Normal (Web)"/>
    <w:basedOn w:val="a"/>
    <w:uiPriority w:val="99"/>
    <w:rsid w:val="00B2094D"/>
    <w:pPr>
      <w:spacing w:before="100" w:beforeAutospacing="1" w:after="100" w:afterAutospacing="1"/>
    </w:pPr>
    <w:rPr>
      <w:rFonts w:ascii="Arial Unicode MS" w:eastAsia="Arial Unicode MS" w:hAnsi="Arial Unicode MS" w:cs="Arial Unicode MS"/>
      <w:sz w:val="24"/>
      <w:szCs w:val="24"/>
    </w:rPr>
  </w:style>
  <w:style w:type="paragraph" w:styleId="a7">
    <w:name w:val="Balloon Text"/>
    <w:basedOn w:val="a"/>
    <w:link w:val="a8"/>
    <w:uiPriority w:val="99"/>
    <w:semiHidden/>
    <w:unhideWhenUsed/>
    <w:rsid w:val="00B2094D"/>
    <w:rPr>
      <w:rFonts w:ascii="Tahoma" w:hAnsi="Tahoma" w:cs="Tahoma"/>
      <w:sz w:val="16"/>
      <w:szCs w:val="16"/>
    </w:rPr>
  </w:style>
  <w:style w:type="character" w:customStyle="1" w:styleId="a8">
    <w:name w:val="Текст выноски Знак"/>
    <w:basedOn w:val="a0"/>
    <w:link w:val="a7"/>
    <w:uiPriority w:val="99"/>
    <w:semiHidden/>
    <w:rsid w:val="00B2094D"/>
    <w:rPr>
      <w:rFonts w:ascii="Tahoma" w:eastAsia="Times New Roman" w:hAnsi="Tahoma" w:cs="Tahoma"/>
      <w:sz w:val="16"/>
      <w:szCs w:val="16"/>
      <w:lang w:eastAsia="ru-RU"/>
    </w:rPr>
  </w:style>
  <w:style w:type="paragraph" w:styleId="a9">
    <w:name w:val="List Paragraph"/>
    <w:basedOn w:val="a"/>
    <w:uiPriority w:val="34"/>
    <w:qFormat/>
    <w:rsid w:val="00B2094D"/>
    <w:pPr>
      <w:spacing w:after="200" w:line="276" w:lineRule="auto"/>
      <w:ind w:left="720"/>
      <w:contextualSpacing/>
    </w:pPr>
    <w:rPr>
      <w:rFonts w:asciiTheme="minorHAnsi" w:eastAsiaTheme="minorEastAsia" w:hAnsiTheme="minorHAnsi"/>
      <w:sz w:val="22"/>
      <w:szCs w:val="22"/>
    </w:rPr>
  </w:style>
  <w:style w:type="paragraph" w:customStyle="1" w:styleId="ConsPlusNonformat">
    <w:name w:val="ConsPlusNonformat"/>
    <w:uiPriority w:val="99"/>
    <w:rsid w:val="00B2094D"/>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B2094D"/>
    <w:pPr>
      <w:autoSpaceDE w:val="0"/>
      <w:autoSpaceDN w:val="0"/>
      <w:adjustRightInd w:val="0"/>
      <w:spacing w:after="0" w:line="240" w:lineRule="auto"/>
    </w:pPr>
    <w:rPr>
      <w:rFonts w:ascii="Arial" w:eastAsia="Times New Roman" w:hAnsi="Arial" w:cs="Arial"/>
      <w:sz w:val="20"/>
      <w:szCs w:val="20"/>
    </w:rPr>
  </w:style>
  <w:style w:type="character" w:styleId="aa">
    <w:name w:val="Hyperlink"/>
    <w:basedOn w:val="a0"/>
    <w:uiPriority w:val="99"/>
    <w:unhideWhenUsed/>
    <w:rsid w:val="00B2094D"/>
    <w:rPr>
      <w:rFonts w:cs="Times New Roman"/>
      <w:color w:val="0563C1" w:themeColor="hyperlink"/>
      <w:u w:val="single"/>
    </w:rPr>
  </w:style>
  <w:style w:type="paragraph" w:customStyle="1" w:styleId="11">
    <w:name w:val="Текст сноски1"/>
    <w:basedOn w:val="a"/>
    <w:next w:val="ab"/>
    <w:link w:val="ac"/>
    <w:uiPriority w:val="99"/>
    <w:semiHidden/>
    <w:unhideWhenUsed/>
    <w:rsid w:val="00B2094D"/>
  </w:style>
  <w:style w:type="paragraph" w:styleId="ab">
    <w:name w:val="footnote text"/>
    <w:basedOn w:val="a"/>
    <w:link w:val="12"/>
    <w:uiPriority w:val="99"/>
    <w:semiHidden/>
    <w:unhideWhenUsed/>
    <w:rsid w:val="00B2094D"/>
    <w:rPr>
      <w:rFonts w:asciiTheme="minorHAnsi" w:eastAsiaTheme="minorEastAsia" w:hAnsiTheme="minorHAnsi"/>
    </w:rPr>
  </w:style>
  <w:style w:type="character" w:customStyle="1" w:styleId="ac">
    <w:name w:val="Текст сноски Знак"/>
    <w:basedOn w:val="a0"/>
    <w:link w:val="11"/>
    <w:uiPriority w:val="99"/>
    <w:semiHidden/>
    <w:rsid w:val="00B2094D"/>
    <w:rPr>
      <w:rFonts w:ascii="Times New Roman" w:eastAsia="Times New Roman" w:hAnsi="Times New Roman" w:cs="Times New Roman"/>
      <w:sz w:val="20"/>
      <w:szCs w:val="20"/>
      <w:lang w:eastAsia="ru-RU"/>
    </w:rPr>
  </w:style>
  <w:style w:type="character" w:customStyle="1" w:styleId="12">
    <w:name w:val="Текст сноски Знак1"/>
    <w:basedOn w:val="a0"/>
    <w:link w:val="ab"/>
    <w:uiPriority w:val="99"/>
    <w:semiHidden/>
    <w:locked/>
    <w:rsid w:val="00B2094D"/>
    <w:rPr>
      <w:rFonts w:eastAsiaTheme="minorEastAsia" w:cs="Times New Roman"/>
      <w:sz w:val="20"/>
      <w:szCs w:val="20"/>
      <w:lang w:eastAsia="ru-RU"/>
    </w:rPr>
  </w:style>
  <w:style w:type="paragraph" w:styleId="ad">
    <w:name w:val="footer"/>
    <w:basedOn w:val="a"/>
    <w:link w:val="ae"/>
    <w:uiPriority w:val="99"/>
    <w:unhideWhenUsed/>
    <w:rsid w:val="00B2094D"/>
    <w:pPr>
      <w:tabs>
        <w:tab w:val="center" w:pos="4677"/>
        <w:tab w:val="right" w:pos="9355"/>
      </w:tabs>
    </w:pPr>
    <w:rPr>
      <w:rFonts w:asciiTheme="minorHAnsi" w:eastAsiaTheme="minorEastAsia" w:hAnsiTheme="minorHAnsi"/>
      <w:sz w:val="22"/>
      <w:szCs w:val="22"/>
    </w:rPr>
  </w:style>
  <w:style w:type="character" w:customStyle="1" w:styleId="ae">
    <w:name w:val="Нижний колонтитул Знак"/>
    <w:basedOn w:val="a0"/>
    <w:link w:val="ad"/>
    <w:uiPriority w:val="99"/>
    <w:rsid w:val="00B2094D"/>
    <w:rPr>
      <w:rFonts w:eastAsiaTheme="minorEastAsia" w:cs="Times New Roman"/>
      <w:lang w:eastAsia="ru-RU"/>
    </w:rPr>
  </w:style>
  <w:style w:type="character" w:customStyle="1" w:styleId="af">
    <w:name w:val="Гипертекстовая ссылка"/>
    <w:uiPriority w:val="99"/>
    <w:rsid w:val="00B2094D"/>
    <w:rPr>
      <w:b/>
      <w:color w:val="008000"/>
    </w:rPr>
  </w:style>
  <w:style w:type="paragraph" w:styleId="af0">
    <w:name w:val="annotation text"/>
    <w:basedOn w:val="a"/>
    <w:link w:val="af1"/>
    <w:uiPriority w:val="99"/>
    <w:semiHidden/>
    <w:unhideWhenUsed/>
    <w:rsid w:val="00B2094D"/>
    <w:pPr>
      <w:spacing w:after="200"/>
    </w:pPr>
    <w:rPr>
      <w:rFonts w:asciiTheme="minorHAnsi" w:eastAsiaTheme="minorEastAsia" w:hAnsiTheme="minorHAnsi"/>
    </w:rPr>
  </w:style>
  <w:style w:type="character" w:customStyle="1" w:styleId="af1">
    <w:name w:val="Текст примечания Знак"/>
    <w:basedOn w:val="a0"/>
    <w:link w:val="af0"/>
    <w:uiPriority w:val="99"/>
    <w:semiHidden/>
    <w:rsid w:val="00B2094D"/>
    <w:rPr>
      <w:rFonts w:eastAsiaTheme="minorEastAsia" w:cs="Times New Roman"/>
      <w:sz w:val="20"/>
      <w:szCs w:val="20"/>
      <w:lang w:eastAsia="ru-RU"/>
    </w:rPr>
  </w:style>
  <w:style w:type="character" w:customStyle="1" w:styleId="13">
    <w:name w:val="Текст примечания Знак1"/>
    <w:basedOn w:val="a0"/>
    <w:uiPriority w:val="99"/>
    <w:semiHidden/>
    <w:rsid w:val="00B2094D"/>
    <w:rPr>
      <w:rFonts w:ascii="Times New Roman" w:hAnsi="Times New Roman" w:cs="Times New Roman"/>
      <w:sz w:val="20"/>
      <w:szCs w:val="20"/>
      <w:lang w:val="x-none" w:eastAsia="ru-RU"/>
    </w:rPr>
  </w:style>
  <w:style w:type="paragraph" w:styleId="af2">
    <w:name w:val="annotation subject"/>
    <w:basedOn w:val="af0"/>
    <w:next w:val="af0"/>
    <w:link w:val="af3"/>
    <w:uiPriority w:val="99"/>
    <w:semiHidden/>
    <w:unhideWhenUsed/>
    <w:rsid w:val="00B2094D"/>
    <w:rPr>
      <w:b/>
      <w:bCs/>
    </w:rPr>
  </w:style>
  <w:style w:type="character" w:customStyle="1" w:styleId="af3">
    <w:name w:val="Тема примечания Знак"/>
    <w:basedOn w:val="af1"/>
    <w:link w:val="af2"/>
    <w:uiPriority w:val="99"/>
    <w:semiHidden/>
    <w:rsid w:val="00B2094D"/>
    <w:rPr>
      <w:rFonts w:eastAsiaTheme="minorEastAsia" w:cs="Times New Roman"/>
      <w:b/>
      <w:bCs/>
      <w:sz w:val="20"/>
      <w:szCs w:val="20"/>
      <w:lang w:eastAsia="ru-RU"/>
    </w:rPr>
  </w:style>
  <w:style w:type="character" w:customStyle="1" w:styleId="14">
    <w:name w:val="Тема примечания Знак1"/>
    <w:basedOn w:val="af1"/>
    <w:uiPriority w:val="99"/>
    <w:semiHidden/>
    <w:rsid w:val="00B2094D"/>
    <w:rPr>
      <w:rFonts w:eastAsiaTheme="minorEastAsia" w:cs="Times New Roman"/>
      <w:b/>
      <w:bCs/>
      <w:sz w:val="20"/>
      <w:szCs w:val="20"/>
      <w:lang w:val="x-none" w:eastAsia="ru-RU"/>
    </w:rPr>
  </w:style>
  <w:style w:type="paragraph" w:styleId="af4">
    <w:name w:val="No Spacing"/>
    <w:uiPriority w:val="1"/>
    <w:qFormat/>
    <w:rsid w:val="00B2094D"/>
    <w:pPr>
      <w:spacing w:after="0" w:line="240" w:lineRule="auto"/>
    </w:pPr>
    <w:rPr>
      <w:rFonts w:eastAsiaTheme="minorEastAsia" w:cs="Times New Roman"/>
      <w:lang w:eastAsia="ru-RU"/>
    </w:rPr>
  </w:style>
  <w:style w:type="paragraph" w:customStyle="1" w:styleId="af5">
    <w:name w:val="Нормальный (таблица)"/>
    <w:basedOn w:val="a"/>
    <w:next w:val="a"/>
    <w:uiPriority w:val="99"/>
    <w:rsid w:val="00B2094D"/>
    <w:pPr>
      <w:widowControl w:val="0"/>
      <w:autoSpaceDE w:val="0"/>
      <w:autoSpaceDN w:val="0"/>
      <w:adjustRightInd w:val="0"/>
      <w:jc w:val="both"/>
    </w:pPr>
    <w:rPr>
      <w:rFonts w:ascii="Arial" w:hAnsi="Arial"/>
      <w:sz w:val="24"/>
      <w:szCs w:val="24"/>
    </w:rPr>
  </w:style>
  <w:style w:type="paragraph" w:customStyle="1" w:styleId="af6">
    <w:name w:val="Прижатый влево"/>
    <w:basedOn w:val="a"/>
    <w:next w:val="a"/>
    <w:uiPriority w:val="99"/>
    <w:rsid w:val="00B2094D"/>
    <w:pPr>
      <w:widowControl w:val="0"/>
      <w:autoSpaceDE w:val="0"/>
      <w:autoSpaceDN w:val="0"/>
      <w:adjustRightInd w:val="0"/>
    </w:pPr>
    <w:rPr>
      <w:rFonts w:ascii="Arial" w:hAnsi="Arial"/>
      <w:sz w:val="24"/>
      <w:szCs w:val="24"/>
    </w:rPr>
  </w:style>
  <w:style w:type="character" w:customStyle="1" w:styleId="apple-converted-space">
    <w:name w:val="apple-converted-space"/>
    <w:basedOn w:val="a0"/>
    <w:rsid w:val="00B2094D"/>
    <w:rPr>
      <w:rFonts w:cs="Times New Roman"/>
    </w:rPr>
  </w:style>
  <w:style w:type="paragraph" w:customStyle="1" w:styleId="s1">
    <w:name w:val="s_1"/>
    <w:basedOn w:val="a"/>
    <w:rsid w:val="00B2094D"/>
    <w:pPr>
      <w:spacing w:before="100" w:beforeAutospacing="1" w:after="100" w:afterAutospacing="1"/>
    </w:pPr>
    <w:rPr>
      <w:sz w:val="24"/>
      <w:szCs w:val="24"/>
    </w:rPr>
  </w:style>
  <w:style w:type="paragraph" w:styleId="HTML">
    <w:name w:val="HTML Preformatted"/>
    <w:basedOn w:val="a"/>
    <w:link w:val="HTML0"/>
    <w:unhideWhenUsed/>
    <w:rsid w:val="00B2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B2094D"/>
    <w:rPr>
      <w:rFonts w:ascii="Courier New" w:eastAsia="Times New Roman" w:hAnsi="Courier New" w:cs="Courier New"/>
      <w:sz w:val="20"/>
      <w:szCs w:val="20"/>
      <w:lang w:eastAsia="ru-RU"/>
    </w:rPr>
  </w:style>
  <w:style w:type="paragraph" w:styleId="af7">
    <w:name w:val="endnote text"/>
    <w:basedOn w:val="a"/>
    <w:link w:val="af8"/>
    <w:uiPriority w:val="99"/>
    <w:unhideWhenUsed/>
    <w:rsid w:val="00B2094D"/>
    <w:rPr>
      <w:rFonts w:asciiTheme="minorHAnsi" w:eastAsiaTheme="minorEastAsia" w:hAnsiTheme="minorHAnsi"/>
    </w:rPr>
  </w:style>
  <w:style w:type="character" w:customStyle="1" w:styleId="af8">
    <w:name w:val="Текст концевой сноски Знак"/>
    <w:basedOn w:val="a0"/>
    <w:link w:val="af7"/>
    <w:uiPriority w:val="99"/>
    <w:rsid w:val="00B2094D"/>
    <w:rPr>
      <w:rFonts w:eastAsiaTheme="minorEastAsia" w:cs="Times New Roman"/>
      <w:sz w:val="20"/>
      <w:szCs w:val="20"/>
      <w:lang w:eastAsia="ru-RU"/>
    </w:rPr>
  </w:style>
  <w:style w:type="character" w:customStyle="1" w:styleId="15">
    <w:name w:val="Текст концевой сноски Знак1"/>
    <w:basedOn w:val="a0"/>
    <w:uiPriority w:val="99"/>
    <w:semiHidden/>
    <w:rsid w:val="00B2094D"/>
    <w:rPr>
      <w:rFonts w:ascii="Times New Roman" w:hAnsi="Times New Roman" w:cs="Times New Roman"/>
      <w:sz w:val="20"/>
      <w:szCs w:val="20"/>
      <w:lang w:val="x-none" w:eastAsia="ru-RU"/>
    </w:rPr>
  </w:style>
  <w:style w:type="character" w:customStyle="1" w:styleId="FontStyle47">
    <w:name w:val="Font Style47"/>
    <w:basedOn w:val="a0"/>
    <w:rsid w:val="00B2094D"/>
    <w:rPr>
      <w:rFonts w:ascii="Times New Roman" w:hAnsi="Times New Roman" w:cs="Times New Roman"/>
      <w:sz w:val="22"/>
      <w:szCs w:val="22"/>
    </w:rPr>
  </w:style>
  <w:style w:type="paragraph" w:styleId="af9">
    <w:name w:val="Body Text Indent"/>
    <w:basedOn w:val="a"/>
    <w:link w:val="afa"/>
    <w:uiPriority w:val="99"/>
    <w:rsid w:val="00B2094D"/>
    <w:pPr>
      <w:autoSpaceDE w:val="0"/>
      <w:autoSpaceDN w:val="0"/>
      <w:adjustRightInd w:val="0"/>
      <w:ind w:firstLine="540"/>
      <w:jc w:val="both"/>
    </w:pPr>
    <w:rPr>
      <w:rFonts w:ascii="Arial" w:hAnsi="Arial" w:cs="Arial"/>
      <w:sz w:val="24"/>
      <w:szCs w:val="24"/>
    </w:rPr>
  </w:style>
  <w:style w:type="character" w:customStyle="1" w:styleId="afa">
    <w:name w:val="Основной текст с отступом Знак"/>
    <w:basedOn w:val="a0"/>
    <w:link w:val="af9"/>
    <w:uiPriority w:val="99"/>
    <w:rsid w:val="00B2094D"/>
    <w:rPr>
      <w:rFonts w:ascii="Arial" w:eastAsia="Times New Roman" w:hAnsi="Arial" w:cs="Arial"/>
      <w:sz w:val="24"/>
      <w:szCs w:val="24"/>
      <w:lang w:eastAsia="ru-RU"/>
    </w:rPr>
  </w:style>
  <w:style w:type="paragraph" w:styleId="31">
    <w:name w:val="Body Text Indent 3"/>
    <w:basedOn w:val="a"/>
    <w:link w:val="32"/>
    <w:uiPriority w:val="99"/>
    <w:semiHidden/>
    <w:unhideWhenUsed/>
    <w:rsid w:val="00B2094D"/>
    <w:pPr>
      <w:spacing w:after="120" w:line="276" w:lineRule="auto"/>
      <w:ind w:left="283"/>
    </w:pPr>
    <w:rPr>
      <w:rFonts w:asciiTheme="minorHAnsi" w:eastAsiaTheme="minorEastAsia" w:hAnsiTheme="minorHAnsi"/>
      <w:sz w:val="16"/>
      <w:szCs w:val="16"/>
    </w:rPr>
  </w:style>
  <w:style w:type="character" w:customStyle="1" w:styleId="32">
    <w:name w:val="Основной текст с отступом 3 Знак"/>
    <w:basedOn w:val="a0"/>
    <w:link w:val="31"/>
    <w:uiPriority w:val="99"/>
    <w:semiHidden/>
    <w:rsid w:val="00B2094D"/>
    <w:rPr>
      <w:rFonts w:eastAsiaTheme="minorEastAsia" w:cs="Times New Roman"/>
      <w:sz w:val="16"/>
      <w:szCs w:val="16"/>
      <w:lang w:eastAsia="ru-RU"/>
    </w:rPr>
  </w:style>
  <w:style w:type="character" w:customStyle="1" w:styleId="s102">
    <w:name w:val="s_102"/>
    <w:basedOn w:val="a0"/>
    <w:rsid w:val="00B2094D"/>
    <w:rPr>
      <w:rFonts w:cs="Times New Roman"/>
      <w:b/>
      <w:bCs/>
      <w:color w:val="000080"/>
    </w:rPr>
  </w:style>
  <w:style w:type="paragraph" w:customStyle="1" w:styleId="afb">
    <w:name w:val="Вертикальный отступ"/>
    <w:basedOn w:val="a"/>
    <w:rsid w:val="00B2094D"/>
    <w:pPr>
      <w:jc w:val="center"/>
    </w:pPr>
    <w:rPr>
      <w:sz w:val="28"/>
      <w:szCs w:val="28"/>
      <w:lang w:val="en-US"/>
    </w:rPr>
  </w:style>
  <w:style w:type="character" w:styleId="afc">
    <w:name w:val="footnote reference"/>
    <w:basedOn w:val="a0"/>
    <w:uiPriority w:val="99"/>
    <w:semiHidden/>
    <w:unhideWhenUsed/>
    <w:rsid w:val="00B2094D"/>
    <w:rPr>
      <w:rFonts w:cs="Times New Roman"/>
      <w:vertAlign w:val="superscript"/>
    </w:rPr>
  </w:style>
  <w:style w:type="character" w:styleId="afd">
    <w:name w:val="annotation reference"/>
    <w:basedOn w:val="a0"/>
    <w:uiPriority w:val="99"/>
    <w:semiHidden/>
    <w:unhideWhenUsed/>
    <w:rsid w:val="00B2094D"/>
    <w:rPr>
      <w:rFonts w:cs="Times New Roman"/>
      <w:sz w:val="16"/>
      <w:szCs w:val="16"/>
    </w:rPr>
  </w:style>
  <w:style w:type="table" w:styleId="afe">
    <w:name w:val="Table Grid"/>
    <w:basedOn w:val="a1"/>
    <w:uiPriority w:val="39"/>
    <w:rsid w:val="00B2094D"/>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endnote reference"/>
    <w:basedOn w:val="a0"/>
    <w:uiPriority w:val="99"/>
    <w:unhideWhenUsed/>
    <w:rsid w:val="00B2094D"/>
    <w:rPr>
      <w:rFonts w:cs="Times New Roman"/>
      <w:vertAlign w:val="superscript"/>
    </w:rPr>
  </w:style>
  <w:style w:type="character" w:customStyle="1" w:styleId="FontStyle46">
    <w:name w:val="Font Style46"/>
    <w:rsid w:val="00B2094D"/>
    <w:rPr>
      <w:rFonts w:ascii="Times New Roman" w:hAnsi="Times New Roman"/>
      <w:sz w:val="22"/>
    </w:rPr>
  </w:style>
  <w:style w:type="paragraph" w:customStyle="1" w:styleId="Style16">
    <w:name w:val="Style16"/>
    <w:basedOn w:val="a"/>
    <w:rsid w:val="00B2094D"/>
    <w:pPr>
      <w:widowControl w:val="0"/>
      <w:autoSpaceDE w:val="0"/>
      <w:autoSpaceDN w:val="0"/>
      <w:adjustRightInd w:val="0"/>
    </w:pPr>
    <w:rPr>
      <w:sz w:val="24"/>
      <w:szCs w:val="24"/>
    </w:rPr>
  </w:style>
  <w:style w:type="paragraph" w:styleId="aff0">
    <w:name w:val="Title"/>
    <w:basedOn w:val="a"/>
    <w:link w:val="aff1"/>
    <w:uiPriority w:val="10"/>
    <w:qFormat/>
    <w:rsid w:val="00B2094D"/>
    <w:pPr>
      <w:jc w:val="center"/>
    </w:pPr>
    <w:rPr>
      <w:b/>
      <w:sz w:val="32"/>
      <w:szCs w:val="24"/>
    </w:rPr>
  </w:style>
  <w:style w:type="character" w:customStyle="1" w:styleId="aff1">
    <w:name w:val="Заголовок Знак"/>
    <w:basedOn w:val="a0"/>
    <w:link w:val="aff0"/>
    <w:uiPriority w:val="10"/>
    <w:rsid w:val="00B2094D"/>
    <w:rPr>
      <w:rFonts w:ascii="Times New Roman" w:eastAsia="Times New Roman" w:hAnsi="Times New Roman" w:cs="Times New Roman"/>
      <w:b/>
      <w:sz w:val="32"/>
      <w:szCs w:val="24"/>
      <w:lang w:eastAsia="ru-RU"/>
    </w:rPr>
  </w:style>
  <w:style w:type="paragraph" w:styleId="21">
    <w:name w:val="Body Text Indent 2"/>
    <w:basedOn w:val="a"/>
    <w:link w:val="22"/>
    <w:uiPriority w:val="99"/>
    <w:semiHidden/>
    <w:unhideWhenUsed/>
    <w:rsid w:val="00B2094D"/>
    <w:pPr>
      <w:spacing w:after="120" w:line="480" w:lineRule="auto"/>
      <w:ind w:left="283"/>
    </w:pPr>
    <w:rPr>
      <w:rFonts w:asciiTheme="minorHAnsi" w:eastAsiaTheme="minorEastAsia" w:hAnsiTheme="minorHAnsi"/>
      <w:sz w:val="22"/>
      <w:szCs w:val="22"/>
    </w:rPr>
  </w:style>
  <w:style w:type="character" w:customStyle="1" w:styleId="22">
    <w:name w:val="Основной текст с отступом 2 Знак"/>
    <w:basedOn w:val="a0"/>
    <w:link w:val="21"/>
    <w:uiPriority w:val="99"/>
    <w:semiHidden/>
    <w:rsid w:val="00B2094D"/>
    <w:rPr>
      <w:rFonts w:eastAsiaTheme="minorEastAsia" w:cs="Times New Roman"/>
      <w:lang w:eastAsia="ru-RU"/>
    </w:rPr>
  </w:style>
  <w:style w:type="character" w:customStyle="1" w:styleId="s111">
    <w:name w:val="s_111"/>
    <w:basedOn w:val="a0"/>
    <w:rsid w:val="00B2094D"/>
    <w:rPr>
      <w:rFonts w:cs="Times New Roman"/>
    </w:rPr>
  </w:style>
  <w:style w:type="paragraph" w:customStyle="1" w:styleId="aff2">
    <w:name w:val="Содержимое таблицы"/>
    <w:basedOn w:val="a"/>
    <w:rsid w:val="00B2094D"/>
    <w:pPr>
      <w:widowControl w:val="0"/>
      <w:suppressLineNumbers/>
      <w:suppressAutoHyphens/>
    </w:pPr>
    <w:rPr>
      <w:rFonts w:ascii="Arial" w:hAnsi="Arial"/>
      <w:kern w:val="1"/>
      <w:szCs w:val="24"/>
    </w:rPr>
  </w:style>
  <w:style w:type="character" w:styleId="aff3">
    <w:name w:val="FollowedHyperlink"/>
    <w:basedOn w:val="a0"/>
    <w:uiPriority w:val="99"/>
    <w:semiHidden/>
    <w:unhideWhenUsed/>
    <w:rsid w:val="00B2094D"/>
    <w:rPr>
      <w:rFonts w:cs="Times New Roman"/>
      <w:color w:val="954F72" w:themeColor="followedHyperlink"/>
      <w:u w:val="single"/>
    </w:rPr>
  </w:style>
  <w:style w:type="character" w:customStyle="1" w:styleId="blk">
    <w:name w:val="blk"/>
    <w:basedOn w:val="a0"/>
    <w:rsid w:val="00B2094D"/>
    <w:rPr>
      <w:rFonts w:cs="Times New Roman"/>
    </w:rPr>
  </w:style>
  <w:style w:type="paragraph" w:customStyle="1" w:styleId="headertext">
    <w:name w:val="headertext"/>
    <w:basedOn w:val="a"/>
    <w:rsid w:val="00B2094D"/>
    <w:pPr>
      <w:spacing w:before="100" w:beforeAutospacing="1" w:after="100" w:afterAutospacing="1"/>
    </w:pPr>
    <w:rPr>
      <w:sz w:val="24"/>
      <w:szCs w:val="24"/>
    </w:rPr>
  </w:style>
  <w:style w:type="paragraph" w:customStyle="1" w:styleId="formattext">
    <w:name w:val="formattext"/>
    <w:basedOn w:val="a"/>
    <w:rsid w:val="00B2094D"/>
    <w:pPr>
      <w:spacing w:before="100" w:beforeAutospacing="1" w:after="100" w:afterAutospacing="1"/>
    </w:pPr>
    <w:rPr>
      <w:sz w:val="24"/>
      <w:szCs w:val="24"/>
    </w:rPr>
  </w:style>
  <w:style w:type="paragraph" w:customStyle="1" w:styleId="s3">
    <w:name w:val="s_3"/>
    <w:basedOn w:val="a"/>
    <w:rsid w:val="00B2094D"/>
    <w:pPr>
      <w:spacing w:before="100" w:beforeAutospacing="1" w:after="100" w:afterAutospacing="1"/>
    </w:pPr>
    <w:rPr>
      <w:sz w:val="24"/>
      <w:szCs w:val="24"/>
    </w:rPr>
  </w:style>
  <w:style w:type="paragraph" w:customStyle="1" w:styleId="s16">
    <w:name w:val="s_16"/>
    <w:basedOn w:val="a"/>
    <w:rsid w:val="00B2094D"/>
    <w:pPr>
      <w:spacing w:before="100" w:beforeAutospacing="1" w:after="100" w:afterAutospacing="1"/>
    </w:pPr>
    <w:rPr>
      <w:sz w:val="24"/>
      <w:szCs w:val="24"/>
    </w:rPr>
  </w:style>
  <w:style w:type="character" w:customStyle="1" w:styleId="fontstyle01">
    <w:name w:val="fontstyle01"/>
    <w:basedOn w:val="a0"/>
    <w:rsid w:val="00B2094D"/>
    <w:rPr>
      <w:rFonts w:ascii="Times New Roman" w:hAnsi="Times New Roman" w:cs="Times New Roman"/>
      <w:b/>
      <w:bCs/>
      <w:color w:val="000000"/>
      <w:sz w:val="28"/>
      <w:szCs w:val="28"/>
    </w:rPr>
  </w:style>
  <w:style w:type="paragraph" w:styleId="aff4">
    <w:name w:val="Body Text"/>
    <w:basedOn w:val="a"/>
    <w:link w:val="aff5"/>
    <w:uiPriority w:val="99"/>
    <w:rsid w:val="00B2094D"/>
    <w:pPr>
      <w:spacing w:after="120"/>
    </w:pPr>
  </w:style>
  <w:style w:type="character" w:customStyle="1" w:styleId="aff5">
    <w:name w:val="Основной текст Знак"/>
    <w:basedOn w:val="a0"/>
    <w:link w:val="aff4"/>
    <w:uiPriority w:val="99"/>
    <w:rsid w:val="00B2094D"/>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B2094D"/>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2094D"/>
    <w:pPr>
      <w:widowControl w:val="0"/>
      <w:autoSpaceDE w:val="0"/>
      <w:autoSpaceDN w:val="0"/>
    </w:pPr>
    <w:rPr>
      <w:sz w:val="22"/>
      <w:szCs w:val="22"/>
      <w:lang w:eastAsia="en-US"/>
    </w:rPr>
  </w:style>
  <w:style w:type="table" w:customStyle="1" w:styleId="16">
    <w:name w:val="Сетка таблицы1"/>
    <w:basedOn w:val="a1"/>
    <w:next w:val="afe"/>
    <w:uiPriority w:val="39"/>
    <w:rsid w:val="00B2094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Цветовое выделение"/>
    <w:uiPriority w:val="99"/>
    <w:rsid w:val="00B2094D"/>
    <w:rPr>
      <w:b/>
      <w:color w:val="26282F"/>
    </w:rPr>
  </w:style>
  <w:style w:type="paragraph" w:customStyle="1" w:styleId="aff7">
    <w:name w:val="Комментарий"/>
    <w:basedOn w:val="a"/>
    <w:next w:val="a"/>
    <w:uiPriority w:val="99"/>
    <w:rsid w:val="00B2094D"/>
    <w:pPr>
      <w:widowControl w:val="0"/>
      <w:autoSpaceDE w:val="0"/>
      <w:autoSpaceDN w:val="0"/>
      <w:adjustRightInd w:val="0"/>
      <w:spacing w:before="75"/>
      <w:ind w:left="170"/>
      <w:jc w:val="both"/>
    </w:pPr>
    <w:rPr>
      <w:rFonts w:ascii="Arial" w:eastAsiaTheme="minorEastAsia" w:hAnsi="Arial" w:cs="Arial"/>
      <w:color w:val="353842"/>
      <w:sz w:val="24"/>
      <w:szCs w:val="24"/>
      <w:shd w:val="clear" w:color="auto" w:fill="F0F0F0"/>
    </w:rPr>
  </w:style>
  <w:style w:type="paragraph" w:customStyle="1" w:styleId="aff8">
    <w:name w:val="Таблицы (моноширинный)"/>
    <w:basedOn w:val="a"/>
    <w:next w:val="a"/>
    <w:uiPriority w:val="99"/>
    <w:rsid w:val="00B2094D"/>
    <w:pPr>
      <w:widowControl w:val="0"/>
      <w:autoSpaceDE w:val="0"/>
      <w:autoSpaceDN w:val="0"/>
      <w:adjustRightInd w:val="0"/>
    </w:pPr>
    <w:rPr>
      <w:rFonts w:ascii="Courier New" w:eastAsiaTheme="minorEastAsia" w:hAnsi="Courier New" w:cs="Courier New"/>
      <w:sz w:val="24"/>
      <w:szCs w:val="24"/>
    </w:rPr>
  </w:style>
  <w:style w:type="character" w:styleId="aff9">
    <w:name w:val="Placeholder Text"/>
    <w:basedOn w:val="a0"/>
    <w:uiPriority w:val="99"/>
    <w:semiHidden/>
    <w:rsid w:val="00B2094D"/>
    <w:rPr>
      <w:color w:val="808080"/>
    </w:rPr>
  </w:style>
  <w:style w:type="character" w:customStyle="1" w:styleId="40">
    <w:name w:val="Заголовок 4 Знак"/>
    <w:basedOn w:val="a0"/>
    <w:link w:val="4"/>
    <w:uiPriority w:val="9"/>
    <w:rsid w:val="00A17C64"/>
    <w:rPr>
      <w:rFonts w:asciiTheme="majorHAnsi" w:eastAsiaTheme="majorEastAsia" w:hAnsiTheme="majorHAnsi" w:cstheme="majorBidi"/>
      <w:i/>
      <w:iCs/>
      <w:color w:val="2E74B5" w:themeColor="accent1" w:themeShade="BF"/>
      <w:sz w:val="20"/>
      <w:szCs w:val="20"/>
      <w:lang w:eastAsia="ru-RU"/>
    </w:rPr>
  </w:style>
  <w:style w:type="character" w:customStyle="1" w:styleId="50">
    <w:name w:val="Заголовок 5 Знак"/>
    <w:basedOn w:val="a0"/>
    <w:link w:val="5"/>
    <w:uiPriority w:val="9"/>
    <w:rsid w:val="00A17C64"/>
    <w:rPr>
      <w:rFonts w:asciiTheme="majorHAnsi" w:eastAsiaTheme="majorEastAsia" w:hAnsiTheme="majorHAnsi" w:cstheme="majorBidi"/>
      <w:color w:val="2E74B5" w:themeColor="accent1" w:themeShade="BF"/>
      <w:sz w:val="20"/>
      <w:szCs w:val="20"/>
      <w:lang w:eastAsia="ru-RU"/>
    </w:rPr>
  </w:style>
  <w:style w:type="table" w:customStyle="1" w:styleId="23">
    <w:name w:val="Сетка таблицы2"/>
    <w:basedOn w:val="a1"/>
    <w:next w:val="afe"/>
    <w:uiPriority w:val="39"/>
    <w:rsid w:val="00FD07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style11"/>
    <w:basedOn w:val="a0"/>
    <w:rsid w:val="00FD075A"/>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60226">
      <w:bodyDiv w:val="1"/>
      <w:marLeft w:val="0"/>
      <w:marRight w:val="0"/>
      <w:marTop w:val="0"/>
      <w:marBottom w:val="0"/>
      <w:divBdr>
        <w:top w:val="none" w:sz="0" w:space="0" w:color="auto"/>
        <w:left w:val="none" w:sz="0" w:space="0" w:color="auto"/>
        <w:bottom w:val="none" w:sz="0" w:space="0" w:color="auto"/>
        <w:right w:val="none" w:sz="0" w:space="0" w:color="auto"/>
      </w:divBdr>
    </w:div>
    <w:div w:id="1457797437">
      <w:bodyDiv w:val="1"/>
      <w:marLeft w:val="0"/>
      <w:marRight w:val="0"/>
      <w:marTop w:val="0"/>
      <w:marBottom w:val="0"/>
      <w:divBdr>
        <w:top w:val="none" w:sz="0" w:space="0" w:color="auto"/>
        <w:left w:val="none" w:sz="0" w:space="0" w:color="auto"/>
        <w:bottom w:val="none" w:sz="0" w:space="0" w:color="auto"/>
        <w:right w:val="none" w:sz="0" w:space="0" w:color="auto"/>
      </w:divBdr>
      <w:divsChild>
        <w:div w:id="1637877606">
          <w:marLeft w:val="0"/>
          <w:marRight w:val="0"/>
          <w:marTop w:val="0"/>
          <w:marBottom w:val="0"/>
          <w:divBdr>
            <w:top w:val="none" w:sz="0" w:space="0" w:color="auto"/>
            <w:left w:val="none" w:sz="0" w:space="0" w:color="auto"/>
            <w:bottom w:val="none" w:sz="0" w:space="0" w:color="auto"/>
            <w:right w:val="none" w:sz="0" w:space="0" w:color="auto"/>
          </w:divBdr>
        </w:div>
      </w:divsChild>
    </w:div>
    <w:div w:id="1739204938">
      <w:bodyDiv w:val="1"/>
      <w:marLeft w:val="0"/>
      <w:marRight w:val="0"/>
      <w:marTop w:val="0"/>
      <w:marBottom w:val="0"/>
      <w:divBdr>
        <w:top w:val="none" w:sz="0" w:space="0" w:color="auto"/>
        <w:left w:val="none" w:sz="0" w:space="0" w:color="auto"/>
        <w:bottom w:val="none" w:sz="0" w:space="0" w:color="auto"/>
        <w:right w:val="none" w:sz="0" w:space="0" w:color="auto"/>
      </w:divBdr>
      <w:divsChild>
        <w:div w:id="2072461910">
          <w:marLeft w:val="0"/>
          <w:marRight w:val="0"/>
          <w:marTop w:val="0"/>
          <w:marBottom w:val="0"/>
          <w:divBdr>
            <w:top w:val="none" w:sz="0" w:space="0" w:color="auto"/>
            <w:left w:val="none" w:sz="0" w:space="0" w:color="auto"/>
            <w:bottom w:val="none" w:sz="0" w:space="0" w:color="auto"/>
            <w:right w:val="none" w:sz="0" w:space="0" w:color="auto"/>
          </w:divBdr>
        </w:div>
      </w:divsChild>
    </w:div>
    <w:div w:id="2084638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228011" TargetMode="External"/><Relationship Id="rId13" Type="http://schemas.openxmlformats.org/officeDocument/2006/relationships/hyperlink" Target="http://docs.cntd.ru/document/902141645" TargetMode="External"/><Relationship Id="rId18" Type="http://schemas.openxmlformats.org/officeDocument/2006/relationships/hyperlink" Target="consultantplus://offline/ref=A0D3B7B0AB60DD7D2A2BE98F0C4501A9E3D9D3A0629D961A74E10DD8DD6A324359E3E8B6E3D1BE0FW5R0G" TargetMode="External"/><Relationship Id="rId26" Type="http://schemas.openxmlformats.org/officeDocument/2006/relationships/hyperlink" Target="consultantplus://offline/ref=53FBBB3F5A6A633592BD145195045CC7153BDEF68178ECD445A9B15F2206BAF80E413098E284F472O4nDC" TargetMode="External"/><Relationship Id="rId39" Type="http://schemas.openxmlformats.org/officeDocument/2006/relationships/hyperlink" Target="consultantplus://offline/ref=BE412DF92822FA1E8FBD535493D330045C29074C594C797713F06A2036NCL8H" TargetMode="External"/><Relationship Id="rId3" Type="http://schemas.openxmlformats.org/officeDocument/2006/relationships/styles" Target="styles.xml"/><Relationship Id="rId21" Type="http://schemas.openxmlformats.org/officeDocument/2006/relationships/hyperlink" Target="consultantplus://offline/ref=A0D3B7B0AB60DD7D2A2BE98F0C4501A9E3D9D3A0629D961A74E10DD8DD6A324359E3E8B6E3D1BE0FW5R0G" TargetMode="External"/><Relationship Id="rId34" Type="http://schemas.openxmlformats.org/officeDocument/2006/relationships/hyperlink" Target="consultantplus://offline/ref=995432B2ECB2CCFF8E917E9E8E16CEA47F3413E733B5508867EE49B61845FB1AA6BB7A703D5777A4O4r2G"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docs.cntd.ru/document/901876063" TargetMode="External"/><Relationship Id="rId17" Type="http://schemas.openxmlformats.org/officeDocument/2006/relationships/hyperlink" Target="consultantplus://offline/ref=9F21BE8CC1216408351D037AE244E5224D14D63FC3C3B60302510FA6F698592D0D6F93F0t622B" TargetMode="External"/><Relationship Id="rId25" Type="http://schemas.openxmlformats.org/officeDocument/2006/relationships/hyperlink" Target="consultantplus://offline/ref=53FBBB3F5A6A633592BD145195045CC7153BDEF68178ECD445A9B15F2206BAF80E413098E284F472O4nBC" TargetMode="External"/><Relationship Id="rId33" Type="http://schemas.openxmlformats.org/officeDocument/2006/relationships/hyperlink" Target="consultantplus://offline/ref=995432B2ECB2CCFF8E917E9E8E16CEA47F3413E733B5508867EE49B61845FB1AA6BB7A703D5777A4O4r2G" TargetMode="External"/><Relationship Id="rId38" Type="http://schemas.openxmlformats.org/officeDocument/2006/relationships/hyperlink" Target="consultantplus://offline/ref=C69E37470D558CD5F608E16ECF8CA38C817B17755E7E29A2783510C96D4Bw4G"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ocs.cntd.ru/document/902354759" TargetMode="External"/><Relationship Id="rId20" Type="http://schemas.openxmlformats.org/officeDocument/2006/relationships/hyperlink" Target="consultantplus://offline/ref=A0D3B7B0AB60DD7D2A2BE98F0C4501A9E3D9D3A0629D961A74E10DD8DD6A324359E3E8B6E3D1BE0FW5R0G" TargetMode="External"/><Relationship Id="rId29" Type="http://schemas.openxmlformats.org/officeDocument/2006/relationships/hyperlink" Target="consultantplus://offline/ref=152FF1EA0F582CD1006A56DA28CF9FA9663C19E4C7395F857B416E297D299BDB0BD7E2295CDE100AOBd7G"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04937" TargetMode="External"/><Relationship Id="rId24" Type="http://schemas.openxmlformats.org/officeDocument/2006/relationships/hyperlink" Target="consultantplus://offline/ref=53FBBB3F5A6A633592BD145195045CC7153BDEF68178ECD445A9B15F2206BAF80E413098E284F472O4nDC" TargetMode="External"/><Relationship Id="rId32" Type="http://schemas.openxmlformats.org/officeDocument/2006/relationships/hyperlink" Target="consultantplus://offline/ref=152FF1EA0F582CD1006A56DA28CF9FA9663C19E4C7395F857B416E297D299BDB0BD7E2295CDE100AOBd7G" TargetMode="External"/><Relationship Id="rId37" Type="http://schemas.openxmlformats.org/officeDocument/2006/relationships/hyperlink" Target="consultantplus://offline/ref=995432B2ECB2CCFF8E917E9E8E16CEA47F3413E733B5508867EE49B61845FB1AA6BB7A703D5777A4O4r2G" TargetMode="External"/><Relationship Id="rId40" Type="http://schemas.openxmlformats.org/officeDocument/2006/relationships/hyperlink" Target="consultantplus://offline/ref=BE412DF92822FA1E8FBD535493D330045C29074A5A47797713F06A2036NCL8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docs.cntd.ru/document/902271495" TargetMode="External"/><Relationship Id="rId23" Type="http://schemas.openxmlformats.org/officeDocument/2006/relationships/hyperlink" Target="consultantplus://offline/ref=53FBBB3F5A6A633592BD145195045CC7153BDEF68178ECD445A9B15F2206BAF80E413098E284F472O4nDC" TargetMode="External"/><Relationship Id="rId28" Type="http://schemas.openxmlformats.org/officeDocument/2006/relationships/hyperlink" Target="http://www.&#1077;-yakutia.ru" TargetMode="External"/><Relationship Id="rId36" Type="http://schemas.openxmlformats.org/officeDocument/2006/relationships/hyperlink" Target="consultantplus://offline/ref=995432B2ECB2CCFF8E917E9E8E16CEA47F3413E733B5508867EE49B61845FB1AA6BB7A703D5777A4O4r2G" TargetMode="External"/><Relationship Id="rId10" Type="http://schemas.microsoft.com/office/2011/relationships/commentsExtended" Target="commentsExtended.xml"/><Relationship Id="rId19" Type="http://schemas.openxmlformats.org/officeDocument/2006/relationships/hyperlink" Target="consultantplus://offline/ref=A0D3B7B0AB60DD7D2A2BE98F0C4501A9E3D9D3A0629D961A74E10DD8DD6A324359E3E8B6E3D1BE0FW5R0G" TargetMode="External"/><Relationship Id="rId31" Type="http://schemas.openxmlformats.org/officeDocument/2006/relationships/hyperlink" Target="consultantplus://offline/ref=152FF1EA0F582CD1006A56DA28CF9FA9663C19E4C7395F857B416E297D299BDB0BD7E2295CDE100AOBd7G" TargetMode="Externa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docs.cntd.ru/document/902228011" TargetMode="External"/><Relationship Id="rId22" Type="http://schemas.openxmlformats.org/officeDocument/2006/relationships/hyperlink" Target="consultantplus://offline/ref=53FBBB3F5A6A633592BD145195045CC7153BDEF68178ECD445A9B15F2206BAF80E41309BE6O8n0C" TargetMode="External"/><Relationship Id="rId27" Type="http://schemas.openxmlformats.org/officeDocument/2006/relationships/hyperlink" Target="consultantplus://offline/ref=53FBBB3F5A6A633592BD145195045CC7153BDEF68178ECD445A9B15F2206BAF80E413098E284F472O4nDC" TargetMode="External"/><Relationship Id="rId30" Type="http://schemas.openxmlformats.org/officeDocument/2006/relationships/hyperlink" Target="consultantplus://offline/ref=152FF1EA0F582CD1006A56DA28CF9FA9663C19E4C7395F857B416E297D299BDB0BD7E2295CDE100AOBd7G" TargetMode="External"/><Relationship Id="rId35" Type="http://schemas.openxmlformats.org/officeDocument/2006/relationships/hyperlink" Target="consultantplus://offline/ref=995432B2ECB2CCFF8E917E9E8E16CEA47F3413E733B5508867EE49B61845FB1AA6BB7A703D5777A4O4r2G" TargetMode="Externa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BC8586E1-55C6-4925-B7FB-3C1252F74DEE}"/>
      </w:docPartPr>
      <w:docPartBody>
        <w:p w:rsidR="00E36C90" w:rsidRDefault="0028743F">
          <w:r w:rsidRPr="00A35D41">
            <w:rPr>
              <w:rStyle w:val="a3"/>
            </w:rPr>
            <w:t>Место для ввода текста.</w:t>
          </w:r>
        </w:p>
      </w:docPartBody>
    </w:docPart>
    <w:docPart>
      <w:docPartPr>
        <w:name w:val="2DD64272D57D4E74933CB855E4FCF31D"/>
        <w:category>
          <w:name w:val="Общие"/>
          <w:gallery w:val="placeholder"/>
        </w:category>
        <w:types>
          <w:type w:val="bbPlcHdr"/>
        </w:types>
        <w:behaviors>
          <w:behavior w:val="content"/>
        </w:behaviors>
        <w:guid w:val="{977541D6-A437-4D2D-81F6-9B64572E03B6}"/>
      </w:docPartPr>
      <w:docPartBody>
        <w:p w:rsidR="00F73232" w:rsidRDefault="00F73232" w:rsidP="00F73232">
          <w:pPr>
            <w:pStyle w:val="2DD64272D57D4E74933CB855E4FCF31D"/>
          </w:pPr>
          <w:r w:rsidRPr="00A35D41">
            <w:rPr>
              <w:rStyle w:val="a3"/>
            </w:rPr>
            <w:t>Место для ввода текста.</w:t>
          </w:r>
        </w:p>
      </w:docPartBody>
    </w:docPart>
    <w:docPart>
      <w:docPartPr>
        <w:name w:val="47056B518095459583A068407A9D906F"/>
        <w:category>
          <w:name w:val="Общие"/>
          <w:gallery w:val="placeholder"/>
        </w:category>
        <w:types>
          <w:type w:val="bbPlcHdr"/>
        </w:types>
        <w:behaviors>
          <w:behavior w:val="content"/>
        </w:behaviors>
        <w:guid w:val="{7FD368ED-7C24-43F4-9EA9-68A745F9A073}"/>
      </w:docPartPr>
      <w:docPartBody>
        <w:p w:rsidR="0041508F" w:rsidRDefault="0041508F" w:rsidP="0041508F">
          <w:pPr>
            <w:pStyle w:val="47056B518095459583A068407A9D906F"/>
          </w:pPr>
          <w:r w:rsidRPr="00A35D41">
            <w:rPr>
              <w:rStyle w:val="a3"/>
            </w:rPr>
            <w:t>Место для ввода текста.</w:t>
          </w:r>
        </w:p>
      </w:docPartBody>
    </w:docPart>
    <w:docPart>
      <w:docPartPr>
        <w:name w:val="7EB8878B68C24255B636B53C6D4E4FA2"/>
        <w:category>
          <w:name w:val="Общие"/>
          <w:gallery w:val="placeholder"/>
        </w:category>
        <w:types>
          <w:type w:val="bbPlcHdr"/>
        </w:types>
        <w:behaviors>
          <w:behavior w:val="content"/>
        </w:behaviors>
        <w:guid w:val="{98B12D46-BABA-44A5-88AB-72BA5975EA74}"/>
      </w:docPartPr>
      <w:docPartBody>
        <w:p w:rsidR="00535DB2" w:rsidRDefault="00535DB2" w:rsidP="00535DB2">
          <w:pPr>
            <w:pStyle w:val="7EB8878B68C24255B636B53C6D4E4FA2"/>
          </w:pPr>
          <w:r w:rsidRPr="00A35D41">
            <w:rPr>
              <w:rStyle w:val="a3"/>
            </w:rPr>
            <w:t>Место для ввода текста.</w:t>
          </w:r>
        </w:p>
      </w:docPartBody>
    </w:docPart>
    <w:docPart>
      <w:docPartPr>
        <w:name w:val="B26EC5782F554F229818EDA73F441918"/>
        <w:category>
          <w:name w:val="Общие"/>
          <w:gallery w:val="placeholder"/>
        </w:category>
        <w:types>
          <w:type w:val="bbPlcHdr"/>
        </w:types>
        <w:behaviors>
          <w:behavior w:val="content"/>
        </w:behaviors>
        <w:guid w:val="{D69FE933-BE86-4307-A85A-1485C2EEB3B1}"/>
      </w:docPartPr>
      <w:docPartBody>
        <w:p w:rsidR="00535DB2" w:rsidRDefault="00535DB2" w:rsidP="00535DB2">
          <w:pPr>
            <w:pStyle w:val="B26EC5782F554F229818EDA73F441918"/>
          </w:pPr>
          <w:r w:rsidRPr="00A35D41">
            <w:rPr>
              <w:rStyle w:val="a3"/>
            </w:rPr>
            <w:t>Место для ввода текста.</w:t>
          </w:r>
        </w:p>
      </w:docPartBody>
    </w:docPart>
    <w:docPart>
      <w:docPartPr>
        <w:name w:val="35908BBACCC64C5D999A44A9223201E8"/>
        <w:category>
          <w:name w:val="Общие"/>
          <w:gallery w:val="placeholder"/>
        </w:category>
        <w:types>
          <w:type w:val="bbPlcHdr"/>
        </w:types>
        <w:behaviors>
          <w:behavior w:val="content"/>
        </w:behaviors>
        <w:guid w:val="{D3E46B4C-0684-4974-8D0E-CC2FB0FEF71F}"/>
      </w:docPartPr>
      <w:docPartBody>
        <w:p w:rsidR="00535DB2" w:rsidRDefault="00535DB2" w:rsidP="00535DB2">
          <w:pPr>
            <w:pStyle w:val="35908BBACCC64C5D999A44A9223201E8"/>
          </w:pPr>
          <w:r w:rsidRPr="00A35D41">
            <w:rPr>
              <w:rStyle w:val="a3"/>
            </w:rPr>
            <w:t>Место для ввода текста.</w:t>
          </w:r>
        </w:p>
      </w:docPartBody>
    </w:docPart>
    <w:docPart>
      <w:docPartPr>
        <w:name w:val="E207ACCFC2654C5182C7D136A9568A00"/>
        <w:category>
          <w:name w:val="Общие"/>
          <w:gallery w:val="placeholder"/>
        </w:category>
        <w:types>
          <w:type w:val="bbPlcHdr"/>
        </w:types>
        <w:behaviors>
          <w:behavior w:val="content"/>
        </w:behaviors>
        <w:guid w:val="{0467755C-00F3-4009-9544-EF2AFFC2A1A5}"/>
      </w:docPartPr>
      <w:docPartBody>
        <w:p w:rsidR="00893AE7" w:rsidRDefault="00893AE7" w:rsidP="00893AE7">
          <w:pPr>
            <w:pStyle w:val="E207ACCFC2654C5182C7D136A9568A00"/>
          </w:pPr>
          <w:r w:rsidRPr="00A35D41">
            <w:rPr>
              <w:rStyle w:val="a3"/>
            </w:rPr>
            <w:t>Место для ввода текста.</w:t>
          </w:r>
        </w:p>
      </w:docPartBody>
    </w:docPart>
    <w:docPart>
      <w:docPartPr>
        <w:name w:val="D8DF6B4DED464414B54E2FEB9016EC41"/>
        <w:category>
          <w:name w:val="Общие"/>
          <w:gallery w:val="placeholder"/>
        </w:category>
        <w:types>
          <w:type w:val="bbPlcHdr"/>
        </w:types>
        <w:behaviors>
          <w:behavior w:val="content"/>
        </w:behaviors>
        <w:guid w:val="{5B573C1B-3134-4506-95CA-51CC3F4C4D5B}"/>
      </w:docPartPr>
      <w:docPartBody>
        <w:p w:rsidR="00893AE7" w:rsidRDefault="00893AE7" w:rsidP="00893AE7">
          <w:pPr>
            <w:pStyle w:val="D8DF6B4DED464414B54E2FEB9016EC41"/>
          </w:pPr>
          <w:r w:rsidRPr="00A35D41">
            <w:rPr>
              <w:rStyle w:val="a3"/>
            </w:rPr>
            <w:t>Место для ввода текста.</w:t>
          </w:r>
        </w:p>
      </w:docPartBody>
    </w:docPart>
    <w:docPart>
      <w:docPartPr>
        <w:name w:val="819A9EF9E1CD43DC8956EF00572E4A8C"/>
        <w:category>
          <w:name w:val="Общие"/>
          <w:gallery w:val="placeholder"/>
        </w:category>
        <w:types>
          <w:type w:val="bbPlcHdr"/>
        </w:types>
        <w:behaviors>
          <w:behavior w:val="content"/>
        </w:behaviors>
        <w:guid w:val="{28854785-5ACB-4DF4-BAEC-65172AE95B9A}"/>
      </w:docPartPr>
      <w:docPartBody>
        <w:p w:rsidR="00893AE7" w:rsidRDefault="00893AE7" w:rsidP="00893AE7">
          <w:pPr>
            <w:pStyle w:val="819A9EF9E1CD43DC8956EF00572E4A8C"/>
          </w:pPr>
          <w:r w:rsidRPr="00A35D41">
            <w:rPr>
              <w:rStyle w:val="a3"/>
            </w:rPr>
            <w:t>Место для ввода даты.</w:t>
          </w:r>
        </w:p>
      </w:docPartBody>
    </w:docPart>
    <w:docPart>
      <w:docPartPr>
        <w:name w:val="7B39623F33F24E999EAE304CAC9233F4"/>
        <w:category>
          <w:name w:val="Общие"/>
          <w:gallery w:val="placeholder"/>
        </w:category>
        <w:types>
          <w:type w:val="bbPlcHdr"/>
        </w:types>
        <w:behaviors>
          <w:behavior w:val="content"/>
        </w:behaviors>
        <w:guid w:val="{EE4A6214-AE0C-4A30-9730-A6183171AE0B}"/>
      </w:docPartPr>
      <w:docPartBody>
        <w:p w:rsidR="00893AE7" w:rsidRDefault="00893AE7" w:rsidP="00893AE7">
          <w:pPr>
            <w:pStyle w:val="7B39623F33F24E999EAE304CAC9233F4"/>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43F"/>
    <w:rsid w:val="000B7DE9"/>
    <w:rsid w:val="0022271D"/>
    <w:rsid w:val="0028743F"/>
    <w:rsid w:val="0041508F"/>
    <w:rsid w:val="0049051F"/>
    <w:rsid w:val="00535DB2"/>
    <w:rsid w:val="00834E0A"/>
    <w:rsid w:val="00893AE7"/>
    <w:rsid w:val="009A07CF"/>
    <w:rsid w:val="009D4E51"/>
    <w:rsid w:val="00D52DA6"/>
    <w:rsid w:val="00DB13C1"/>
    <w:rsid w:val="00E36C90"/>
    <w:rsid w:val="00F73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93AE7"/>
    <w:rPr>
      <w:color w:val="808080"/>
    </w:rPr>
  </w:style>
  <w:style w:type="paragraph" w:customStyle="1" w:styleId="E32274C6CE5E48379B71CAB4502A5DF8">
    <w:name w:val="E32274C6CE5E48379B71CAB4502A5DF8"/>
    <w:rsid w:val="0022271D"/>
  </w:style>
  <w:style w:type="paragraph" w:customStyle="1" w:styleId="CF4BA5F0DF964179B76A26637CEA7CC5">
    <w:name w:val="CF4BA5F0DF964179B76A26637CEA7CC5"/>
    <w:rsid w:val="0022271D"/>
  </w:style>
  <w:style w:type="paragraph" w:customStyle="1" w:styleId="971BA039D7E542AE927577E5C9018577">
    <w:name w:val="971BA039D7E542AE927577E5C9018577"/>
    <w:rsid w:val="0022271D"/>
  </w:style>
  <w:style w:type="paragraph" w:customStyle="1" w:styleId="B88847EBCF6448AFA309846041CB45C3">
    <w:name w:val="B88847EBCF6448AFA309846041CB45C3"/>
    <w:rsid w:val="00DB13C1"/>
  </w:style>
  <w:style w:type="paragraph" w:customStyle="1" w:styleId="8EF0C919951F4033AABC56342DB9DA22">
    <w:name w:val="8EF0C919951F4033AABC56342DB9DA22"/>
    <w:rsid w:val="00DB13C1"/>
  </w:style>
  <w:style w:type="paragraph" w:customStyle="1" w:styleId="B78EB3C8E3714B189112EE026552155A">
    <w:name w:val="B78EB3C8E3714B189112EE026552155A"/>
    <w:rsid w:val="00DB13C1"/>
  </w:style>
  <w:style w:type="paragraph" w:customStyle="1" w:styleId="2DD64272D57D4E74933CB855E4FCF31D">
    <w:name w:val="2DD64272D57D4E74933CB855E4FCF31D"/>
    <w:rsid w:val="00F73232"/>
  </w:style>
  <w:style w:type="paragraph" w:customStyle="1" w:styleId="5ACB5DA9F87F4E0E8366E6411F5DB505">
    <w:name w:val="5ACB5DA9F87F4E0E8366E6411F5DB505"/>
    <w:rsid w:val="00F73232"/>
  </w:style>
  <w:style w:type="paragraph" w:customStyle="1" w:styleId="92565D69B8A24605B660ECCB9237B340">
    <w:name w:val="92565D69B8A24605B660ECCB9237B340"/>
    <w:rsid w:val="00F73232"/>
  </w:style>
  <w:style w:type="paragraph" w:customStyle="1" w:styleId="47056B518095459583A068407A9D906F">
    <w:name w:val="47056B518095459583A068407A9D906F"/>
    <w:rsid w:val="0041508F"/>
  </w:style>
  <w:style w:type="paragraph" w:customStyle="1" w:styleId="70A02DFB86764E77B68A0F3F0EF73822">
    <w:name w:val="70A02DFB86764E77B68A0F3F0EF73822"/>
    <w:rsid w:val="0041508F"/>
  </w:style>
  <w:style w:type="paragraph" w:customStyle="1" w:styleId="0375519B35F34CE5AEA56FF90BAB0C34">
    <w:name w:val="0375519B35F34CE5AEA56FF90BAB0C34"/>
    <w:rsid w:val="0041508F"/>
  </w:style>
  <w:style w:type="paragraph" w:customStyle="1" w:styleId="7678DAF743A340408EAB32BF10230BB0">
    <w:name w:val="7678DAF743A340408EAB32BF10230BB0"/>
    <w:rsid w:val="0041508F"/>
  </w:style>
  <w:style w:type="paragraph" w:customStyle="1" w:styleId="17D34E7FAE9045AEABBEDC46FD5FF549">
    <w:name w:val="17D34E7FAE9045AEABBEDC46FD5FF549"/>
    <w:rsid w:val="0041508F"/>
  </w:style>
  <w:style w:type="paragraph" w:customStyle="1" w:styleId="A59EFA1CACD54BB19648AA0D4E922AF5">
    <w:name w:val="A59EFA1CACD54BB19648AA0D4E922AF5"/>
    <w:rsid w:val="0041508F"/>
  </w:style>
  <w:style w:type="paragraph" w:customStyle="1" w:styleId="7EB8878B68C24255B636B53C6D4E4FA2">
    <w:name w:val="7EB8878B68C24255B636B53C6D4E4FA2"/>
    <w:rsid w:val="00535DB2"/>
  </w:style>
  <w:style w:type="paragraph" w:customStyle="1" w:styleId="B26EC5782F554F229818EDA73F441918">
    <w:name w:val="B26EC5782F554F229818EDA73F441918"/>
    <w:rsid w:val="00535DB2"/>
  </w:style>
  <w:style w:type="paragraph" w:customStyle="1" w:styleId="35908BBACCC64C5D999A44A9223201E8">
    <w:name w:val="35908BBACCC64C5D999A44A9223201E8"/>
    <w:rsid w:val="00535DB2"/>
  </w:style>
  <w:style w:type="paragraph" w:customStyle="1" w:styleId="E207ACCFC2654C5182C7D136A9568A00">
    <w:name w:val="E207ACCFC2654C5182C7D136A9568A00"/>
    <w:rsid w:val="00893AE7"/>
  </w:style>
  <w:style w:type="paragraph" w:customStyle="1" w:styleId="D8DF6B4DED464414B54E2FEB9016EC41">
    <w:name w:val="D8DF6B4DED464414B54E2FEB9016EC41"/>
    <w:rsid w:val="00893AE7"/>
  </w:style>
  <w:style w:type="paragraph" w:customStyle="1" w:styleId="819A9EF9E1CD43DC8956EF00572E4A8C">
    <w:name w:val="819A9EF9E1CD43DC8956EF00572E4A8C"/>
    <w:rsid w:val="00893AE7"/>
  </w:style>
  <w:style w:type="paragraph" w:customStyle="1" w:styleId="7B39623F33F24E999EAE304CAC9233F4">
    <w:name w:val="7B39623F33F24E999EAE304CAC9233F4"/>
    <w:rsid w:val="00893A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965D5-BB97-4CC9-A7C4-DAF2E016A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15782</Words>
  <Characters>89964</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Осипова Сахаяна Михайловна</dc:creator>
  <cp:keywords/>
  <dc:description/>
  <cp:lastModifiedBy>me</cp:lastModifiedBy>
  <cp:revision>3</cp:revision>
  <cp:lastPrinted>2021-08-12T12:08:00Z</cp:lastPrinted>
  <dcterms:created xsi:type="dcterms:W3CDTF">2021-08-12T12:09:00Z</dcterms:created>
  <dcterms:modified xsi:type="dcterms:W3CDTF">2021-08-12T12:09:00Z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ies>
</file>